
<file path=[Content_Types].xml><?xml version="1.0" encoding="utf-8"?>
<Types xmlns="http://schemas.openxmlformats.org/package/2006/content-types">
  <Override PartName="/word/footnotes.xml" ContentType="application/vnd.openxmlformats-officedocument.wordprocessingml.footnotes+xml"/>
  <Override PartName="/word/theme/themeOverride5.xml" ContentType="application/vnd.openxmlformats-officedocument.themeOverride+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Default Extension="jpeg" ContentType="image/jpeg"/>
  <Override PartName="/word/theme/themeOverride1.xml" ContentType="application/vnd.openxmlformats-officedocument.themeOverride+xml"/>
  <Default Extension="emf" ContentType="image/x-emf"/>
  <Default Extension="wmf" ContentType="image/x-wmf"/>
  <Override PartName="/word/footer6.xml" ContentType="application/vnd.openxmlformats-officedocument.wordprocessingml.foot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Default Extension="png" ContentType="image/png"/>
  <Override PartName="/word/theme/themeOverride4.xml" ContentType="application/vnd.openxmlformats-officedocument.themeOverrid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5AA6" w:rsidRPr="00AF49A3" w:rsidRDefault="00A41B8C" w:rsidP="00425AA6">
      <w:r>
        <w:rPr>
          <w:noProof/>
          <w:lang w:eastAsia="en-AU"/>
        </w:rPr>
        <w:drawing>
          <wp:anchor distT="0" distB="0" distL="114300" distR="114300" simplePos="0" relativeHeight="251648512" behindDoc="1" locked="0" layoutInCell="0" allowOverlap="1">
            <wp:simplePos x="0" y="0"/>
            <wp:positionH relativeFrom="page">
              <wp:posOffset>-5080</wp:posOffset>
            </wp:positionH>
            <wp:positionV relativeFrom="page">
              <wp:posOffset>-29210</wp:posOffset>
            </wp:positionV>
            <wp:extent cx="7633970" cy="10587355"/>
            <wp:effectExtent l="19050" t="0" r="5080" b="0"/>
            <wp:wrapNone/>
            <wp:docPr id="115" name="Picture 115" descr="internaldoc_co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internaldoc_col2"/>
                    <pic:cNvPicPr>
                      <a:picLocks noChangeAspect="1" noChangeArrowheads="1"/>
                    </pic:cNvPicPr>
                  </pic:nvPicPr>
                  <pic:blipFill>
                    <a:blip r:embed="rId8" cstate="print"/>
                    <a:srcRect/>
                    <a:stretch>
                      <a:fillRect/>
                    </a:stretch>
                  </pic:blipFill>
                  <pic:spPr bwMode="auto">
                    <a:xfrm>
                      <a:off x="0" y="0"/>
                      <a:ext cx="7633970" cy="10587355"/>
                    </a:xfrm>
                    <a:prstGeom prst="rect">
                      <a:avLst/>
                    </a:prstGeom>
                    <a:noFill/>
                  </pic:spPr>
                </pic:pic>
              </a:graphicData>
            </a:graphic>
          </wp:anchor>
        </w:drawing>
      </w:r>
      <w:r w:rsidR="008F2D44" w:rsidRPr="00AF49A3">
        <w:rPr>
          <w:noProof/>
          <w:lang w:val="en-US"/>
        </w:rPr>
        <w:pict>
          <v:shapetype id="_x0000_t202" coordsize="21600,21600" o:spt="202" path="m,l,21600r21600,l21600,xe">
            <v:stroke joinstyle="miter"/>
            <v:path gradientshapeok="t" o:connecttype="rect"/>
          </v:shapetype>
          <v:shape id="_x0000_s1137" type="#_x0000_t202" style="position:absolute;left:0;text-align:left;margin-left:-37.8pt;margin-top:5pt;width:537.3pt;height:162pt;z-index:251656704;mso-position-horizontal-relative:text;mso-position-vertical-relative:text" o:allowincell="f" filled="f" stroked="f">
            <v:textbox style="mso-next-textbox:#_x0000_s1137">
              <w:txbxContent>
                <w:p w:rsidR="00056494" w:rsidRDefault="00056494" w:rsidP="00425AA6">
                  <w:pPr>
                    <w:rPr>
                      <w:rFonts w:ascii="Gill Sans MT" w:hAnsi="Gill Sans MT"/>
                      <w:color w:val="FFFFFF"/>
                      <w:sz w:val="40"/>
                      <w:szCs w:val="40"/>
                    </w:rPr>
                  </w:pPr>
                </w:p>
                <w:p w:rsidR="00056494" w:rsidRPr="00C473AC" w:rsidRDefault="00056494" w:rsidP="00425AA6">
                  <w:pPr>
                    <w:rPr>
                      <w:rFonts w:ascii="Gill Sans MT" w:hAnsi="Gill Sans MT"/>
                      <w:i/>
                      <w:color w:val="FFFFFF"/>
                      <w:sz w:val="40"/>
                      <w:szCs w:val="40"/>
                    </w:rPr>
                  </w:pPr>
                  <w:r w:rsidRPr="00C473AC">
                    <w:rPr>
                      <w:rFonts w:ascii="Gill Sans MT" w:hAnsi="Gill Sans MT"/>
                      <w:i/>
                      <w:color w:val="FFFFFF"/>
                      <w:sz w:val="40"/>
                      <w:szCs w:val="40"/>
                    </w:rPr>
                    <w:t>Management Plan for the Commercial Harvest and Export of</w:t>
                  </w:r>
                </w:p>
                <w:p w:rsidR="00056494" w:rsidRPr="005508E2" w:rsidRDefault="00056494" w:rsidP="00425AA6">
                  <w:pPr>
                    <w:rPr>
                      <w:rFonts w:ascii="Gill Sans MT" w:hAnsi="Gill Sans MT"/>
                      <w:b/>
                      <w:color w:val="FFFFFF"/>
                      <w:sz w:val="56"/>
                      <w:szCs w:val="56"/>
                    </w:rPr>
                  </w:pPr>
                  <w:r>
                    <w:rPr>
                      <w:rFonts w:ascii="Gill Sans MT" w:hAnsi="Gill Sans MT"/>
                      <w:b/>
                      <w:color w:val="FFFFFF"/>
                      <w:sz w:val="56"/>
                      <w:szCs w:val="56"/>
                    </w:rPr>
                    <w:t xml:space="preserve">Brushtail Possums </w:t>
                  </w:r>
                  <w:r w:rsidRPr="00C473AC">
                    <w:rPr>
                      <w:rFonts w:ascii="Gill Sans MT" w:hAnsi="Gill Sans MT"/>
                      <w:i/>
                      <w:color w:val="FFFFFF"/>
                      <w:sz w:val="40"/>
                      <w:szCs w:val="40"/>
                    </w:rPr>
                    <w:t>in Tasmania</w:t>
                  </w:r>
                </w:p>
              </w:txbxContent>
            </v:textbox>
          </v:shape>
        </w:pict>
      </w:r>
      <w:r w:rsidR="007E1907" w:rsidRPr="00AF49A3">
        <w:rPr>
          <w:noProof/>
          <w:lang w:val="en-US"/>
        </w:rPr>
        <w:pict>
          <v:shape id="_x0000_s1138" type="#_x0000_t202" style="position:absolute;left:0;text-align:left;margin-left:-71.75pt;margin-top:702.95pt;width:419.2pt;height:49.45pt;z-index:251657728;mso-position-horizontal-relative:text;mso-position-vertical-relative:text" o:allowincell="f" filled="f" stroked="f">
            <v:textbox style="mso-next-textbox:#_x0000_s1138">
              <w:txbxContent>
                <w:p w:rsidR="00056494" w:rsidRPr="00393E88" w:rsidRDefault="00056494" w:rsidP="00425AA6">
                  <w:pPr>
                    <w:pStyle w:val="Noparagraphstyle"/>
                    <w:rPr>
                      <w:rFonts w:ascii="Gill Sans MT" w:hAnsi="Gill Sans MT"/>
                      <w:spacing w:val="20"/>
                      <w:sz w:val="28"/>
                      <w:szCs w:val="28"/>
                      <w:lang w:val="en-AU"/>
                    </w:rPr>
                  </w:pPr>
                  <w:r w:rsidRPr="00393E88">
                    <w:rPr>
                      <w:rFonts w:ascii="Gill Sans MT" w:hAnsi="Gill Sans MT"/>
                      <w:spacing w:val="20"/>
                      <w:sz w:val="28"/>
                      <w:szCs w:val="28"/>
                      <w:lang w:val="en-AU"/>
                    </w:rPr>
                    <w:t>DEPARTMENT of PRIMARY INDUSTRIES, PARKS, WATER and ENVIRONMENT</w:t>
                  </w:r>
                </w:p>
              </w:txbxContent>
            </v:textbox>
          </v:shape>
        </w:pict>
      </w:r>
    </w:p>
    <w:p w:rsidR="007E74FE" w:rsidRPr="00AF49A3" w:rsidRDefault="00684445">
      <w:pPr>
        <w:pStyle w:val="Title"/>
        <w:tabs>
          <w:tab w:val="left" w:pos="851"/>
        </w:tabs>
        <w:ind w:right="424"/>
        <w:rPr>
          <w:rFonts w:ascii="Arial Rounded MT Bold" w:hAnsi="Arial Rounded MT Bold"/>
        </w:rPr>
      </w:pPr>
      <w:r w:rsidRPr="00AF49A3">
        <w:rPr>
          <w:noProof/>
          <w:lang w:val="en-US"/>
        </w:rPr>
        <w:pict>
          <v:shapetype id="_x0000_t32" coordsize="21600,21600" o:spt="32" o:oned="t" path="m,l21600,21600e" filled="f">
            <v:path arrowok="t" fillok="f" o:connecttype="none"/>
            <o:lock v:ext="edit" shapetype="t"/>
          </v:shapetype>
          <v:shape id="_x0000_s1164" type="#_x0000_t32" style="position:absolute;left:0;text-align:left;margin-left:-2.5pt;margin-top:214.2pt;width:549.2pt;height:0;z-index:251661824;mso-position-horizontal-relative:page;mso-position-vertical-relative:page;v-text-anchor:middle" o:connectortype="straight" o:allowincell="f" strokecolor="#daeef3" strokeweight="3pt">
            <v:shadow color="#7f7f7f" opacity=".5" offset="-6pt,6pt"/>
          </v:shape>
        </w:pict>
      </w:r>
      <w:r w:rsidR="00A41B8C">
        <w:rPr>
          <w:noProof/>
          <w:lang w:eastAsia="en-AU"/>
        </w:rPr>
        <w:drawing>
          <wp:anchor distT="0" distB="0" distL="114300" distR="114300" simplePos="0" relativeHeight="251662848" behindDoc="0" locked="0" layoutInCell="1" allowOverlap="1">
            <wp:simplePos x="0" y="0"/>
            <wp:positionH relativeFrom="page">
              <wp:posOffset>5311140</wp:posOffset>
            </wp:positionH>
            <wp:positionV relativeFrom="page">
              <wp:posOffset>2146300</wp:posOffset>
            </wp:positionV>
            <wp:extent cx="1525905" cy="1075055"/>
            <wp:effectExtent l="0" t="0" r="0" b="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 cstate="print">
                      <a:clrChange>
                        <a:clrFrom>
                          <a:srgbClr val="000000"/>
                        </a:clrFrom>
                        <a:clrTo>
                          <a:srgbClr val="000000">
                            <a:alpha val="0"/>
                          </a:srgbClr>
                        </a:clrTo>
                      </a:clrChange>
                      <a:lum contrast="-60000"/>
                    </a:blip>
                    <a:srcRect/>
                    <a:stretch>
                      <a:fillRect/>
                    </a:stretch>
                  </pic:blipFill>
                  <pic:spPr bwMode="auto">
                    <a:xfrm>
                      <a:off x="0" y="0"/>
                      <a:ext cx="1525905" cy="1075055"/>
                    </a:xfrm>
                    <a:prstGeom prst="rect">
                      <a:avLst/>
                    </a:prstGeom>
                    <a:noFill/>
                    <a:ln w="9525">
                      <a:noFill/>
                      <a:miter lim="800000"/>
                      <a:headEnd/>
                      <a:tailEnd/>
                    </a:ln>
                  </pic:spPr>
                </pic:pic>
              </a:graphicData>
            </a:graphic>
          </wp:anchor>
        </w:drawing>
      </w:r>
      <w:r w:rsidR="00453CD5" w:rsidRPr="00AF49A3">
        <w:rPr>
          <w:rFonts w:ascii="Arial Rounded MT Bold" w:hAnsi="Arial Rounded MT Bold"/>
          <w:noProof/>
          <w:lang w:val="en-US"/>
        </w:rPr>
        <w:pict>
          <v:shape id="_x0000_s1150" type="#_x0000_t202" style="position:absolute;left:0;text-align:left;margin-left:434.05pt;margin-top:643.4pt;width:136.2pt;height:64.45pt;z-index:251660800;mso-position-horizontal-relative:page;mso-position-vertical-relative:page;v-text-anchor:middle" o:allowincell="f" filled="f" fillcolor="#0077d0" stroked="f" strokeweight="1pt">
            <v:fill color2="#365f91"/>
            <v:shadow on="t" color="#7f7f7f" opacity=".5" offset="-6pt,6pt"/>
            <v:textbox style="mso-next-textbox:#_x0000_s1150" inset="14.4pt,4.7mm,14.4pt">
              <w:txbxContent>
                <w:p w:rsidR="00056494" w:rsidRPr="008822B8" w:rsidRDefault="00056494" w:rsidP="008822B8">
                  <w:pPr>
                    <w:spacing w:before="0" w:after="0"/>
                    <w:rPr>
                      <w:rFonts w:ascii="Gill Sans MT" w:hAnsi="Gill Sans MT"/>
                      <w:i/>
                      <w:sz w:val="40"/>
                      <w:szCs w:val="40"/>
                    </w:rPr>
                  </w:pPr>
                  <w:r>
                    <w:rPr>
                      <w:rFonts w:ascii="Gill Sans MT" w:hAnsi="Gill Sans MT"/>
                      <w:i/>
                      <w:sz w:val="40"/>
                      <w:szCs w:val="40"/>
                    </w:rPr>
                    <w:t>2015 - 2020</w:t>
                  </w:r>
                </w:p>
              </w:txbxContent>
            </v:textbox>
          </v:shape>
        </w:pict>
      </w:r>
      <w:r w:rsidR="0061171B" w:rsidRPr="00AF49A3">
        <w:rPr>
          <w:rFonts w:ascii="Arial Rounded MT Bold" w:hAnsi="Arial Rounded MT Bold"/>
        </w:rPr>
        <w:br w:type="page"/>
      </w:r>
    </w:p>
    <w:p w:rsidR="007562B0" w:rsidRDefault="007562B0">
      <w:pPr>
        <w:pStyle w:val="Title"/>
        <w:tabs>
          <w:tab w:val="left" w:pos="851"/>
        </w:tabs>
        <w:ind w:right="424"/>
        <w:rPr>
          <w:rFonts w:ascii="Gill Sans MT" w:hAnsi="Gill Sans MT"/>
          <w:szCs w:val="32"/>
          <w:u w:val="single"/>
        </w:rPr>
      </w:pPr>
    </w:p>
    <w:p w:rsidR="007E74FE" w:rsidRDefault="007E74FE">
      <w:pPr>
        <w:pStyle w:val="Title"/>
        <w:tabs>
          <w:tab w:val="left" w:pos="851"/>
        </w:tabs>
        <w:ind w:right="424"/>
        <w:rPr>
          <w:rFonts w:cs="Arial"/>
          <w:szCs w:val="32"/>
          <w:u w:val="single"/>
        </w:rPr>
      </w:pPr>
    </w:p>
    <w:p w:rsidR="00593CF4" w:rsidRPr="00AF49A3" w:rsidRDefault="000B477C" w:rsidP="00593CF4">
      <w:pPr>
        <w:pStyle w:val="Title"/>
        <w:tabs>
          <w:tab w:val="left" w:pos="851"/>
        </w:tabs>
        <w:ind w:right="424"/>
        <w:rPr>
          <w:rFonts w:ascii="Gill Sans MT" w:hAnsi="Gill Sans MT"/>
          <w:sz w:val="24"/>
          <w:szCs w:val="24"/>
        </w:rPr>
      </w:pPr>
      <w:r w:rsidRPr="00AF49A3">
        <w:rPr>
          <w:rFonts w:ascii="Gill Sans MT" w:hAnsi="Gill Sans MT"/>
          <w:sz w:val="24"/>
          <w:szCs w:val="24"/>
        </w:rPr>
        <w:t>Management Plan for the Commercial Harvest and Export of</w:t>
      </w:r>
      <w:r w:rsidR="00593CF4" w:rsidRPr="00AF49A3">
        <w:rPr>
          <w:rFonts w:ascii="Gill Sans MT" w:hAnsi="Gill Sans MT"/>
          <w:sz w:val="24"/>
          <w:szCs w:val="24"/>
        </w:rPr>
        <w:t xml:space="preserve"> </w:t>
      </w:r>
    </w:p>
    <w:p w:rsidR="008822B8" w:rsidRPr="00AF49A3" w:rsidRDefault="00593CF4" w:rsidP="00593CF4">
      <w:pPr>
        <w:pStyle w:val="Title"/>
        <w:tabs>
          <w:tab w:val="left" w:pos="851"/>
        </w:tabs>
        <w:ind w:right="424"/>
        <w:rPr>
          <w:rFonts w:ascii="Gill Sans MT" w:hAnsi="Gill Sans MT"/>
          <w:sz w:val="24"/>
          <w:szCs w:val="24"/>
        </w:rPr>
      </w:pPr>
      <w:r w:rsidRPr="00AF49A3">
        <w:rPr>
          <w:rFonts w:ascii="Gill Sans MT" w:hAnsi="Gill Sans MT"/>
          <w:sz w:val="24"/>
          <w:szCs w:val="24"/>
        </w:rPr>
        <w:t xml:space="preserve">Brushtail </w:t>
      </w:r>
      <w:r w:rsidR="000B477C" w:rsidRPr="00AF49A3">
        <w:rPr>
          <w:rFonts w:ascii="Gill Sans MT" w:hAnsi="Gill Sans MT"/>
          <w:sz w:val="24"/>
          <w:szCs w:val="24"/>
        </w:rPr>
        <w:t>Possums</w:t>
      </w:r>
      <w:r w:rsidRPr="00AF49A3">
        <w:rPr>
          <w:rFonts w:ascii="Gill Sans MT" w:hAnsi="Gill Sans MT"/>
          <w:sz w:val="24"/>
          <w:szCs w:val="24"/>
        </w:rPr>
        <w:t xml:space="preserve"> </w:t>
      </w:r>
      <w:r w:rsidR="000B477C" w:rsidRPr="00AF49A3">
        <w:rPr>
          <w:rFonts w:ascii="Gill Sans MT" w:hAnsi="Gill Sans MT"/>
          <w:sz w:val="24"/>
          <w:szCs w:val="24"/>
        </w:rPr>
        <w:t>in Tasmania</w:t>
      </w:r>
    </w:p>
    <w:p w:rsidR="00C976EC" w:rsidRDefault="00C976EC" w:rsidP="00930795">
      <w:pPr>
        <w:pStyle w:val="Title"/>
        <w:tabs>
          <w:tab w:val="left" w:pos="851"/>
        </w:tabs>
        <w:ind w:right="424"/>
        <w:rPr>
          <w:rFonts w:ascii="Gill Sans MT" w:hAnsi="Gill Sans MT"/>
          <w:sz w:val="24"/>
          <w:szCs w:val="24"/>
        </w:rPr>
      </w:pPr>
    </w:p>
    <w:p w:rsidR="007E74FE" w:rsidRPr="00AF49A3" w:rsidRDefault="000B42A3" w:rsidP="00930795">
      <w:pPr>
        <w:pStyle w:val="Title"/>
        <w:tabs>
          <w:tab w:val="left" w:pos="851"/>
        </w:tabs>
        <w:ind w:right="424"/>
        <w:rPr>
          <w:b w:val="0"/>
        </w:rPr>
      </w:pPr>
      <w:r>
        <w:rPr>
          <w:rFonts w:ascii="Gill Sans MT" w:hAnsi="Gill Sans MT"/>
          <w:sz w:val="24"/>
          <w:szCs w:val="24"/>
        </w:rPr>
        <w:t>1</w:t>
      </w:r>
      <w:r w:rsidR="00C976EC" w:rsidRPr="00C976EC">
        <w:rPr>
          <w:rFonts w:ascii="Gill Sans MT" w:hAnsi="Gill Sans MT"/>
          <w:sz w:val="24"/>
          <w:szCs w:val="24"/>
          <w:vertAlign w:val="superscript"/>
        </w:rPr>
        <w:t>st</w:t>
      </w:r>
      <w:r>
        <w:rPr>
          <w:rFonts w:ascii="Gill Sans MT" w:hAnsi="Gill Sans MT"/>
          <w:sz w:val="24"/>
          <w:szCs w:val="24"/>
        </w:rPr>
        <w:t xml:space="preserve"> July </w:t>
      </w:r>
      <w:r w:rsidR="003E50DF" w:rsidRPr="00AF49A3">
        <w:rPr>
          <w:rFonts w:ascii="Gill Sans MT" w:hAnsi="Gill Sans MT"/>
          <w:sz w:val="24"/>
          <w:szCs w:val="24"/>
        </w:rPr>
        <w:t>201</w:t>
      </w:r>
      <w:r w:rsidR="003E50DF">
        <w:rPr>
          <w:rFonts w:ascii="Gill Sans MT" w:hAnsi="Gill Sans MT"/>
          <w:sz w:val="24"/>
          <w:szCs w:val="24"/>
        </w:rPr>
        <w:t>5</w:t>
      </w:r>
      <w:r w:rsidR="00593CF4" w:rsidRPr="00AF49A3">
        <w:rPr>
          <w:rFonts w:ascii="Gill Sans MT" w:hAnsi="Gill Sans MT"/>
          <w:sz w:val="24"/>
          <w:szCs w:val="24"/>
        </w:rPr>
        <w:t xml:space="preserve"> </w:t>
      </w:r>
      <w:r>
        <w:rPr>
          <w:rFonts w:ascii="Gill Sans MT" w:hAnsi="Gill Sans MT"/>
          <w:sz w:val="24"/>
          <w:szCs w:val="24"/>
        </w:rPr>
        <w:t>–</w:t>
      </w:r>
      <w:r w:rsidR="000B477C" w:rsidRPr="00AF49A3">
        <w:rPr>
          <w:rFonts w:ascii="Gill Sans MT" w:hAnsi="Gill Sans MT"/>
          <w:sz w:val="24"/>
          <w:szCs w:val="24"/>
        </w:rPr>
        <w:t xml:space="preserve"> </w:t>
      </w:r>
      <w:r>
        <w:rPr>
          <w:rFonts w:ascii="Gill Sans MT" w:hAnsi="Gill Sans MT"/>
          <w:sz w:val="24"/>
          <w:szCs w:val="24"/>
        </w:rPr>
        <w:t>1</w:t>
      </w:r>
      <w:r w:rsidR="00C976EC" w:rsidRPr="00C976EC">
        <w:rPr>
          <w:rFonts w:ascii="Gill Sans MT" w:hAnsi="Gill Sans MT"/>
          <w:sz w:val="24"/>
          <w:szCs w:val="24"/>
          <w:vertAlign w:val="superscript"/>
        </w:rPr>
        <w:t>st</w:t>
      </w:r>
      <w:r>
        <w:rPr>
          <w:rFonts w:ascii="Gill Sans MT" w:hAnsi="Gill Sans MT"/>
          <w:sz w:val="24"/>
          <w:szCs w:val="24"/>
        </w:rPr>
        <w:t xml:space="preserve"> July </w:t>
      </w:r>
      <w:r w:rsidR="003E50DF" w:rsidRPr="00AF49A3">
        <w:rPr>
          <w:rFonts w:ascii="Gill Sans MT" w:hAnsi="Gill Sans MT"/>
          <w:sz w:val="24"/>
          <w:szCs w:val="24"/>
        </w:rPr>
        <w:t>20</w:t>
      </w:r>
      <w:r w:rsidR="00A137DA">
        <w:rPr>
          <w:rFonts w:ascii="Gill Sans MT" w:hAnsi="Gill Sans MT"/>
          <w:sz w:val="24"/>
          <w:szCs w:val="24"/>
        </w:rPr>
        <w:t>2</w:t>
      </w:r>
      <w:r w:rsidR="003E50DF" w:rsidRPr="00AF49A3">
        <w:rPr>
          <w:rFonts w:ascii="Gill Sans MT" w:hAnsi="Gill Sans MT"/>
          <w:sz w:val="24"/>
          <w:szCs w:val="24"/>
        </w:rPr>
        <w:t>0</w:t>
      </w:r>
    </w:p>
    <w:p w:rsidR="007E74FE" w:rsidRPr="00AF49A3" w:rsidRDefault="007E74FE">
      <w:pPr>
        <w:pStyle w:val="Text"/>
        <w:tabs>
          <w:tab w:val="left" w:pos="851"/>
        </w:tabs>
        <w:ind w:right="424"/>
        <w:jc w:val="center"/>
        <w:rPr>
          <w:rFonts w:ascii="Arial" w:hAnsi="Arial"/>
          <w:b/>
        </w:rPr>
      </w:pPr>
    </w:p>
    <w:p w:rsidR="007E74FE" w:rsidRPr="00AF49A3" w:rsidRDefault="007E74FE">
      <w:pPr>
        <w:pStyle w:val="Text"/>
        <w:tabs>
          <w:tab w:val="left" w:pos="851"/>
        </w:tabs>
        <w:ind w:right="424"/>
        <w:jc w:val="center"/>
        <w:rPr>
          <w:rFonts w:ascii="Arial" w:hAnsi="Arial"/>
          <w:b/>
        </w:rPr>
      </w:pPr>
    </w:p>
    <w:p w:rsidR="007E74FE" w:rsidRPr="00AF49A3" w:rsidRDefault="000B477C">
      <w:pPr>
        <w:pStyle w:val="Text"/>
        <w:tabs>
          <w:tab w:val="left" w:pos="851"/>
        </w:tabs>
        <w:ind w:right="424"/>
        <w:jc w:val="center"/>
        <w:rPr>
          <w:rFonts w:ascii="Gill Sans MT" w:hAnsi="Gill Sans MT"/>
        </w:rPr>
      </w:pPr>
      <w:r w:rsidRPr="00AF49A3">
        <w:rPr>
          <w:rFonts w:ascii="Gill Sans MT" w:hAnsi="Gill Sans MT"/>
        </w:rPr>
        <w:t>Wildlife Management Branch</w:t>
      </w:r>
    </w:p>
    <w:p w:rsidR="007E74FE" w:rsidRPr="00AF49A3" w:rsidRDefault="000B477C">
      <w:pPr>
        <w:pStyle w:val="Text"/>
        <w:tabs>
          <w:tab w:val="left" w:pos="851"/>
        </w:tabs>
        <w:ind w:right="424"/>
        <w:jc w:val="center"/>
        <w:rPr>
          <w:rFonts w:ascii="Gill Sans MT" w:hAnsi="Gill Sans MT"/>
        </w:rPr>
      </w:pPr>
      <w:bookmarkStart w:id="0" w:name="OLE_LINK1"/>
      <w:bookmarkStart w:id="1" w:name="OLE_LINK2"/>
      <w:r w:rsidRPr="00AF49A3">
        <w:rPr>
          <w:rFonts w:ascii="Gill Sans MT" w:hAnsi="Gill Sans MT"/>
        </w:rPr>
        <w:t>Department of Primary Industries, Parks, Water and Environment</w:t>
      </w:r>
    </w:p>
    <w:bookmarkEnd w:id="0"/>
    <w:bookmarkEnd w:id="1"/>
    <w:p w:rsidR="007E74FE" w:rsidRPr="00AF49A3" w:rsidRDefault="000B477C">
      <w:pPr>
        <w:pStyle w:val="Text"/>
        <w:tabs>
          <w:tab w:val="left" w:pos="851"/>
        </w:tabs>
        <w:ind w:right="424"/>
        <w:jc w:val="center"/>
        <w:rPr>
          <w:rFonts w:ascii="Gill Sans MT" w:hAnsi="Gill Sans MT"/>
        </w:rPr>
      </w:pPr>
      <w:r w:rsidRPr="00AF49A3">
        <w:rPr>
          <w:rFonts w:ascii="Gill Sans MT" w:hAnsi="Gill Sans MT"/>
        </w:rPr>
        <w:t>Tasmania</w:t>
      </w:r>
    </w:p>
    <w:p w:rsidR="007E74FE" w:rsidRPr="00AF49A3" w:rsidRDefault="007E74FE">
      <w:pPr>
        <w:pStyle w:val="Text"/>
        <w:tabs>
          <w:tab w:val="left" w:pos="851"/>
        </w:tabs>
        <w:ind w:right="424"/>
        <w:rPr>
          <w:rFonts w:ascii="Gill Sans MT" w:hAnsi="Gill Sans MT"/>
        </w:rPr>
      </w:pPr>
    </w:p>
    <w:p w:rsidR="00930795" w:rsidRPr="00AF49A3" w:rsidRDefault="009C4506" w:rsidP="00930795">
      <w:pPr>
        <w:pStyle w:val="Text"/>
        <w:tabs>
          <w:tab w:val="left" w:pos="851"/>
        </w:tabs>
        <w:ind w:right="424"/>
        <w:jc w:val="center"/>
        <w:rPr>
          <w:rFonts w:ascii="Gill Sans MT" w:hAnsi="Gill Sans MT"/>
        </w:rPr>
      </w:pPr>
      <w:r>
        <w:rPr>
          <w:rFonts w:ascii="Gill Sans MT" w:hAnsi="Gill Sans MT"/>
        </w:rPr>
        <w:t>May</w:t>
      </w:r>
      <w:r w:rsidR="00DC531B" w:rsidRPr="00B60408">
        <w:rPr>
          <w:rFonts w:ascii="Gill Sans MT" w:hAnsi="Gill Sans MT"/>
        </w:rPr>
        <w:t xml:space="preserve"> </w:t>
      </w:r>
      <w:r w:rsidR="000B477C" w:rsidRPr="00B60408">
        <w:rPr>
          <w:rFonts w:ascii="Gill Sans MT" w:hAnsi="Gill Sans MT"/>
        </w:rPr>
        <w:t>2</w:t>
      </w:r>
      <w:r w:rsidR="00930795" w:rsidRPr="00B60408">
        <w:rPr>
          <w:rFonts w:ascii="Gill Sans MT" w:hAnsi="Gill Sans MT"/>
        </w:rPr>
        <w:t>01</w:t>
      </w:r>
      <w:r w:rsidR="003E50DF" w:rsidRPr="00B60408">
        <w:rPr>
          <w:rFonts w:ascii="Gill Sans MT" w:hAnsi="Gill Sans MT"/>
        </w:rPr>
        <w:t>5</w:t>
      </w:r>
    </w:p>
    <w:p w:rsidR="00930795" w:rsidRPr="00AF49A3" w:rsidRDefault="00930795" w:rsidP="00930795">
      <w:pPr>
        <w:pStyle w:val="Text"/>
        <w:tabs>
          <w:tab w:val="left" w:pos="851"/>
        </w:tabs>
        <w:ind w:right="424"/>
        <w:jc w:val="left"/>
        <w:rPr>
          <w:rFonts w:ascii="Gill Sans MT" w:hAnsi="Gill Sans MT"/>
          <w:b/>
        </w:rPr>
      </w:pPr>
    </w:p>
    <w:p w:rsidR="00930795" w:rsidRPr="00AF49A3" w:rsidRDefault="00930795" w:rsidP="00930795">
      <w:pPr>
        <w:pStyle w:val="Text"/>
        <w:tabs>
          <w:tab w:val="left" w:pos="851"/>
        </w:tabs>
        <w:ind w:right="424"/>
        <w:jc w:val="left"/>
        <w:rPr>
          <w:rFonts w:ascii="Gill Sans MT" w:hAnsi="Gill Sans MT"/>
          <w:b/>
        </w:rPr>
      </w:pPr>
    </w:p>
    <w:p w:rsidR="00593CF4" w:rsidRPr="00AF49A3" w:rsidRDefault="00593CF4" w:rsidP="00930795">
      <w:pPr>
        <w:pStyle w:val="Text"/>
        <w:tabs>
          <w:tab w:val="left" w:pos="851"/>
        </w:tabs>
        <w:ind w:right="424"/>
        <w:jc w:val="left"/>
        <w:rPr>
          <w:rFonts w:ascii="Gill Sans MT" w:hAnsi="Gill Sans MT"/>
          <w:sz w:val="20"/>
        </w:rPr>
      </w:pPr>
    </w:p>
    <w:p w:rsidR="00593CF4" w:rsidRPr="00AF49A3" w:rsidRDefault="00593CF4" w:rsidP="00930795">
      <w:pPr>
        <w:pStyle w:val="Text"/>
        <w:tabs>
          <w:tab w:val="left" w:pos="851"/>
        </w:tabs>
        <w:ind w:right="424"/>
        <w:jc w:val="left"/>
        <w:rPr>
          <w:rFonts w:ascii="Gill Sans MT" w:hAnsi="Gill Sans MT"/>
          <w:sz w:val="20"/>
        </w:rPr>
      </w:pPr>
    </w:p>
    <w:p w:rsidR="00593CF4" w:rsidRPr="00AF49A3" w:rsidRDefault="00593CF4" w:rsidP="00930795">
      <w:pPr>
        <w:pStyle w:val="Text"/>
        <w:tabs>
          <w:tab w:val="left" w:pos="851"/>
        </w:tabs>
        <w:ind w:right="424"/>
        <w:jc w:val="left"/>
        <w:rPr>
          <w:rFonts w:ascii="Gill Sans MT" w:hAnsi="Gill Sans MT"/>
          <w:sz w:val="20"/>
        </w:rPr>
      </w:pPr>
    </w:p>
    <w:p w:rsidR="00593CF4" w:rsidRPr="00AF49A3" w:rsidRDefault="00593CF4" w:rsidP="003B70FA">
      <w:pPr>
        <w:pStyle w:val="Text"/>
        <w:tabs>
          <w:tab w:val="left" w:pos="851"/>
        </w:tabs>
        <w:ind w:right="424"/>
        <w:rPr>
          <w:rFonts w:ascii="Gill Sans MT" w:hAnsi="Gill Sans MT"/>
          <w:sz w:val="20"/>
        </w:rPr>
      </w:pPr>
    </w:p>
    <w:p w:rsidR="00930795" w:rsidRDefault="00930795" w:rsidP="00930795">
      <w:pPr>
        <w:pStyle w:val="Text"/>
        <w:tabs>
          <w:tab w:val="left" w:pos="851"/>
        </w:tabs>
        <w:ind w:right="424"/>
        <w:jc w:val="left"/>
        <w:rPr>
          <w:rFonts w:ascii="Gill Sans MT" w:hAnsi="Gill Sans MT"/>
          <w:b/>
        </w:rPr>
      </w:pPr>
    </w:p>
    <w:p w:rsidR="00483DF8" w:rsidRDefault="00483DF8" w:rsidP="00930795">
      <w:pPr>
        <w:pStyle w:val="Text"/>
        <w:tabs>
          <w:tab w:val="left" w:pos="851"/>
        </w:tabs>
        <w:ind w:right="424"/>
        <w:jc w:val="left"/>
        <w:rPr>
          <w:rFonts w:ascii="Gill Sans MT" w:hAnsi="Gill Sans MT"/>
          <w:b/>
        </w:rPr>
      </w:pPr>
    </w:p>
    <w:p w:rsidR="00483DF8" w:rsidRDefault="00483DF8" w:rsidP="00930795">
      <w:pPr>
        <w:pStyle w:val="Text"/>
        <w:tabs>
          <w:tab w:val="left" w:pos="851"/>
        </w:tabs>
        <w:ind w:right="424"/>
        <w:jc w:val="left"/>
        <w:rPr>
          <w:rFonts w:ascii="Gill Sans MT" w:hAnsi="Gill Sans MT"/>
          <w:b/>
        </w:rPr>
      </w:pPr>
    </w:p>
    <w:p w:rsidR="00483DF8" w:rsidRDefault="00483DF8" w:rsidP="00930795">
      <w:pPr>
        <w:pStyle w:val="Text"/>
        <w:tabs>
          <w:tab w:val="left" w:pos="851"/>
        </w:tabs>
        <w:ind w:right="424"/>
        <w:jc w:val="left"/>
        <w:rPr>
          <w:rFonts w:ascii="Gill Sans MT" w:hAnsi="Gill Sans MT"/>
          <w:b/>
        </w:rPr>
      </w:pPr>
    </w:p>
    <w:p w:rsidR="00930795" w:rsidRPr="00AF49A3" w:rsidRDefault="00660825" w:rsidP="00275039">
      <w:pPr>
        <w:pStyle w:val="Text"/>
        <w:tabs>
          <w:tab w:val="left" w:pos="851"/>
        </w:tabs>
        <w:ind w:right="424"/>
        <w:jc w:val="center"/>
        <w:rPr>
          <w:rFonts w:ascii="Gill Sans MT" w:hAnsi="Gill Sans MT"/>
        </w:rPr>
      </w:pPr>
      <w:r w:rsidRPr="00AF49A3">
        <w:rPr>
          <w:rFonts w:ascii="Gill Sans MT" w:hAnsi="Gill Sans MT"/>
          <w:sz w:val="20"/>
        </w:rPr>
        <w:t>© Copyright State of Tasmania, 201</w:t>
      </w:r>
      <w:r w:rsidR="003E50DF">
        <w:rPr>
          <w:rFonts w:ascii="Gill Sans MT" w:hAnsi="Gill Sans MT"/>
          <w:sz w:val="20"/>
        </w:rPr>
        <w:t>5</w:t>
      </w:r>
    </w:p>
    <w:p w:rsidR="007E74FE" w:rsidRDefault="007E74FE">
      <w:pPr>
        <w:pStyle w:val="Text"/>
        <w:tabs>
          <w:tab w:val="left" w:pos="851"/>
        </w:tabs>
        <w:ind w:right="424"/>
        <w:rPr>
          <w:rFonts w:ascii="Gill Sans MT" w:hAnsi="Gill Sans MT"/>
        </w:rPr>
      </w:pPr>
    </w:p>
    <w:p w:rsidR="00E507BA" w:rsidRDefault="00E507BA">
      <w:pPr>
        <w:pStyle w:val="Text"/>
        <w:tabs>
          <w:tab w:val="left" w:pos="851"/>
        </w:tabs>
        <w:ind w:right="424"/>
        <w:rPr>
          <w:rFonts w:ascii="Gill Sans MT" w:hAnsi="Gill Sans MT"/>
        </w:rPr>
      </w:pPr>
    </w:p>
    <w:p w:rsidR="00E507BA" w:rsidRDefault="00E507BA">
      <w:pPr>
        <w:pStyle w:val="Text"/>
        <w:tabs>
          <w:tab w:val="left" w:pos="851"/>
        </w:tabs>
        <w:ind w:right="424"/>
        <w:rPr>
          <w:rFonts w:ascii="Gill Sans MT" w:hAnsi="Gill Sans MT"/>
        </w:rPr>
      </w:pPr>
    </w:p>
    <w:p w:rsidR="00E507BA" w:rsidRPr="00AF49A3" w:rsidRDefault="00E507BA">
      <w:pPr>
        <w:pStyle w:val="Text"/>
        <w:tabs>
          <w:tab w:val="left" w:pos="851"/>
        </w:tabs>
        <w:ind w:right="424"/>
        <w:rPr>
          <w:rFonts w:ascii="Gill Sans MT" w:hAnsi="Gill Sans MT"/>
        </w:rPr>
      </w:pPr>
    </w:p>
    <w:p w:rsidR="007E74FE" w:rsidRPr="00AF49A3" w:rsidRDefault="00A41B8C" w:rsidP="00660825">
      <w:pPr>
        <w:pStyle w:val="Text"/>
        <w:tabs>
          <w:tab w:val="left" w:pos="851"/>
          <w:tab w:val="left" w:pos="8647"/>
        </w:tabs>
        <w:ind w:right="424"/>
        <w:rPr>
          <w:rFonts w:ascii="Gill Sans MT" w:hAnsi="Gill Sans MT"/>
        </w:rPr>
      </w:pPr>
      <w:r>
        <w:rPr>
          <w:rFonts w:ascii="Gill Sans MT" w:hAnsi="Gill Sans MT"/>
          <w:noProof/>
          <w:lang w:eastAsia="en-AU"/>
        </w:rPr>
        <w:drawing>
          <wp:anchor distT="0" distB="0" distL="114300" distR="114300" simplePos="0" relativeHeight="251659776" behindDoc="0" locked="0" layoutInCell="1" allowOverlap="1">
            <wp:simplePos x="0" y="0"/>
            <wp:positionH relativeFrom="column">
              <wp:posOffset>4377690</wp:posOffset>
            </wp:positionH>
            <wp:positionV relativeFrom="paragraph">
              <wp:posOffset>127000</wp:posOffset>
            </wp:positionV>
            <wp:extent cx="1109980" cy="917575"/>
            <wp:effectExtent l="19050" t="0" r="0" b="0"/>
            <wp:wrapNone/>
            <wp:docPr id="125" name="Picture 125" descr="TasGov_Ver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TasGov_VertC"/>
                    <pic:cNvPicPr>
                      <a:picLocks noChangeAspect="1" noChangeArrowheads="1"/>
                    </pic:cNvPicPr>
                  </pic:nvPicPr>
                  <pic:blipFill>
                    <a:blip r:embed="rId10" cstate="print"/>
                    <a:srcRect/>
                    <a:stretch>
                      <a:fillRect/>
                    </a:stretch>
                  </pic:blipFill>
                  <pic:spPr bwMode="auto">
                    <a:xfrm>
                      <a:off x="0" y="0"/>
                      <a:ext cx="1109980" cy="917575"/>
                    </a:xfrm>
                    <a:prstGeom prst="rect">
                      <a:avLst/>
                    </a:prstGeom>
                    <a:noFill/>
                    <a:ln w="9525">
                      <a:noFill/>
                      <a:miter lim="800000"/>
                      <a:headEnd/>
                      <a:tailEnd/>
                    </a:ln>
                  </pic:spPr>
                </pic:pic>
              </a:graphicData>
            </a:graphic>
          </wp:anchor>
        </w:drawing>
      </w:r>
    </w:p>
    <w:p w:rsidR="007E74FE" w:rsidRPr="00AF49A3" w:rsidRDefault="007E74FE">
      <w:pPr>
        <w:pStyle w:val="Text"/>
        <w:tabs>
          <w:tab w:val="left" w:pos="851"/>
        </w:tabs>
        <w:ind w:right="424"/>
        <w:rPr>
          <w:rFonts w:ascii="Gill Sans MT" w:hAnsi="Gill Sans MT"/>
        </w:rPr>
      </w:pPr>
    </w:p>
    <w:p w:rsidR="007E74FE" w:rsidRPr="00AF49A3" w:rsidRDefault="007E74FE">
      <w:pPr>
        <w:pStyle w:val="Text"/>
        <w:tabs>
          <w:tab w:val="left" w:pos="851"/>
        </w:tabs>
        <w:ind w:right="424"/>
        <w:rPr>
          <w:rFonts w:ascii="Gill Sans MT" w:hAnsi="Gill Sans MT"/>
        </w:rPr>
      </w:pPr>
    </w:p>
    <w:p w:rsidR="00EF0D2D" w:rsidRPr="00AF49A3" w:rsidRDefault="000B477C" w:rsidP="00EF0D2D">
      <w:pPr>
        <w:tabs>
          <w:tab w:val="left" w:pos="851"/>
          <w:tab w:val="left" w:pos="5670"/>
        </w:tabs>
        <w:spacing w:before="0" w:after="0"/>
        <w:ind w:right="424"/>
        <w:rPr>
          <w:rFonts w:ascii="Gill Sans MT" w:hAnsi="Gill Sans MT"/>
        </w:rPr>
      </w:pPr>
      <w:r w:rsidRPr="00AF49A3">
        <w:rPr>
          <w:rFonts w:ascii="Gill Sans MT" w:hAnsi="Gill Sans MT"/>
        </w:rPr>
        <w:lastRenderedPageBreak/>
        <w:t>DEPARTMENT of</w:t>
      </w:r>
      <w:r w:rsidR="00EF0D2D" w:rsidRPr="00AF49A3">
        <w:rPr>
          <w:rFonts w:ascii="Gill Sans MT" w:hAnsi="Gill Sans MT"/>
        </w:rPr>
        <w:t xml:space="preserve"> </w:t>
      </w:r>
      <w:r w:rsidRPr="00AF49A3">
        <w:rPr>
          <w:rFonts w:ascii="Gill Sans MT" w:hAnsi="Gill Sans MT"/>
        </w:rPr>
        <w:t xml:space="preserve">PRIMARY INDUSTRIES, PARKS, WATER </w:t>
      </w:r>
    </w:p>
    <w:p w:rsidR="007E74FE" w:rsidRPr="00AF49A3" w:rsidRDefault="000B477C" w:rsidP="00EF0D2D">
      <w:pPr>
        <w:tabs>
          <w:tab w:val="left" w:pos="851"/>
          <w:tab w:val="left" w:pos="5670"/>
        </w:tabs>
        <w:spacing w:before="0" w:after="0"/>
        <w:ind w:right="424"/>
        <w:rPr>
          <w:rFonts w:ascii="Tw Cen MT" w:hAnsi="Tw Cen MT"/>
        </w:rPr>
      </w:pPr>
      <w:r w:rsidRPr="00AF49A3">
        <w:rPr>
          <w:rFonts w:ascii="Gill Sans MT" w:hAnsi="Gill Sans MT"/>
        </w:rPr>
        <w:t>and ENVIRONMENT</w:t>
      </w:r>
      <w:r w:rsidRPr="00AF49A3">
        <w:rPr>
          <w:rFonts w:ascii="Gill Sans MT" w:hAnsi="Gill Sans MT"/>
        </w:rPr>
        <w:tab/>
      </w:r>
      <w:r w:rsidRPr="00AF49A3">
        <w:rPr>
          <w:rFonts w:ascii="Gill Sans MT" w:hAnsi="Gill Sans MT"/>
        </w:rPr>
        <w:tab/>
      </w:r>
      <w:r w:rsidRPr="00AF49A3">
        <w:rPr>
          <w:rFonts w:ascii="Gill Sans MT" w:hAnsi="Gill Sans MT"/>
        </w:rPr>
        <w:tab/>
      </w:r>
      <w:r w:rsidRPr="00AF49A3">
        <w:rPr>
          <w:rFonts w:ascii="Gill Sans MT" w:hAnsi="Gill Sans MT"/>
        </w:rPr>
        <w:tab/>
      </w:r>
      <w:r w:rsidRPr="00AF49A3">
        <w:rPr>
          <w:rFonts w:ascii="Gill Sans MT" w:hAnsi="Gill Sans MT"/>
        </w:rPr>
        <w:tab/>
      </w:r>
      <w:r w:rsidRPr="00AF49A3">
        <w:rPr>
          <w:rFonts w:ascii="Gill Sans MT" w:hAnsi="Gill Sans MT"/>
        </w:rPr>
        <w:tab/>
      </w:r>
      <w:r w:rsidRPr="00AF49A3">
        <w:rPr>
          <w:rFonts w:ascii="Tw Cen MT" w:hAnsi="Tw Cen MT"/>
        </w:rPr>
        <w:tab/>
      </w:r>
      <w:r w:rsidRPr="00AF49A3">
        <w:rPr>
          <w:rFonts w:ascii="Tw Cen MT" w:hAnsi="Tw Cen MT"/>
        </w:rPr>
        <w:tab/>
      </w:r>
      <w:r w:rsidRPr="00AF49A3">
        <w:rPr>
          <w:rFonts w:ascii="Tw Cen MT" w:hAnsi="Tw Cen MT"/>
        </w:rPr>
        <w:tab/>
      </w:r>
    </w:p>
    <w:p w:rsidR="007E74FE" w:rsidRPr="00AF49A3" w:rsidRDefault="007E74FE">
      <w:pPr>
        <w:pStyle w:val="Text"/>
        <w:tabs>
          <w:tab w:val="left" w:pos="851"/>
        </w:tabs>
        <w:spacing w:before="0" w:after="0"/>
        <w:ind w:right="424"/>
        <w:jc w:val="left"/>
        <w:sectPr w:rsidR="007E74FE" w:rsidRPr="00AF49A3">
          <w:headerReference w:type="even" r:id="rId11"/>
          <w:headerReference w:type="default" r:id="rId12"/>
          <w:footerReference w:type="even" r:id="rId13"/>
          <w:footerReference w:type="default" r:id="rId14"/>
          <w:headerReference w:type="first" r:id="rId15"/>
          <w:footerReference w:type="first" r:id="rId16"/>
          <w:pgSz w:w="11906" w:h="16838" w:code="9"/>
          <w:pgMar w:top="1418" w:right="1134" w:bottom="1418" w:left="1134" w:header="720" w:footer="720" w:gutter="567"/>
          <w:cols w:space="720"/>
          <w:titlePg/>
        </w:sectPr>
      </w:pPr>
    </w:p>
    <w:p w:rsidR="007E74FE" w:rsidRPr="00AF49A3" w:rsidRDefault="000B477C">
      <w:pPr>
        <w:pStyle w:val="Text"/>
        <w:tabs>
          <w:tab w:val="left" w:pos="851"/>
        </w:tabs>
        <w:ind w:right="424"/>
        <w:rPr>
          <w:rFonts w:ascii="Arial" w:hAnsi="Arial" w:cs="Arial"/>
          <w:b/>
          <w:sz w:val="26"/>
          <w:szCs w:val="26"/>
        </w:rPr>
      </w:pPr>
      <w:r w:rsidRPr="00AF49A3">
        <w:rPr>
          <w:rFonts w:ascii="Arial" w:hAnsi="Arial" w:cs="Arial"/>
          <w:b/>
          <w:sz w:val="26"/>
          <w:szCs w:val="26"/>
        </w:rPr>
        <w:t>Summary</w:t>
      </w:r>
    </w:p>
    <w:p w:rsidR="007E74FE" w:rsidRPr="00AF49A3" w:rsidRDefault="007E74FE">
      <w:pPr>
        <w:pStyle w:val="Text"/>
        <w:tabs>
          <w:tab w:val="left" w:pos="851"/>
        </w:tabs>
        <w:ind w:right="424"/>
        <w:rPr>
          <w:rFonts w:ascii="Arial" w:hAnsi="Arial" w:cs="Arial"/>
          <w:b/>
          <w:sz w:val="22"/>
          <w:szCs w:val="22"/>
        </w:rPr>
      </w:pPr>
    </w:p>
    <w:p w:rsidR="009B6A7D" w:rsidRPr="00AF49A3" w:rsidRDefault="003F5E18">
      <w:pPr>
        <w:pStyle w:val="Text"/>
        <w:tabs>
          <w:tab w:val="left" w:pos="851"/>
        </w:tabs>
        <w:ind w:right="424"/>
        <w:rPr>
          <w:rFonts w:ascii="Gill Sans MT" w:hAnsi="Gill Sans MT"/>
        </w:rPr>
      </w:pPr>
      <w:r>
        <w:rPr>
          <w:rFonts w:ascii="Gill Sans MT" w:hAnsi="Gill Sans MT"/>
        </w:rPr>
        <w:t>The Tasmanian Department of</w:t>
      </w:r>
      <w:r w:rsidR="009B6A7D" w:rsidRPr="00AF49A3">
        <w:rPr>
          <w:rFonts w:ascii="Gill Sans MT" w:hAnsi="Gill Sans MT"/>
        </w:rPr>
        <w:t xml:space="preserve"> Primary Industries, Parks, Water and Environment</w:t>
      </w:r>
      <w:r w:rsidR="00483DF8">
        <w:rPr>
          <w:rFonts w:ascii="Gill Sans MT" w:hAnsi="Gill Sans MT"/>
        </w:rPr>
        <w:t xml:space="preserve"> (DPIPWE)</w:t>
      </w:r>
      <w:r w:rsidR="009B6A7D" w:rsidRPr="00AF49A3">
        <w:rPr>
          <w:rFonts w:ascii="Gill Sans MT" w:hAnsi="Gill Sans MT"/>
        </w:rPr>
        <w:t xml:space="preserve"> is responsible for the sustainable management and protection of the State’s natural and cultural assets for the benefit of Tasmanian communities and the economy.  </w:t>
      </w:r>
      <w:r w:rsidR="006475CB" w:rsidRPr="00AF49A3">
        <w:rPr>
          <w:rFonts w:ascii="Gill Sans MT" w:hAnsi="Gill Sans MT"/>
        </w:rPr>
        <w:t xml:space="preserve">This includes the management of native wildlife populations under the </w:t>
      </w:r>
      <w:r w:rsidR="006475CB" w:rsidRPr="00AF49A3">
        <w:rPr>
          <w:rFonts w:ascii="Gill Sans MT" w:hAnsi="Gill Sans MT"/>
          <w:i/>
        </w:rPr>
        <w:t>Nature Conservation Act 2002</w:t>
      </w:r>
      <w:r w:rsidR="006475CB" w:rsidRPr="00AF49A3">
        <w:rPr>
          <w:rFonts w:ascii="Gill Sans MT" w:hAnsi="Gill Sans MT"/>
        </w:rPr>
        <w:t xml:space="preserve"> and its associated Regulations. </w:t>
      </w:r>
      <w:r w:rsidR="009B6A7D" w:rsidRPr="00AF49A3">
        <w:rPr>
          <w:rFonts w:ascii="Gill Sans MT" w:hAnsi="Gill Sans MT"/>
        </w:rPr>
        <w:t xml:space="preserve"> </w:t>
      </w:r>
    </w:p>
    <w:p w:rsidR="009B6A7D" w:rsidRPr="00AF49A3" w:rsidRDefault="006475CB">
      <w:pPr>
        <w:pStyle w:val="Text"/>
        <w:tabs>
          <w:tab w:val="left" w:pos="851"/>
        </w:tabs>
        <w:ind w:right="424"/>
        <w:rPr>
          <w:rFonts w:ascii="Gill Sans MT" w:hAnsi="Gill Sans MT"/>
        </w:rPr>
      </w:pPr>
      <w:r w:rsidRPr="00AF49A3">
        <w:rPr>
          <w:rFonts w:ascii="Gill Sans MT" w:hAnsi="Gill Sans MT"/>
        </w:rPr>
        <w:t>Common b</w:t>
      </w:r>
      <w:r w:rsidR="009B6A7D" w:rsidRPr="00AF49A3">
        <w:rPr>
          <w:rFonts w:ascii="Gill Sans MT" w:hAnsi="Gill Sans MT"/>
        </w:rPr>
        <w:t>rushtail possums</w:t>
      </w:r>
      <w:r w:rsidRPr="00AF49A3">
        <w:rPr>
          <w:rFonts w:ascii="Gill Sans MT" w:hAnsi="Gill Sans MT"/>
        </w:rPr>
        <w:t xml:space="preserve"> (</w:t>
      </w:r>
      <w:r w:rsidRPr="00AF49A3">
        <w:rPr>
          <w:rFonts w:ascii="Gill Sans MT" w:hAnsi="Gill Sans MT"/>
          <w:i/>
        </w:rPr>
        <w:t>Trichosurus vulpecula</w:t>
      </w:r>
      <w:r w:rsidRPr="00AF49A3">
        <w:rPr>
          <w:rFonts w:ascii="Gill Sans MT" w:hAnsi="Gill Sans MT"/>
        </w:rPr>
        <w:t>)</w:t>
      </w:r>
      <w:r w:rsidR="009B6A7D" w:rsidRPr="00AF49A3">
        <w:rPr>
          <w:rFonts w:ascii="Gill Sans MT" w:hAnsi="Gill Sans MT"/>
        </w:rPr>
        <w:t xml:space="preserve"> are harvested</w:t>
      </w:r>
      <w:r w:rsidR="00AC3C09">
        <w:rPr>
          <w:rFonts w:ascii="Gill Sans MT" w:hAnsi="Gill Sans MT"/>
        </w:rPr>
        <w:t xml:space="preserve"> in the wild</w:t>
      </w:r>
      <w:r w:rsidR="009B6A7D" w:rsidRPr="00AF49A3">
        <w:rPr>
          <w:rFonts w:ascii="Gill Sans MT" w:hAnsi="Gill Sans MT"/>
        </w:rPr>
        <w:t xml:space="preserve"> in Tasmania for commercial purposes or </w:t>
      </w:r>
      <w:r w:rsidR="00AC3C09">
        <w:rPr>
          <w:rFonts w:ascii="Gill Sans MT" w:hAnsi="Gill Sans MT"/>
        </w:rPr>
        <w:t>taken</w:t>
      </w:r>
      <w:r w:rsidR="00AC3C09" w:rsidRPr="00AF49A3">
        <w:rPr>
          <w:rFonts w:ascii="Gill Sans MT" w:hAnsi="Gill Sans MT"/>
        </w:rPr>
        <w:t xml:space="preserve"> </w:t>
      </w:r>
      <w:r w:rsidR="009B6A7D" w:rsidRPr="00AF49A3">
        <w:rPr>
          <w:rFonts w:ascii="Gill Sans MT" w:hAnsi="Gill Sans MT"/>
        </w:rPr>
        <w:t>where they are causing damage to crops.  The commercial industry</w:t>
      </w:r>
      <w:r w:rsidRPr="00AF49A3">
        <w:rPr>
          <w:rFonts w:ascii="Gill Sans MT" w:hAnsi="Gill Sans MT"/>
        </w:rPr>
        <w:t xml:space="preserve"> produces a variety of products, however these</w:t>
      </w:r>
      <w:r w:rsidR="009B6A7D" w:rsidRPr="00AF49A3">
        <w:rPr>
          <w:rFonts w:ascii="Gill Sans MT" w:hAnsi="Gill Sans MT"/>
        </w:rPr>
        <w:t xml:space="preserve"> can only </w:t>
      </w:r>
      <w:r w:rsidRPr="00AF49A3">
        <w:rPr>
          <w:rFonts w:ascii="Gill Sans MT" w:hAnsi="Gill Sans MT"/>
        </w:rPr>
        <w:t>be exported</w:t>
      </w:r>
      <w:r w:rsidR="009B6A7D" w:rsidRPr="00AF49A3">
        <w:rPr>
          <w:rFonts w:ascii="Gill Sans MT" w:hAnsi="Gill Sans MT"/>
        </w:rPr>
        <w:t xml:space="preserve"> overseas </w:t>
      </w:r>
      <w:r w:rsidR="001711EC" w:rsidRPr="00AF49A3">
        <w:rPr>
          <w:rFonts w:ascii="Gill Sans MT" w:hAnsi="Gill Sans MT"/>
        </w:rPr>
        <w:t>if the possums are</w:t>
      </w:r>
      <w:r w:rsidRPr="00AF49A3">
        <w:rPr>
          <w:rFonts w:ascii="Gill Sans MT" w:hAnsi="Gill Sans MT"/>
        </w:rPr>
        <w:t xml:space="preserve"> taken under the conditions </w:t>
      </w:r>
      <w:r w:rsidR="001711EC" w:rsidRPr="00AF49A3">
        <w:rPr>
          <w:rFonts w:ascii="Gill Sans MT" w:hAnsi="Gill Sans MT"/>
        </w:rPr>
        <w:t>of</w:t>
      </w:r>
      <w:r w:rsidRPr="00AF49A3">
        <w:rPr>
          <w:rFonts w:ascii="Gill Sans MT" w:hAnsi="Gill Sans MT"/>
        </w:rPr>
        <w:t xml:space="preserve"> a management plan</w:t>
      </w:r>
      <w:r w:rsidR="001711EC" w:rsidRPr="00AF49A3">
        <w:rPr>
          <w:rFonts w:ascii="Gill Sans MT" w:hAnsi="Gill Sans MT"/>
        </w:rPr>
        <w:t xml:space="preserve"> approved under the Commonwealth </w:t>
      </w:r>
      <w:r w:rsidR="001711EC" w:rsidRPr="00AF49A3">
        <w:rPr>
          <w:rFonts w:ascii="Gill Sans MT" w:hAnsi="Gill Sans MT"/>
          <w:i/>
        </w:rPr>
        <w:t xml:space="preserve">Environment Protection and Biodiversity Conservation Act 1999 </w:t>
      </w:r>
      <w:r w:rsidR="001711EC" w:rsidRPr="00AF49A3">
        <w:rPr>
          <w:rFonts w:ascii="Gill Sans MT" w:hAnsi="Gill Sans MT"/>
        </w:rPr>
        <w:t>(EPBC Act)</w:t>
      </w:r>
      <w:r w:rsidRPr="00AF49A3">
        <w:rPr>
          <w:rFonts w:ascii="Gill Sans MT" w:hAnsi="Gill Sans MT"/>
        </w:rPr>
        <w:t>.</w:t>
      </w:r>
      <w:r w:rsidR="009B6A7D" w:rsidRPr="00AF49A3">
        <w:rPr>
          <w:rFonts w:ascii="Gill Sans MT" w:hAnsi="Gill Sans MT"/>
        </w:rPr>
        <w:t xml:space="preserve"> </w:t>
      </w:r>
    </w:p>
    <w:p w:rsidR="001711EC" w:rsidRPr="00AF49A3" w:rsidRDefault="00BF3DAE">
      <w:pPr>
        <w:pStyle w:val="Text"/>
        <w:tabs>
          <w:tab w:val="left" w:pos="851"/>
        </w:tabs>
        <w:ind w:right="424"/>
        <w:rPr>
          <w:rFonts w:ascii="Gill Sans MT" w:hAnsi="Gill Sans MT"/>
        </w:rPr>
      </w:pPr>
      <w:r w:rsidRPr="00AF49A3">
        <w:rPr>
          <w:rFonts w:ascii="Gill Sans MT" w:hAnsi="Gill Sans MT"/>
        </w:rPr>
        <w:t>Accordingly, t</w:t>
      </w:r>
      <w:r w:rsidR="000B477C" w:rsidRPr="00AF49A3">
        <w:rPr>
          <w:rFonts w:ascii="Gill Sans MT" w:hAnsi="Gill Sans MT"/>
        </w:rPr>
        <w:t xml:space="preserve">he following management plan has been developed by the Wildlife Management Branch (WMB) of </w:t>
      </w:r>
      <w:r w:rsidR="009B6A7D" w:rsidRPr="00AF49A3">
        <w:rPr>
          <w:rFonts w:ascii="Gill Sans MT" w:hAnsi="Gill Sans MT"/>
        </w:rPr>
        <w:t>DPIPWE</w:t>
      </w:r>
      <w:r w:rsidR="000B477C" w:rsidRPr="00AF49A3">
        <w:rPr>
          <w:rFonts w:ascii="Gill Sans MT" w:hAnsi="Gill Sans MT"/>
        </w:rPr>
        <w:t xml:space="preserve"> for the</w:t>
      </w:r>
      <w:r w:rsidR="00D1595F">
        <w:rPr>
          <w:rFonts w:ascii="Gill Sans MT" w:hAnsi="Gill Sans MT"/>
        </w:rPr>
        <w:t xml:space="preserve"> commercial harvest of the</w:t>
      </w:r>
      <w:r w:rsidR="000B477C" w:rsidRPr="00AF49A3">
        <w:rPr>
          <w:rFonts w:ascii="Gill Sans MT" w:hAnsi="Gill Sans MT"/>
        </w:rPr>
        <w:t xml:space="preserve"> Ta</w:t>
      </w:r>
      <w:r w:rsidR="006475CB" w:rsidRPr="00AF49A3">
        <w:rPr>
          <w:rFonts w:ascii="Gill Sans MT" w:hAnsi="Gill Sans MT"/>
        </w:rPr>
        <w:t>smanian population of the common</w:t>
      </w:r>
      <w:r w:rsidR="000B477C" w:rsidRPr="00AF49A3">
        <w:rPr>
          <w:rFonts w:ascii="Gill Sans MT" w:hAnsi="Gill Sans MT"/>
        </w:rPr>
        <w:t xml:space="preserve"> brushtail possum</w:t>
      </w:r>
      <w:r w:rsidR="006475CB" w:rsidRPr="00AF49A3">
        <w:rPr>
          <w:rFonts w:ascii="Gill Sans MT" w:hAnsi="Gill Sans MT"/>
        </w:rPr>
        <w:t>.</w:t>
      </w:r>
      <w:r w:rsidR="001711EC" w:rsidRPr="00AF49A3">
        <w:rPr>
          <w:rFonts w:ascii="Gill Sans MT" w:hAnsi="Gill Sans MT"/>
        </w:rPr>
        <w:t xml:space="preserve">  The management plan outlines the management regime </w:t>
      </w:r>
      <w:r w:rsidR="00AC3C09">
        <w:rPr>
          <w:rFonts w:ascii="Gill Sans MT" w:hAnsi="Gill Sans MT"/>
        </w:rPr>
        <w:t>currently</w:t>
      </w:r>
      <w:r w:rsidR="00AC3C09" w:rsidRPr="00AF49A3">
        <w:rPr>
          <w:rFonts w:ascii="Gill Sans MT" w:hAnsi="Gill Sans MT"/>
        </w:rPr>
        <w:t xml:space="preserve"> </w:t>
      </w:r>
      <w:r w:rsidR="001711EC" w:rsidRPr="00AF49A3">
        <w:rPr>
          <w:rFonts w:ascii="Gill Sans MT" w:hAnsi="Gill Sans MT"/>
        </w:rPr>
        <w:t>in place and has been wr</w:t>
      </w:r>
      <w:r w:rsidR="00CA1383" w:rsidRPr="00AF49A3">
        <w:rPr>
          <w:rFonts w:ascii="Gill Sans MT" w:hAnsi="Gill Sans MT"/>
        </w:rPr>
        <w:t>itten to demonstrate how it also</w:t>
      </w:r>
      <w:r w:rsidR="001711EC" w:rsidRPr="00AF49A3">
        <w:rPr>
          <w:rFonts w:ascii="Gill Sans MT" w:hAnsi="Gill Sans MT"/>
        </w:rPr>
        <w:t xml:space="preserve"> meets the requirements of the EPBC Act for the purpose of commercial export.</w:t>
      </w:r>
      <w:r w:rsidR="00FE1D54" w:rsidRPr="00AF49A3">
        <w:rPr>
          <w:rFonts w:ascii="Gill Sans MT" w:hAnsi="Gill Sans MT"/>
        </w:rPr>
        <w:t xml:space="preserve"> </w:t>
      </w:r>
      <w:r w:rsidR="000B477C" w:rsidRPr="00AF49A3">
        <w:rPr>
          <w:rFonts w:ascii="Gill Sans MT" w:hAnsi="Gill Sans MT"/>
        </w:rPr>
        <w:t xml:space="preserve"> </w:t>
      </w:r>
    </w:p>
    <w:p w:rsidR="001711EC" w:rsidRPr="00AF49A3" w:rsidRDefault="001711EC">
      <w:pPr>
        <w:pStyle w:val="Text"/>
        <w:tabs>
          <w:tab w:val="left" w:pos="851"/>
        </w:tabs>
        <w:ind w:right="424"/>
        <w:rPr>
          <w:rFonts w:ascii="Gill Sans MT" w:hAnsi="Gill Sans MT"/>
        </w:rPr>
      </w:pPr>
      <w:r w:rsidRPr="00AF49A3">
        <w:rPr>
          <w:rFonts w:ascii="Gill Sans MT" w:hAnsi="Gill Sans MT"/>
        </w:rPr>
        <w:t xml:space="preserve">While the plan </w:t>
      </w:r>
      <w:r w:rsidR="00D1595F">
        <w:rPr>
          <w:rFonts w:ascii="Gill Sans MT" w:hAnsi="Gill Sans MT"/>
        </w:rPr>
        <w:t>has been developed</w:t>
      </w:r>
      <w:r w:rsidRPr="00AF49A3">
        <w:rPr>
          <w:rFonts w:ascii="Gill Sans MT" w:hAnsi="Gill Sans MT"/>
        </w:rPr>
        <w:t xml:space="preserve"> </w:t>
      </w:r>
      <w:r w:rsidR="00D1595F">
        <w:rPr>
          <w:rFonts w:ascii="Gill Sans MT" w:hAnsi="Gill Sans MT"/>
        </w:rPr>
        <w:t>exclusively</w:t>
      </w:r>
      <w:r w:rsidR="00D1595F" w:rsidRPr="00AF49A3">
        <w:rPr>
          <w:rFonts w:ascii="Gill Sans MT" w:hAnsi="Gill Sans MT"/>
        </w:rPr>
        <w:t xml:space="preserve"> </w:t>
      </w:r>
      <w:r w:rsidRPr="00AF49A3">
        <w:rPr>
          <w:rFonts w:ascii="Gill Sans MT" w:hAnsi="Gill Sans MT"/>
        </w:rPr>
        <w:t xml:space="preserve">for the management of the commercial harvest, information on the non-commercial </w:t>
      </w:r>
      <w:r w:rsidR="00AC3C09">
        <w:rPr>
          <w:rFonts w:ascii="Gill Sans MT" w:hAnsi="Gill Sans MT"/>
        </w:rPr>
        <w:t>take</w:t>
      </w:r>
      <w:r w:rsidR="00AC3C09" w:rsidRPr="00AF49A3">
        <w:rPr>
          <w:rFonts w:ascii="Gill Sans MT" w:hAnsi="Gill Sans MT"/>
        </w:rPr>
        <w:t xml:space="preserve"> </w:t>
      </w:r>
      <w:r w:rsidRPr="00AF49A3">
        <w:rPr>
          <w:rFonts w:ascii="Gill Sans MT" w:hAnsi="Gill Sans MT"/>
        </w:rPr>
        <w:t>is also included to demonstrate that it is regulated and the overall impact of t</w:t>
      </w:r>
      <w:r w:rsidR="003E50DF">
        <w:rPr>
          <w:rFonts w:ascii="Gill Sans MT" w:hAnsi="Gill Sans MT"/>
        </w:rPr>
        <w:t xml:space="preserve">his </w:t>
      </w:r>
      <w:r w:rsidR="00AC3C09">
        <w:rPr>
          <w:rFonts w:ascii="Gill Sans MT" w:hAnsi="Gill Sans MT"/>
        </w:rPr>
        <w:t xml:space="preserve">take </w:t>
      </w:r>
      <w:r w:rsidR="003E50DF">
        <w:rPr>
          <w:rFonts w:ascii="Gill Sans MT" w:hAnsi="Gill Sans MT"/>
        </w:rPr>
        <w:t>on possum populations ha</w:t>
      </w:r>
      <w:r w:rsidRPr="00AF49A3">
        <w:rPr>
          <w:rFonts w:ascii="Gill Sans MT" w:hAnsi="Gill Sans MT"/>
        </w:rPr>
        <w:t>s</w:t>
      </w:r>
      <w:r w:rsidR="003E50DF">
        <w:rPr>
          <w:rFonts w:ascii="Gill Sans MT" w:hAnsi="Gill Sans MT"/>
        </w:rPr>
        <w:t xml:space="preserve"> been</w:t>
      </w:r>
      <w:r w:rsidRPr="00AF49A3">
        <w:rPr>
          <w:rFonts w:ascii="Gill Sans MT" w:hAnsi="Gill Sans MT"/>
        </w:rPr>
        <w:t xml:space="preserve"> taken into account in setting the commercial quota.</w:t>
      </w:r>
    </w:p>
    <w:p w:rsidR="00A20327" w:rsidRDefault="000B477C">
      <w:pPr>
        <w:pStyle w:val="Text"/>
        <w:tabs>
          <w:tab w:val="left" w:pos="851"/>
        </w:tabs>
        <w:ind w:right="424"/>
        <w:rPr>
          <w:rFonts w:ascii="Gill Sans MT" w:hAnsi="Gill Sans MT"/>
        </w:rPr>
      </w:pPr>
      <w:r w:rsidRPr="00AF49A3">
        <w:rPr>
          <w:rFonts w:ascii="Gill Sans MT" w:hAnsi="Gill Sans MT"/>
        </w:rPr>
        <w:t>The management plan aims to</w:t>
      </w:r>
      <w:r w:rsidR="00CA6D37" w:rsidRPr="00AF49A3">
        <w:rPr>
          <w:rFonts w:ascii="Gill Sans MT" w:hAnsi="Gill Sans MT"/>
        </w:rPr>
        <w:t xml:space="preserve"> </w:t>
      </w:r>
      <w:r w:rsidR="00D1595F">
        <w:rPr>
          <w:rFonts w:ascii="Gill Sans MT" w:hAnsi="Gill Sans MT"/>
        </w:rPr>
        <w:t>ensure</w:t>
      </w:r>
      <w:r w:rsidRPr="00AF49A3">
        <w:rPr>
          <w:rFonts w:ascii="Gill Sans MT" w:hAnsi="Gill Sans MT"/>
        </w:rPr>
        <w:t xml:space="preserve"> the ecological sustainability of </w:t>
      </w:r>
      <w:r w:rsidR="00D1595F">
        <w:rPr>
          <w:rFonts w:ascii="Gill Sans MT" w:hAnsi="Gill Sans MT"/>
        </w:rPr>
        <w:t xml:space="preserve">commercial </w:t>
      </w:r>
      <w:r w:rsidRPr="00AF49A3">
        <w:rPr>
          <w:rFonts w:ascii="Gill Sans MT" w:hAnsi="Gill Sans MT"/>
        </w:rPr>
        <w:t>brushtail possum harvesting in Tasmania</w:t>
      </w:r>
      <w:r w:rsidR="00CA6D37" w:rsidRPr="00AF49A3">
        <w:rPr>
          <w:rFonts w:ascii="Gill Sans MT" w:hAnsi="Gill Sans MT"/>
        </w:rPr>
        <w:t>.  This will be achieved</w:t>
      </w:r>
      <w:r w:rsidRPr="00AF49A3">
        <w:rPr>
          <w:rFonts w:ascii="Gill Sans MT" w:hAnsi="Gill Sans MT"/>
        </w:rPr>
        <w:t xml:space="preserve"> by regularly monitoring </w:t>
      </w:r>
      <w:r w:rsidR="00AC3C09">
        <w:rPr>
          <w:rFonts w:ascii="Gill Sans MT" w:hAnsi="Gill Sans MT"/>
        </w:rPr>
        <w:t xml:space="preserve">of </w:t>
      </w:r>
      <w:r w:rsidRPr="00AF49A3">
        <w:rPr>
          <w:rFonts w:ascii="Gill Sans MT" w:hAnsi="Gill Sans MT"/>
        </w:rPr>
        <w:t>regional population trends and following an adaptive strategy by adopting an appropriate management response to any observed trends.</w:t>
      </w:r>
      <w:r w:rsidR="00674EA3">
        <w:rPr>
          <w:rFonts w:ascii="Gill Sans MT" w:hAnsi="Gill Sans MT"/>
        </w:rPr>
        <w:t xml:space="preserve">  </w:t>
      </w:r>
      <w:r w:rsidR="004A2E06">
        <w:rPr>
          <w:rFonts w:ascii="Gill Sans MT" w:hAnsi="Gill Sans MT"/>
        </w:rPr>
        <w:t xml:space="preserve">In </w:t>
      </w:r>
      <w:r w:rsidR="007E6E29">
        <w:rPr>
          <w:rFonts w:ascii="Gill Sans MT" w:hAnsi="Gill Sans MT"/>
        </w:rPr>
        <w:t>facilitating</w:t>
      </w:r>
      <w:r w:rsidR="004A2E06">
        <w:rPr>
          <w:rFonts w:ascii="Gill Sans MT" w:hAnsi="Gill Sans MT"/>
        </w:rPr>
        <w:t xml:space="preserve"> overseas export of possum products t</w:t>
      </w:r>
      <w:r w:rsidR="007E6E29">
        <w:rPr>
          <w:rFonts w:ascii="Gill Sans MT" w:hAnsi="Gill Sans MT"/>
        </w:rPr>
        <w:t>his</w:t>
      </w:r>
      <w:r w:rsidR="00674EA3">
        <w:rPr>
          <w:rFonts w:ascii="Gill Sans MT" w:hAnsi="Gill Sans MT"/>
        </w:rPr>
        <w:t xml:space="preserve"> plan aims to provide an additional option for utilising possums already taken in Tasmania and to</w:t>
      </w:r>
      <w:r w:rsidR="00A20327">
        <w:rPr>
          <w:rFonts w:ascii="Gill Sans MT" w:hAnsi="Gill Sans MT"/>
        </w:rPr>
        <w:t xml:space="preserve"> </w:t>
      </w:r>
      <w:r w:rsidR="00A20327" w:rsidRPr="00AF49A3">
        <w:rPr>
          <w:rFonts w:ascii="Gill Sans MT" w:hAnsi="Gill Sans MT"/>
        </w:rPr>
        <w:t>ensure the deve</w:t>
      </w:r>
      <w:r w:rsidR="00A20327">
        <w:rPr>
          <w:rFonts w:ascii="Gill Sans MT" w:hAnsi="Gill Sans MT"/>
        </w:rPr>
        <w:t>lopment and application of best-</w:t>
      </w:r>
      <w:r w:rsidR="00A20327" w:rsidRPr="00AF49A3">
        <w:rPr>
          <w:rFonts w:ascii="Gill Sans MT" w:hAnsi="Gill Sans MT"/>
        </w:rPr>
        <w:t xml:space="preserve">practice animal welfare standards in the management of </w:t>
      </w:r>
      <w:r w:rsidR="00674EA3">
        <w:rPr>
          <w:rFonts w:ascii="Gill Sans MT" w:hAnsi="Gill Sans MT"/>
        </w:rPr>
        <w:t>the</w:t>
      </w:r>
      <w:r w:rsidR="00A20327">
        <w:rPr>
          <w:rFonts w:ascii="Gill Sans MT" w:hAnsi="Gill Sans MT"/>
        </w:rPr>
        <w:t xml:space="preserve"> </w:t>
      </w:r>
      <w:r w:rsidR="00E739B8" w:rsidRPr="00E739B8">
        <w:rPr>
          <w:rFonts w:ascii="Gill Sans MT" w:hAnsi="Gill Sans MT"/>
        </w:rPr>
        <w:t xml:space="preserve">Tasmanian </w:t>
      </w:r>
      <w:r w:rsidR="00A20327">
        <w:rPr>
          <w:rFonts w:ascii="Gill Sans MT" w:hAnsi="Gill Sans MT"/>
        </w:rPr>
        <w:t>commercial possum harvest.</w:t>
      </w:r>
    </w:p>
    <w:p w:rsidR="007E74FE" w:rsidRPr="00AF49A3" w:rsidRDefault="000B477C">
      <w:pPr>
        <w:pStyle w:val="Text"/>
        <w:tabs>
          <w:tab w:val="left" w:pos="851"/>
        </w:tabs>
        <w:ind w:right="424"/>
        <w:rPr>
          <w:rFonts w:ascii="Gill Sans MT" w:hAnsi="Gill Sans MT"/>
        </w:rPr>
      </w:pPr>
      <w:r w:rsidRPr="00E20222">
        <w:rPr>
          <w:rFonts w:ascii="Gill Sans MT" w:hAnsi="Gill Sans MT"/>
        </w:rPr>
        <w:t xml:space="preserve">The brushtail possum is </w:t>
      </w:r>
      <w:r w:rsidR="00A137DA" w:rsidRPr="00E20222">
        <w:rPr>
          <w:rFonts w:ascii="Gill Sans MT" w:hAnsi="Gill Sans MT"/>
        </w:rPr>
        <w:t xml:space="preserve">currently </w:t>
      </w:r>
      <w:r w:rsidRPr="00E20222">
        <w:rPr>
          <w:rFonts w:ascii="Gill Sans MT" w:hAnsi="Gill Sans MT"/>
        </w:rPr>
        <w:t xml:space="preserve">listed as partly protected wildlife under the </w:t>
      </w:r>
      <w:r w:rsidRPr="00E20222">
        <w:rPr>
          <w:rFonts w:ascii="Gill Sans MT" w:hAnsi="Gill Sans MT"/>
          <w:i/>
        </w:rPr>
        <w:t xml:space="preserve">Wildlife </w:t>
      </w:r>
      <w:r w:rsidR="008F4C0D">
        <w:rPr>
          <w:rFonts w:ascii="Gill Sans MT" w:hAnsi="Gill Sans MT"/>
          <w:i/>
        </w:rPr>
        <w:t xml:space="preserve">(General) </w:t>
      </w:r>
      <w:r w:rsidRPr="00E20222">
        <w:rPr>
          <w:rFonts w:ascii="Gill Sans MT" w:hAnsi="Gill Sans MT"/>
          <w:i/>
        </w:rPr>
        <w:t xml:space="preserve">Regulations </w:t>
      </w:r>
      <w:r w:rsidR="008F4C0D">
        <w:rPr>
          <w:rFonts w:ascii="Gill Sans MT" w:hAnsi="Gill Sans MT"/>
          <w:i/>
        </w:rPr>
        <w:t>2010</w:t>
      </w:r>
      <w:r w:rsidRPr="00E20222">
        <w:rPr>
          <w:rFonts w:ascii="Gill Sans MT" w:hAnsi="Gill Sans MT"/>
        </w:rPr>
        <w:t xml:space="preserve"> of the </w:t>
      </w:r>
      <w:r w:rsidRPr="00E20222">
        <w:rPr>
          <w:rFonts w:ascii="Gill Sans MT" w:hAnsi="Gill Sans MT"/>
          <w:i/>
        </w:rPr>
        <w:t>Nature Conservation Act 2002</w:t>
      </w:r>
      <w:r w:rsidRPr="00E20222">
        <w:rPr>
          <w:rFonts w:ascii="Gill Sans MT" w:hAnsi="Gill Sans MT"/>
        </w:rPr>
        <w:t>.  As such, they may be taken only under the authority of a permit or lic</w:t>
      </w:r>
      <w:r w:rsidR="00D1595F" w:rsidRPr="00E20222">
        <w:rPr>
          <w:rFonts w:ascii="Gill Sans MT" w:hAnsi="Gill Sans MT"/>
        </w:rPr>
        <w:t>ence issued for commercial use, crop protection</w:t>
      </w:r>
      <w:r w:rsidRPr="00E20222">
        <w:rPr>
          <w:rFonts w:ascii="Gill Sans MT" w:hAnsi="Gill Sans MT"/>
        </w:rPr>
        <w:t xml:space="preserve"> or other approved purposes.</w:t>
      </w:r>
      <w:r w:rsidR="003E50DF" w:rsidRPr="0013221B">
        <w:rPr>
          <w:rFonts w:ascii="Gill Sans MT" w:hAnsi="Gill Sans MT"/>
          <w:highlight w:val="yellow"/>
        </w:rPr>
        <w:t xml:space="preserve"> </w:t>
      </w:r>
    </w:p>
    <w:p w:rsidR="007E74FE" w:rsidRPr="00AF49A3" w:rsidRDefault="000B477C">
      <w:pPr>
        <w:pStyle w:val="Text"/>
        <w:tabs>
          <w:tab w:val="left" w:pos="851"/>
        </w:tabs>
        <w:ind w:right="424"/>
        <w:rPr>
          <w:rFonts w:ascii="Gill Sans MT" w:hAnsi="Gill Sans MT"/>
        </w:rPr>
      </w:pPr>
      <w:r w:rsidRPr="00AF49A3">
        <w:rPr>
          <w:rFonts w:ascii="Gill Sans MT" w:hAnsi="Gill Sans MT"/>
        </w:rPr>
        <w:t>This management plan relates to the commercial harvesting of brushtail possums that occurs under Commercial Brushtail Possum permits.</w:t>
      </w:r>
      <w:r w:rsidR="00FC291B" w:rsidRPr="00AF49A3">
        <w:rPr>
          <w:rFonts w:ascii="Gill Sans MT" w:hAnsi="Gill Sans MT"/>
        </w:rPr>
        <w:t xml:space="preserve">  This is an ongoing enterprise in Tasmania, however it is </w:t>
      </w:r>
      <w:r w:rsidR="003E50DF">
        <w:rPr>
          <w:rFonts w:ascii="Gill Sans MT" w:hAnsi="Gill Sans MT"/>
        </w:rPr>
        <w:t>the intention</w:t>
      </w:r>
      <w:r w:rsidR="00FC291B" w:rsidRPr="00AF49A3">
        <w:rPr>
          <w:rFonts w:ascii="Gill Sans MT" w:hAnsi="Gill Sans MT"/>
        </w:rPr>
        <w:t xml:space="preserve"> that this plan will facilitate growth and development of the commercial industry.</w:t>
      </w:r>
      <w:r w:rsidRPr="00AF49A3">
        <w:rPr>
          <w:rFonts w:ascii="Gill Sans MT" w:hAnsi="Gill Sans MT"/>
        </w:rPr>
        <w:t xml:space="preserve">  Commercial harvesting permits impose conditions that provide for effective control and accountability of the harvest.  </w:t>
      </w:r>
      <w:r w:rsidRPr="00E20222">
        <w:rPr>
          <w:rFonts w:ascii="Gill Sans MT" w:hAnsi="Gill Sans MT"/>
        </w:rPr>
        <w:t xml:space="preserve">The non-commercial culling of brushtail possums for crop protection is not managed under this plan, however the number of possums taken non-commercially </w:t>
      </w:r>
      <w:r w:rsidR="00B60408">
        <w:rPr>
          <w:rFonts w:ascii="Gill Sans MT" w:hAnsi="Gill Sans MT"/>
        </w:rPr>
        <w:t>has informed the architecture of this plan</w:t>
      </w:r>
      <w:r w:rsidR="00E71810">
        <w:rPr>
          <w:rFonts w:ascii="Gill Sans MT" w:hAnsi="Gill Sans MT"/>
        </w:rPr>
        <w:t>, particularly quota establishment</w:t>
      </w:r>
      <w:r w:rsidRPr="00E20222">
        <w:rPr>
          <w:rFonts w:ascii="Gill Sans MT" w:hAnsi="Gill Sans MT"/>
        </w:rPr>
        <w:t>.</w:t>
      </w:r>
    </w:p>
    <w:p w:rsidR="007E74FE" w:rsidRPr="00AF49A3" w:rsidRDefault="000B477C">
      <w:pPr>
        <w:pStyle w:val="Text"/>
        <w:tabs>
          <w:tab w:val="left" w:pos="851"/>
        </w:tabs>
        <w:ind w:right="424"/>
        <w:rPr>
          <w:rFonts w:ascii="Gill Sans MT" w:hAnsi="Gill Sans MT"/>
        </w:rPr>
      </w:pPr>
      <w:r w:rsidRPr="00AF49A3">
        <w:rPr>
          <w:rFonts w:ascii="Gill Sans MT" w:hAnsi="Gill Sans MT"/>
        </w:rPr>
        <w:t>Holders of commercial permits are permitted to sell possum products only to authorised skin dealers, meat processors or their agents.  All skin dealers and meat processors must have the appropriate licence or permit.  Permits are required to export skins and meat out of Tasmania.</w:t>
      </w:r>
    </w:p>
    <w:p w:rsidR="007E74FE" w:rsidRPr="00AF49A3" w:rsidRDefault="000B477C">
      <w:pPr>
        <w:pStyle w:val="Text"/>
        <w:tabs>
          <w:tab w:val="left" w:pos="851"/>
        </w:tabs>
        <w:ind w:right="424"/>
        <w:rPr>
          <w:rFonts w:ascii="Gill Sans MT" w:hAnsi="Gill Sans MT"/>
        </w:rPr>
      </w:pPr>
      <w:r w:rsidRPr="00AF49A3">
        <w:rPr>
          <w:rFonts w:ascii="Gill Sans MT" w:hAnsi="Gill Sans MT"/>
        </w:rPr>
        <w:t>Holders of commercial permits and skin dealers/meat processors are required to provide information on the number of possums taken, and possum carcasses sold, bought and processed.</w:t>
      </w:r>
      <w:r w:rsidR="004D1EEC" w:rsidRPr="00AF49A3">
        <w:rPr>
          <w:rFonts w:ascii="Gill Sans MT" w:hAnsi="Gill Sans MT"/>
        </w:rPr>
        <w:t xml:space="preserve"> </w:t>
      </w:r>
      <w:r w:rsidRPr="00AF49A3">
        <w:rPr>
          <w:rFonts w:ascii="Gill Sans MT" w:hAnsi="Gill Sans MT"/>
        </w:rPr>
        <w:t xml:space="preserve"> </w:t>
      </w:r>
      <w:r w:rsidR="008F4C0D">
        <w:rPr>
          <w:rFonts w:ascii="Gill Sans MT" w:hAnsi="Gill Sans MT"/>
        </w:rPr>
        <w:t>Quarterly</w:t>
      </w:r>
      <w:r w:rsidR="008F4C0D" w:rsidRPr="00AF49A3">
        <w:rPr>
          <w:rFonts w:ascii="Gill Sans MT" w:hAnsi="Gill Sans MT"/>
        </w:rPr>
        <w:t xml:space="preserve"> </w:t>
      </w:r>
      <w:r w:rsidRPr="00AF49A3">
        <w:rPr>
          <w:rFonts w:ascii="Gill Sans MT" w:hAnsi="Gill Sans MT"/>
        </w:rPr>
        <w:t xml:space="preserve">returns of take by commercial permit holders are used to monitor the harvest.  </w:t>
      </w:r>
    </w:p>
    <w:p w:rsidR="007E74FE" w:rsidRPr="00AF49A3" w:rsidRDefault="00C2013B">
      <w:pPr>
        <w:pStyle w:val="Text"/>
        <w:tabs>
          <w:tab w:val="left" w:pos="851"/>
        </w:tabs>
        <w:ind w:right="424"/>
        <w:rPr>
          <w:rFonts w:ascii="Gill Sans MT" w:hAnsi="Gill Sans MT"/>
        </w:rPr>
      </w:pPr>
      <w:r w:rsidRPr="00AF49A3">
        <w:rPr>
          <w:rFonts w:ascii="Gill Sans MT" w:hAnsi="Gill Sans MT"/>
        </w:rPr>
        <w:t>Regional b</w:t>
      </w:r>
      <w:r w:rsidR="000B477C" w:rsidRPr="00AF49A3">
        <w:rPr>
          <w:rFonts w:ascii="Gill Sans MT" w:hAnsi="Gill Sans MT"/>
        </w:rPr>
        <w:t>rushtail possum population trends are monitored annually using standard spotlight survey counts modified to include line transect sampling.  Results of these surveys are used to assess the impact of harvesting as well as other environmental and human influences on possum populations in a series of regions covering Tasmania and are used in determining management responses.  Departmental officers will actively enforce the requirements of this management plan.</w:t>
      </w:r>
    </w:p>
    <w:p w:rsidR="00A82D26" w:rsidRPr="00AF49A3" w:rsidRDefault="000B477C">
      <w:pPr>
        <w:pStyle w:val="Text"/>
        <w:tabs>
          <w:tab w:val="left" w:pos="851"/>
        </w:tabs>
        <w:ind w:right="424"/>
        <w:rPr>
          <w:rFonts w:ascii="Gill Sans MT" w:hAnsi="Gill Sans MT"/>
        </w:rPr>
      </w:pPr>
      <w:r w:rsidRPr="00AF49A3">
        <w:rPr>
          <w:rFonts w:ascii="Gill Sans MT" w:hAnsi="Gill Sans MT"/>
        </w:rPr>
        <w:t xml:space="preserve">Each year, a </w:t>
      </w:r>
      <w:r w:rsidR="00A82D26" w:rsidRPr="00AF49A3">
        <w:rPr>
          <w:rFonts w:ascii="Gill Sans MT" w:hAnsi="Gill Sans MT"/>
        </w:rPr>
        <w:t xml:space="preserve">quota report </w:t>
      </w:r>
      <w:r w:rsidR="008F4C0D">
        <w:rPr>
          <w:rFonts w:ascii="Gill Sans MT" w:hAnsi="Gill Sans MT"/>
        </w:rPr>
        <w:t>determining</w:t>
      </w:r>
      <w:r w:rsidR="008F4C0D" w:rsidRPr="00AF49A3">
        <w:rPr>
          <w:rFonts w:ascii="Gill Sans MT" w:hAnsi="Gill Sans MT"/>
        </w:rPr>
        <w:t xml:space="preserve"> </w:t>
      </w:r>
      <w:r w:rsidR="00A82D26" w:rsidRPr="00AF49A3">
        <w:rPr>
          <w:rFonts w:ascii="Gill Sans MT" w:hAnsi="Gill Sans MT"/>
        </w:rPr>
        <w:t xml:space="preserve">the quota for the upcoming Quota Year </w:t>
      </w:r>
      <w:r w:rsidR="000A5138">
        <w:rPr>
          <w:rFonts w:ascii="Gill Sans MT" w:hAnsi="Gill Sans MT"/>
        </w:rPr>
        <w:t xml:space="preserve">(July 1 – 31 June) </w:t>
      </w:r>
      <w:r w:rsidRPr="00AF49A3">
        <w:rPr>
          <w:rFonts w:ascii="Gill Sans MT" w:hAnsi="Gill Sans MT"/>
        </w:rPr>
        <w:t xml:space="preserve">will be provided to the relevant federal authority, the Department of </w:t>
      </w:r>
      <w:r w:rsidR="00D3799A">
        <w:rPr>
          <w:rFonts w:ascii="Gill Sans MT" w:hAnsi="Gill Sans MT"/>
        </w:rPr>
        <w:t>the</w:t>
      </w:r>
      <w:r w:rsidRPr="00AF49A3">
        <w:rPr>
          <w:rFonts w:ascii="Gill Sans MT" w:hAnsi="Gill Sans MT"/>
        </w:rPr>
        <w:t xml:space="preserve"> Environment (</w:t>
      </w:r>
      <w:r w:rsidR="009D23BA">
        <w:rPr>
          <w:rFonts w:ascii="Gill Sans MT" w:hAnsi="Gill Sans MT"/>
        </w:rPr>
        <w:t>DoE</w:t>
      </w:r>
      <w:r w:rsidRPr="00AF49A3">
        <w:rPr>
          <w:rFonts w:ascii="Gill Sans MT" w:hAnsi="Gill Sans MT"/>
        </w:rPr>
        <w:t>)</w:t>
      </w:r>
      <w:r w:rsidR="000A5138">
        <w:rPr>
          <w:rFonts w:ascii="Gill Sans MT" w:hAnsi="Gill Sans MT"/>
        </w:rPr>
        <w:t>,</w:t>
      </w:r>
      <w:r w:rsidR="00A82D26" w:rsidRPr="00AF49A3">
        <w:rPr>
          <w:rFonts w:ascii="Gill Sans MT" w:hAnsi="Gill Sans MT"/>
        </w:rPr>
        <w:t xml:space="preserve"> one month prior to the start of </w:t>
      </w:r>
      <w:r w:rsidR="00222DB9" w:rsidRPr="00AF49A3">
        <w:rPr>
          <w:rFonts w:ascii="Gill Sans MT" w:hAnsi="Gill Sans MT"/>
        </w:rPr>
        <w:t>that</w:t>
      </w:r>
      <w:r w:rsidR="00A82D26" w:rsidRPr="00AF49A3">
        <w:rPr>
          <w:rFonts w:ascii="Gill Sans MT" w:hAnsi="Gill Sans MT"/>
        </w:rPr>
        <w:t xml:space="preserve"> Quota Year</w:t>
      </w:r>
      <w:r w:rsidRPr="00AF49A3">
        <w:rPr>
          <w:rFonts w:ascii="Gill Sans MT" w:hAnsi="Gill Sans MT"/>
        </w:rPr>
        <w:t>.</w:t>
      </w:r>
      <w:r w:rsidR="00A82D26" w:rsidRPr="00AF49A3">
        <w:rPr>
          <w:rFonts w:ascii="Gill Sans MT" w:hAnsi="Gill Sans MT"/>
        </w:rPr>
        <w:t xml:space="preserve">  An additional annual report will be provided to </w:t>
      </w:r>
      <w:r w:rsidR="009D23BA">
        <w:rPr>
          <w:rFonts w:ascii="Gill Sans MT" w:hAnsi="Gill Sans MT"/>
        </w:rPr>
        <w:t>DoE</w:t>
      </w:r>
      <w:r w:rsidR="00DB2334" w:rsidRPr="00AF49A3">
        <w:rPr>
          <w:rFonts w:ascii="Gill Sans MT" w:hAnsi="Gill Sans MT"/>
        </w:rPr>
        <w:t xml:space="preserve"> </w:t>
      </w:r>
      <w:r w:rsidR="00D3799A">
        <w:rPr>
          <w:rFonts w:ascii="Gill Sans MT" w:hAnsi="Gill Sans MT"/>
        </w:rPr>
        <w:t>four</w:t>
      </w:r>
      <w:r w:rsidR="00222DB9" w:rsidRPr="00AF49A3">
        <w:rPr>
          <w:rFonts w:ascii="Gill Sans MT" w:hAnsi="Gill Sans MT"/>
        </w:rPr>
        <w:t xml:space="preserve"> months after the conclusion of the previous Quota Year that provides up-to-date </w:t>
      </w:r>
      <w:r w:rsidR="00BD6B9D" w:rsidRPr="00AF49A3">
        <w:rPr>
          <w:rFonts w:ascii="Gill Sans MT" w:hAnsi="Gill Sans MT"/>
        </w:rPr>
        <w:t>statistics on</w:t>
      </w:r>
      <w:r w:rsidR="00222DB9" w:rsidRPr="00AF49A3">
        <w:rPr>
          <w:rFonts w:ascii="Gill Sans MT" w:hAnsi="Gill Sans MT"/>
        </w:rPr>
        <w:t xml:space="preserve"> take and details management actions undertaken during that previous Quota Year. </w:t>
      </w:r>
    </w:p>
    <w:p w:rsidR="00222DB9" w:rsidRPr="00AF49A3" w:rsidRDefault="00222DB9">
      <w:pPr>
        <w:pStyle w:val="Text"/>
        <w:tabs>
          <w:tab w:val="left" w:pos="851"/>
        </w:tabs>
        <w:ind w:right="424"/>
      </w:pPr>
    </w:p>
    <w:p w:rsidR="00AF4895" w:rsidRPr="00AF49A3" w:rsidRDefault="00AF4895">
      <w:pPr>
        <w:pStyle w:val="Text"/>
        <w:tabs>
          <w:tab w:val="left" w:pos="851"/>
        </w:tabs>
        <w:ind w:right="424"/>
      </w:pPr>
    </w:p>
    <w:p w:rsidR="00AF4895" w:rsidRPr="00AF49A3" w:rsidRDefault="00AF4895">
      <w:pPr>
        <w:pStyle w:val="Text"/>
        <w:tabs>
          <w:tab w:val="left" w:pos="851"/>
        </w:tabs>
        <w:ind w:right="424"/>
      </w:pPr>
    </w:p>
    <w:p w:rsidR="00AF4895" w:rsidRPr="00AF49A3" w:rsidRDefault="00AF4895">
      <w:pPr>
        <w:pStyle w:val="Text"/>
        <w:tabs>
          <w:tab w:val="left" w:pos="851"/>
        </w:tabs>
        <w:ind w:right="424"/>
      </w:pPr>
    </w:p>
    <w:p w:rsidR="00AF4895" w:rsidRPr="00AF49A3" w:rsidRDefault="00AF4895">
      <w:pPr>
        <w:pStyle w:val="Text"/>
        <w:tabs>
          <w:tab w:val="left" w:pos="851"/>
        </w:tabs>
        <w:ind w:right="424"/>
      </w:pPr>
    </w:p>
    <w:p w:rsidR="00AF4895" w:rsidRPr="00AF49A3" w:rsidRDefault="00AF4895">
      <w:pPr>
        <w:pStyle w:val="Text"/>
        <w:tabs>
          <w:tab w:val="left" w:pos="851"/>
        </w:tabs>
        <w:ind w:right="424"/>
      </w:pPr>
    </w:p>
    <w:p w:rsidR="00AF4895" w:rsidRPr="00AF49A3" w:rsidRDefault="00AF4895">
      <w:pPr>
        <w:pStyle w:val="Text"/>
        <w:tabs>
          <w:tab w:val="left" w:pos="851"/>
        </w:tabs>
        <w:ind w:right="424"/>
      </w:pPr>
    </w:p>
    <w:p w:rsidR="00AF4895" w:rsidRPr="00AF49A3" w:rsidRDefault="00AF4895">
      <w:pPr>
        <w:pStyle w:val="Text"/>
        <w:tabs>
          <w:tab w:val="left" w:pos="851"/>
        </w:tabs>
        <w:ind w:right="424"/>
      </w:pPr>
    </w:p>
    <w:p w:rsidR="00AF4895" w:rsidRPr="00AF49A3" w:rsidRDefault="00AF4895">
      <w:pPr>
        <w:pStyle w:val="Text"/>
        <w:tabs>
          <w:tab w:val="left" w:pos="851"/>
        </w:tabs>
        <w:ind w:right="424"/>
      </w:pPr>
    </w:p>
    <w:p w:rsidR="00AF4895" w:rsidRPr="00AF49A3" w:rsidRDefault="00AF4895">
      <w:pPr>
        <w:pStyle w:val="Text"/>
        <w:tabs>
          <w:tab w:val="left" w:pos="851"/>
        </w:tabs>
        <w:ind w:right="424"/>
        <w:sectPr w:rsidR="00AF4895" w:rsidRPr="00AF49A3">
          <w:headerReference w:type="even" r:id="rId17"/>
          <w:headerReference w:type="default" r:id="rId18"/>
          <w:footerReference w:type="default" r:id="rId19"/>
          <w:headerReference w:type="first" r:id="rId20"/>
          <w:pgSz w:w="11906" w:h="16838" w:code="9"/>
          <w:pgMar w:top="1418" w:right="1134" w:bottom="1418" w:left="1134" w:header="720" w:footer="720" w:gutter="567"/>
          <w:pgNumType w:fmt="lowerRoman" w:start="1"/>
          <w:cols w:space="720"/>
        </w:sectPr>
      </w:pPr>
    </w:p>
    <w:p w:rsidR="007E74FE" w:rsidRPr="00AF49A3" w:rsidRDefault="000B477C">
      <w:pPr>
        <w:pStyle w:val="Text"/>
        <w:tabs>
          <w:tab w:val="left" w:pos="851"/>
        </w:tabs>
        <w:spacing w:before="0"/>
        <w:ind w:right="424"/>
        <w:jc w:val="center"/>
        <w:rPr>
          <w:rFonts w:ascii="Gill Sans MT" w:hAnsi="Gill Sans MT"/>
          <w:b/>
        </w:rPr>
      </w:pPr>
      <w:r w:rsidRPr="00AF49A3">
        <w:rPr>
          <w:rFonts w:ascii="Gill Sans MT" w:hAnsi="Gill Sans MT"/>
          <w:b/>
          <w:sz w:val="28"/>
        </w:rPr>
        <w:t>Table of Contents</w:t>
      </w:r>
    </w:p>
    <w:p w:rsidR="00372D84" w:rsidRDefault="007E1907">
      <w:pPr>
        <w:pStyle w:val="TOC1"/>
        <w:rPr>
          <w:rFonts w:ascii="Calibri" w:hAnsi="Calibri"/>
          <w:b w:val="0"/>
          <w:caps w:val="0"/>
          <w:noProof/>
          <w:sz w:val="22"/>
          <w:szCs w:val="22"/>
          <w:lang w:val="en-US"/>
        </w:rPr>
      </w:pPr>
      <w:r w:rsidRPr="00AF49A3">
        <w:rPr>
          <w:rFonts w:ascii="Gill Sans MT" w:hAnsi="Gill Sans MT"/>
        </w:rPr>
        <w:fldChar w:fldCharType="begin"/>
      </w:r>
      <w:r w:rsidR="000B477C" w:rsidRPr="00AF49A3">
        <w:rPr>
          <w:rFonts w:ascii="Gill Sans MT" w:hAnsi="Gill Sans MT"/>
        </w:rPr>
        <w:instrText xml:space="preserve"> TOC \o "3-3" \t "Heading 1,1,Heading 2,2" </w:instrText>
      </w:r>
      <w:r w:rsidRPr="00AF49A3">
        <w:rPr>
          <w:rFonts w:ascii="Gill Sans MT" w:hAnsi="Gill Sans MT"/>
        </w:rPr>
        <w:fldChar w:fldCharType="separate"/>
      </w:r>
      <w:r w:rsidR="00372D84" w:rsidRPr="005E7CFC">
        <w:rPr>
          <w:rFonts w:ascii="Arial" w:hAnsi="Arial" w:cs="Arial"/>
          <w:noProof/>
        </w:rPr>
        <w:t>1</w:t>
      </w:r>
      <w:r w:rsidR="00372D84">
        <w:rPr>
          <w:rFonts w:ascii="Calibri" w:hAnsi="Calibri"/>
          <w:b w:val="0"/>
          <w:caps w:val="0"/>
          <w:noProof/>
          <w:sz w:val="22"/>
          <w:szCs w:val="22"/>
          <w:lang w:val="en-US"/>
        </w:rPr>
        <w:tab/>
      </w:r>
      <w:r w:rsidR="00372D84" w:rsidRPr="005E7CFC">
        <w:rPr>
          <w:rFonts w:ascii="Gill Sans MT" w:hAnsi="Gill Sans MT" w:cs="Arial"/>
          <w:noProof/>
        </w:rPr>
        <w:t>Introduction</w:t>
      </w:r>
      <w:r w:rsidR="00372D84">
        <w:rPr>
          <w:noProof/>
        </w:rPr>
        <w:tab/>
      </w:r>
      <w:r w:rsidR="00372D84">
        <w:rPr>
          <w:noProof/>
        </w:rPr>
        <w:fldChar w:fldCharType="begin"/>
      </w:r>
      <w:r w:rsidR="00372D84">
        <w:rPr>
          <w:noProof/>
        </w:rPr>
        <w:instrText xml:space="preserve"> PAGEREF _Toc265159829 \h </w:instrText>
      </w:r>
      <w:r w:rsidR="00372D84">
        <w:rPr>
          <w:noProof/>
        </w:rPr>
      </w:r>
      <w:r w:rsidR="00372D84">
        <w:rPr>
          <w:noProof/>
        </w:rPr>
        <w:fldChar w:fldCharType="separate"/>
      </w:r>
      <w:r w:rsidR="000B5816">
        <w:rPr>
          <w:noProof/>
        </w:rPr>
        <w:t>1</w:t>
      </w:r>
      <w:r w:rsidR="00372D84">
        <w:rPr>
          <w:noProof/>
        </w:rPr>
        <w:fldChar w:fldCharType="end"/>
      </w:r>
    </w:p>
    <w:p w:rsidR="00372D84" w:rsidRDefault="00372D84">
      <w:pPr>
        <w:pStyle w:val="TOC1"/>
        <w:rPr>
          <w:rFonts w:ascii="Calibri" w:hAnsi="Calibri"/>
          <w:b w:val="0"/>
          <w:caps w:val="0"/>
          <w:noProof/>
          <w:sz w:val="22"/>
          <w:szCs w:val="22"/>
          <w:lang w:val="en-US"/>
        </w:rPr>
      </w:pPr>
      <w:r w:rsidRPr="005E7CFC">
        <w:rPr>
          <w:rFonts w:ascii="Arial" w:hAnsi="Arial" w:cs="Arial"/>
          <w:noProof/>
        </w:rPr>
        <w:t>2</w:t>
      </w:r>
      <w:r>
        <w:rPr>
          <w:rFonts w:ascii="Calibri" w:hAnsi="Calibri"/>
          <w:b w:val="0"/>
          <w:caps w:val="0"/>
          <w:noProof/>
          <w:sz w:val="22"/>
          <w:szCs w:val="22"/>
          <w:lang w:val="en-US"/>
        </w:rPr>
        <w:tab/>
      </w:r>
      <w:r w:rsidRPr="005E7CFC">
        <w:rPr>
          <w:rFonts w:ascii="Gill Sans MT" w:hAnsi="Gill Sans MT" w:cs="Arial"/>
          <w:noProof/>
        </w:rPr>
        <w:t>bACKGROUND INFORMATION</w:t>
      </w:r>
      <w:r>
        <w:rPr>
          <w:noProof/>
        </w:rPr>
        <w:tab/>
      </w:r>
      <w:r>
        <w:rPr>
          <w:noProof/>
        </w:rPr>
        <w:fldChar w:fldCharType="begin"/>
      </w:r>
      <w:r>
        <w:rPr>
          <w:noProof/>
        </w:rPr>
        <w:instrText xml:space="preserve"> PAGEREF _Toc265159830 \h </w:instrText>
      </w:r>
      <w:r>
        <w:rPr>
          <w:noProof/>
        </w:rPr>
      </w:r>
      <w:r>
        <w:rPr>
          <w:noProof/>
        </w:rPr>
        <w:fldChar w:fldCharType="separate"/>
      </w:r>
      <w:r w:rsidR="000B5816">
        <w:rPr>
          <w:noProof/>
        </w:rPr>
        <w:t>3</w:t>
      </w:r>
      <w:r>
        <w:rPr>
          <w:noProof/>
        </w:rPr>
        <w:fldChar w:fldCharType="end"/>
      </w:r>
    </w:p>
    <w:p w:rsidR="00372D84" w:rsidRDefault="00372D84">
      <w:pPr>
        <w:pStyle w:val="TOC2"/>
        <w:rPr>
          <w:rFonts w:ascii="Calibri" w:hAnsi="Calibri"/>
          <w:smallCaps w:val="0"/>
          <w:noProof/>
          <w:sz w:val="22"/>
          <w:szCs w:val="22"/>
          <w:lang w:val="en-US"/>
        </w:rPr>
      </w:pPr>
      <w:r w:rsidRPr="005E7CFC">
        <w:rPr>
          <w:rFonts w:ascii="Gill Sans MT" w:hAnsi="Gill Sans MT"/>
          <w:noProof/>
        </w:rPr>
        <w:t>2.1</w:t>
      </w:r>
      <w:r>
        <w:rPr>
          <w:rFonts w:ascii="Calibri" w:hAnsi="Calibri"/>
          <w:smallCaps w:val="0"/>
          <w:noProof/>
          <w:sz w:val="22"/>
          <w:szCs w:val="22"/>
          <w:lang w:val="en-US"/>
        </w:rPr>
        <w:tab/>
      </w:r>
      <w:r w:rsidRPr="005E7CFC">
        <w:rPr>
          <w:rFonts w:ascii="Gill Sans MT" w:hAnsi="Gill Sans MT"/>
          <w:noProof/>
        </w:rPr>
        <w:t>Distribution and Habitat</w:t>
      </w:r>
      <w:r>
        <w:rPr>
          <w:noProof/>
        </w:rPr>
        <w:tab/>
      </w:r>
      <w:r>
        <w:rPr>
          <w:noProof/>
        </w:rPr>
        <w:fldChar w:fldCharType="begin"/>
      </w:r>
      <w:r>
        <w:rPr>
          <w:noProof/>
        </w:rPr>
        <w:instrText xml:space="preserve"> PAGEREF _Toc265159831 \h </w:instrText>
      </w:r>
      <w:r>
        <w:rPr>
          <w:noProof/>
        </w:rPr>
      </w:r>
      <w:r>
        <w:rPr>
          <w:noProof/>
        </w:rPr>
        <w:fldChar w:fldCharType="separate"/>
      </w:r>
      <w:r w:rsidR="000B5816">
        <w:rPr>
          <w:noProof/>
        </w:rPr>
        <w:t>3</w:t>
      </w:r>
      <w:r>
        <w:rPr>
          <w:noProof/>
        </w:rPr>
        <w:fldChar w:fldCharType="end"/>
      </w:r>
    </w:p>
    <w:p w:rsidR="00372D84" w:rsidRDefault="00372D84">
      <w:pPr>
        <w:pStyle w:val="TOC2"/>
        <w:rPr>
          <w:rFonts w:ascii="Calibri" w:hAnsi="Calibri"/>
          <w:smallCaps w:val="0"/>
          <w:noProof/>
          <w:sz w:val="22"/>
          <w:szCs w:val="22"/>
          <w:lang w:val="en-US"/>
        </w:rPr>
      </w:pPr>
      <w:r w:rsidRPr="005E7CFC">
        <w:rPr>
          <w:rFonts w:ascii="Gill Sans MT" w:hAnsi="Gill Sans MT"/>
          <w:noProof/>
        </w:rPr>
        <w:t>2.2</w:t>
      </w:r>
      <w:r>
        <w:rPr>
          <w:rFonts w:ascii="Calibri" w:hAnsi="Calibri"/>
          <w:smallCaps w:val="0"/>
          <w:noProof/>
          <w:sz w:val="22"/>
          <w:szCs w:val="22"/>
          <w:lang w:val="en-US"/>
        </w:rPr>
        <w:tab/>
      </w:r>
      <w:r w:rsidRPr="005E7CFC">
        <w:rPr>
          <w:rFonts w:ascii="Gill Sans MT" w:hAnsi="Gill Sans MT"/>
          <w:noProof/>
        </w:rPr>
        <w:t>Habits and Diet</w:t>
      </w:r>
      <w:r>
        <w:rPr>
          <w:noProof/>
        </w:rPr>
        <w:tab/>
      </w:r>
      <w:r>
        <w:rPr>
          <w:noProof/>
        </w:rPr>
        <w:fldChar w:fldCharType="begin"/>
      </w:r>
      <w:r>
        <w:rPr>
          <w:noProof/>
        </w:rPr>
        <w:instrText xml:space="preserve"> PAGEREF _Toc265159832 \h </w:instrText>
      </w:r>
      <w:r>
        <w:rPr>
          <w:noProof/>
        </w:rPr>
      </w:r>
      <w:r>
        <w:rPr>
          <w:noProof/>
        </w:rPr>
        <w:fldChar w:fldCharType="separate"/>
      </w:r>
      <w:r w:rsidR="000B5816">
        <w:rPr>
          <w:noProof/>
        </w:rPr>
        <w:t>3</w:t>
      </w:r>
      <w:r>
        <w:rPr>
          <w:noProof/>
        </w:rPr>
        <w:fldChar w:fldCharType="end"/>
      </w:r>
    </w:p>
    <w:p w:rsidR="00372D84" w:rsidRDefault="00372D84">
      <w:pPr>
        <w:pStyle w:val="TOC2"/>
        <w:rPr>
          <w:rFonts w:ascii="Calibri" w:hAnsi="Calibri"/>
          <w:smallCaps w:val="0"/>
          <w:noProof/>
          <w:sz w:val="22"/>
          <w:szCs w:val="22"/>
          <w:lang w:val="en-US"/>
        </w:rPr>
      </w:pPr>
      <w:r w:rsidRPr="005E7CFC">
        <w:rPr>
          <w:rFonts w:ascii="Gill Sans MT" w:hAnsi="Gill Sans MT"/>
          <w:noProof/>
        </w:rPr>
        <w:t>2.3</w:t>
      </w:r>
      <w:r>
        <w:rPr>
          <w:rFonts w:ascii="Calibri" w:hAnsi="Calibri"/>
          <w:smallCaps w:val="0"/>
          <w:noProof/>
          <w:sz w:val="22"/>
          <w:szCs w:val="22"/>
          <w:lang w:val="en-US"/>
        </w:rPr>
        <w:tab/>
      </w:r>
      <w:r w:rsidRPr="005E7CFC">
        <w:rPr>
          <w:rFonts w:ascii="Gill Sans MT" w:hAnsi="Gill Sans MT"/>
          <w:noProof/>
        </w:rPr>
        <w:t>Reproductive Biology</w:t>
      </w:r>
      <w:r>
        <w:rPr>
          <w:noProof/>
        </w:rPr>
        <w:tab/>
      </w:r>
      <w:r>
        <w:rPr>
          <w:noProof/>
        </w:rPr>
        <w:fldChar w:fldCharType="begin"/>
      </w:r>
      <w:r>
        <w:rPr>
          <w:noProof/>
        </w:rPr>
        <w:instrText xml:space="preserve"> PAGEREF _Toc265159833 \h </w:instrText>
      </w:r>
      <w:r>
        <w:rPr>
          <w:noProof/>
        </w:rPr>
      </w:r>
      <w:r>
        <w:rPr>
          <w:noProof/>
        </w:rPr>
        <w:fldChar w:fldCharType="separate"/>
      </w:r>
      <w:r w:rsidR="000B5816">
        <w:rPr>
          <w:noProof/>
        </w:rPr>
        <w:t>4</w:t>
      </w:r>
      <w:r>
        <w:rPr>
          <w:noProof/>
        </w:rPr>
        <w:fldChar w:fldCharType="end"/>
      </w:r>
    </w:p>
    <w:p w:rsidR="00372D84" w:rsidRDefault="00372D84">
      <w:pPr>
        <w:pStyle w:val="TOC2"/>
        <w:rPr>
          <w:rFonts w:ascii="Calibri" w:hAnsi="Calibri"/>
          <w:smallCaps w:val="0"/>
          <w:noProof/>
          <w:sz w:val="22"/>
          <w:szCs w:val="22"/>
          <w:lang w:val="en-US"/>
        </w:rPr>
      </w:pPr>
      <w:r w:rsidRPr="005E7CFC">
        <w:rPr>
          <w:rFonts w:ascii="Gill Sans MT" w:hAnsi="Gill Sans MT"/>
          <w:noProof/>
        </w:rPr>
        <w:t>2.4</w:t>
      </w:r>
      <w:r>
        <w:rPr>
          <w:rFonts w:ascii="Calibri" w:hAnsi="Calibri"/>
          <w:smallCaps w:val="0"/>
          <w:noProof/>
          <w:sz w:val="22"/>
          <w:szCs w:val="22"/>
          <w:lang w:val="en-US"/>
        </w:rPr>
        <w:tab/>
      </w:r>
      <w:r w:rsidRPr="005E7CFC">
        <w:rPr>
          <w:rFonts w:ascii="Gill Sans MT" w:hAnsi="Gill Sans MT"/>
          <w:noProof/>
        </w:rPr>
        <w:t>Mortality Factors</w:t>
      </w:r>
      <w:r>
        <w:rPr>
          <w:noProof/>
        </w:rPr>
        <w:tab/>
      </w:r>
      <w:r>
        <w:rPr>
          <w:noProof/>
        </w:rPr>
        <w:fldChar w:fldCharType="begin"/>
      </w:r>
      <w:r>
        <w:rPr>
          <w:noProof/>
        </w:rPr>
        <w:instrText xml:space="preserve"> PAGEREF _Toc265159834 \h </w:instrText>
      </w:r>
      <w:r>
        <w:rPr>
          <w:noProof/>
        </w:rPr>
      </w:r>
      <w:r>
        <w:rPr>
          <w:noProof/>
        </w:rPr>
        <w:fldChar w:fldCharType="separate"/>
      </w:r>
      <w:r w:rsidR="000B5816">
        <w:rPr>
          <w:noProof/>
        </w:rPr>
        <w:t>5</w:t>
      </w:r>
      <w:r>
        <w:rPr>
          <w:noProof/>
        </w:rPr>
        <w:fldChar w:fldCharType="end"/>
      </w:r>
    </w:p>
    <w:p w:rsidR="00372D84" w:rsidRDefault="00372D84">
      <w:pPr>
        <w:pStyle w:val="TOC2"/>
        <w:rPr>
          <w:rFonts w:ascii="Calibri" w:hAnsi="Calibri"/>
          <w:smallCaps w:val="0"/>
          <w:noProof/>
          <w:sz w:val="22"/>
          <w:szCs w:val="22"/>
          <w:lang w:val="en-US"/>
        </w:rPr>
      </w:pPr>
      <w:r w:rsidRPr="005E7CFC">
        <w:rPr>
          <w:rFonts w:ascii="Gill Sans MT" w:hAnsi="Gill Sans MT"/>
          <w:noProof/>
        </w:rPr>
        <w:t>2.5</w:t>
      </w:r>
      <w:r>
        <w:rPr>
          <w:rFonts w:ascii="Calibri" w:hAnsi="Calibri"/>
          <w:smallCaps w:val="0"/>
          <w:noProof/>
          <w:sz w:val="22"/>
          <w:szCs w:val="22"/>
          <w:lang w:val="en-US"/>
        </w:rPr>
        <w:tab/>
      </w:r>
      <w:r w:rsidRPr="005E7CFC">
        <w:rPr>
          <w:rFonts w:ascii="Gill Sans MT" w:hAnsi="Gill Sans MT"/>
          <w:noProof/>
        </w:rPr>
        <w:t>Crop Damage caused by Brushtail Possums</w:t>
      </w:r>
      <w:r>
        <w:rPr>
          <w:noProof/>
        </w:rPr>
        <w:tab/>
      </w:r>
      <w:r>
        <w:rPr>
          <w:noProof/>
        </w:rPr>
        <w:fldChar w:fldCharType="begin"/>
      </w:r>
      <w:r>
        <w:rPr>
          <w:noProof/>
        </w:rPr>
        <w:instrText xml:space="preserve"> PAGEREF _Toc265159835 \h </w:instrText>
      </w:r>
      <w:r>
        <w:rPr>
          <w:noProof/>
        </w:rPr>
      </w:r>
      <w:r>
        <w:rPr>
          <w:noProof/>
        </w:rPr>
        <w:fldChar w:fldCharType="separate"/>
      </w:r>
      <w:r w:rsidR="000B5816">
        <w:rPr>
          <w:noProof/>
        </w:rPr>
        <w:t>7</w:t>
      </w:r>
      <w:r>
        <w:rPr>
          <w:noProof/>
        </w:rPr>
        <w:fldChar w:fldCharType="end"/>
      </w:r>
    </w:p>
    <w:p w:rsidR="00372D84" w:rsidRDefault="00372D84">
      <w:pPr>
        <w:pStyle w:val="TOC2"/>
        <w:rPr>
          <w:rFonts w:ascii="Calibri" w:hAnsi="Calibri"/>
          <w:smallCaps w:val="0"/>
          <w:noProof/>
          <w:sz w:val="22"/>
          <w:szCs w:val="22"/>
          <w:lang w:val="en-US"/>
        </w:rPr>
      </w:pPr>
      <w:r w:rsidRPr="005E7CFC">
        <w:rPr>
          <w:rFonts w:ascii="Gill Sans MT" w:hAnsi="Gill Sans MT"/>
          <w:noProof/>
        </w:rPr>
        <w:t>2.6</w:t>
      </w:r>
      <w:r>
        <w:rPr>
          <w:rFonts w:ascii="Calibri" w:hAnsi="Calibri"/>
          <w:smallCaps w:val="0"/>
          <w:noProof/>
          <w:sz w:val="22"/>
          <w:szCs w:val="22"/>
          <w:lang w:val="en-US"/>
        </w:rPr>
        <w:tab/>
      </w:r>
      <w:r w:rsidRPr="005E7CFC">
        <w:rPr>
          <w:rFonts w:ascii="Gill Sans MT" w:hAnsi="Gill Sans MT"/>
          <w:noProof/>
        </w:rPr>
        <w:t>Harvest methods and uses</w:t>
      </w:r>
      <w:r>
        <w:rPr>
          <w:noProof/>
        </w:rPr>
        <w:tab/>
      </w:r>
      <w:r>
        <w:rPr>
          <w:noProof/>
        </w:rPr>
        <w:fldChar w:fldCharType="begin"/>
      </w:r>
      <w:r>
        <w:rPr>
          <w:noProof/>
        </w:rPr>
        <w:instrText xml:space="preserve"> PAGEREF _Toc265159836 \h </w:instrText>
      </w:r>
      <w:r>
        <w:rPr>
          <w:noProof/>
        </w:rPr>
      </w:r>
      <w:r>
        <w:rPr>
          <w:noProof/>
        </w:rPr>
        <w:fldChar w:fldCharType="separate"/>
      </w:r>
      <w:r w:rsidR="000B5816">
        <w:rPr>
          <w:noProof/>
        </w:rPr>
        <w:t>8</w:t>
      </w:r>
      <w:r>
        <w:rPr>
          <w:noProof/>
        </w:rPr>
        <w:fldChar w:fldCharType="end"/>
      </w:r>
    </w:p>
    <w:p w:rsidR="00372D84" w:rsidRDefault="00372D84">
      <w:pPr>
        <w:pStyle w:val="TOC2"/>
        <w:rPr>
          <w:rFonts w:ascii="Calibri" w:hAnsi="Calibri"/>
          <w:smallCaps w:val="0"/>
          <w:noProof/>
          <w:sz w:val="22"/>
          <w:szCs w:val="22"/>
          <w:lang w:val="en-US"/>
        </w:rPr>
      </w:pPr>
      <w:r w:rsidRPr="005E7CFC">
        <w:rPr>
          <w:rFonts w:ascii="Gill Sans MT" w:hAnsi="Gill Sans MT"/>
          <w:noProof/>
        </w:rPr>
        <w:t>2.7</w:t>
      </w:r>
      <w:r>
        <w:rPr>
          <w:rFonts w:ascii="Calibri" w:hAnsi="Calibri"/>
          <w:smallCaps w:val="0"/>
          <w:noProof/>
          <w:sz w:val="22"/>
          <w:szCs w:val="22"/>
          <w:lang w:val="en-US"/>
        </w:rPr>
        <w:tab/>
      </w:r>
      <w:r w:rsidRPr="005E7CFC">
        <w:rPr>
          <w:rFonts w:ascii="Gill Sans MT" w:hAnsi="Gill Sans MT"/>
          <w:noProof/>
        </w:rPr>
        <w:t>State-wide history of commercial harvesting and non-commercial culling</w:t>
      </w:r>
      <w:r>
        <w:rPr>
          <w:noProof/>
        </w:rPr>
        <w:tab/>
      </w:r>
      <w:r>
        <w:rPr>
          <w:noProof/>
        </w:rPr>
        <w:fldChar w:fldCharType="begin"/>
      </w:r>
      <w:r>
        <w:rPr>
          <w:noProof/>
        </w:rPr>
        <w:instrText xml:space="preserve"> PAGEREF _Toc265159837 \h </w:instrText>
      </w:r>
      <w:r>
        <w:rPr>
          <w:noProof/>
        </w:rPr>
      </w:r>
      <w:r>
        <w:rPr>
          <w:noProof/>
        </w:rPr>
        <w:fldChar w:fldCharType="separate"/>
      </w:r>
      <w:r w:rsidR="000B5816">
        <w:rPr>
          <w:noProof/>
        </w:rPr>
        <w:t>8</w:t>
      </w:r>
      <w:r>
        <w:rPr>
          <w:noProof/>
        </w:rPr>
        <w:fldChar w:fldCharType="end"/>
      </w:r>
    </w:p>
    <w:p w:rsidR="00372D84" w:rsidRDefault="00372D84">
      <w:pPr>
        <w:pStyle w:val="TOC2"/>
        <w:rPr>
          <w:rFonts w:ascii="Calibri" w:hAnsi="Calibri"/>
          <w:smallCaps w:val="0"/>
          <w:noProof/>
          <w:sz w:val="22"/>
          <w:szCs w:val="22"/>
          <w:lang w:val="en-US"/>
        </w:rPr>
      </w:pPr>
      <w:r w:rsidRPr="005E7CFC">
        <w:rPr>
          <w:rFonts w:ascii="Gill Sans MT" w:hAnsi="Gill Sans MT"/>
          <w:noProof/>
        </w:rPr>
        <w:t>2.8</w:t>
      </w:r>
      <w:r>
        <w:rPr>
          <w:rFonts w:ascii="Calibri" w:hAnsi="Calibri"/>
          <w:smallCaps w:val="0"/>
          <w:noProof/>
          <w:sz w:val="22"/>
          <w:szCs w:val="22"/>
          <w:lang w:val="en-US"/>
        </w:rPr>
        <w:tab/>
      </w:r>
      <w:r w:rsidRPr="005E7CFC">
        <w:rPr>
          <w:rFonts w:ascii="Gill Sans MT" w:hAnsi="Gill Sans MT"/>
          <w:noProof/>
        </w:rPr>
        <w:t>Regional History of Population and Take</w:t>
      </w:r>
      <w:r>
        <w:rPr>
          <w:noProof/>
        </w:rPr>
        <w:tab/>
      </w:r>
      <w:r>
        <w:rPr>
          <w:noProof/>
        </w:rPr>
        <w:fldChar w:fldCharType="begin"/>
      </w:r>
      <w:r>
        <w:rPr>
          <w:noProof/>
        </w:rPr>
        <w:instrText xml:space="preserve"> PAGEREF _Toc265159838 \h </w:instrText>
      </w:r>
      <w:r>
        <w:rPr>
          <w:noProof/>
        </w:rPr>
      </w:r>
      <w:r>
        <w:rPr>
          <w:noProof/>
        </w:rPr>
        <w:fldChar w:fldCharType="separate"/>
      </w:r>
      <w:r w:rsidR="000B5816">
        <w:rPr>
          <w:noProof/>
        </w:rPr>
        <w:t>10</w:t>
      </w:r>
      <w:r>
        <w:rPr>
          <w:noProof/>
        </w:rPr>
        <w:fldChar w:fldCharType="end"/>
      </w:r>
    </w:p>
    <w:p w:rsidR="00372D84" w:rsidRDefault="00372D84">
      <w:pPr>
        <w:pStyle w:val="TOC3"/>
        <w:tabs>
          <w:tab w:val="left" w:pos="1100"/>
          <w:tab w:val="right" w:leader="dot" w:pos="9061"/>
        </w:tabs>
        <w:rPr>
          <w:rFonts w:ascii="Calibri" w:hAnsi="Calibri"/>
          <w:i w:val="0"/>
          <w:noProof/>
          <w:sz w:val="22"/>
          <w:szCs w:val="22"/>
          <w:lang w:val="en-US"/>
        </w:rPr>
      </w:pPr>
      <w:r w:rsidRPr="005E7CFC">
        <w:rPr>
          <w:rFonts w:ascii="Gill Sans MT" w:hAnsi="Gill Sans MT"/>
          <w:b/>
          <w:noProof/>
        </w:rPr>
        <w:t>2.8.1</w:t>
      </w:r>
      <w:r>
        <w:rPr>
          <w:rFonts w:ascii="Calibri" w:hAnsi="Calibri"/>
          <w:i w:val="0"/>
          <w:noProof/>
          <w:sz w:val="22"/>
          <w:szCs w:val="22"/>
          <w:lang w:val="en-US"/>
        </w:rPr>
        <w:tab/>
      </w:r>
      <w:r w:rsidRPr="005E7CFC">
        <w:rPr>
          <w:rFonts w:ascii="Gill Sans MT" w:hAnsi="Gill Sans MT"/>
          <w:b/>
          <w:noProof/>
        </w:rPr>
        <w:t>Population Monitoring Methods &amp; Data Interpretation</w:t>
      </w:r>
      <w:r>
        <w:rPr>
          <w:noProof/>
        </w:rPr>
        <w:tab/>
      </w:r>
      <w:r>
        <w:rPr>
          <w:noProof/>
        </w:rPr>
        <w:fldChar w:fldCharType="begin"/>
      </w:r>
      <w:r>
        <w:rPr>
          <w:noProof/>
        </w:rPr>
        <w:instrText xml:space="preserve"> PAGEREF _Toc265159839 \h </w:instrText>
      </w:r>
      <w:r>
        <w:rPr>
          <w:noProof/>
        </w:rPr>
      </w:r>
      <w:r>
        <w:rPr>
          <w:noProof/>
        </w:rPr>
        <w:fldChar w:fldCharType="separate"/>
      </w:r>
      <w:r w:rsidR="000B5816">
        <w:rPr>
          <w:noProof/>
        </w:rPr>
        <w:t>10</w:t>
      </w:r>
      <w:r>
        <w:rPr>
          <w:noProof/>
        </w:rPr>
        <w:fldChar w:fldCharType="end"/>
      </w:r>
    </w:p>
    <w:p w:rsidR="00372D84" w:rsidRDefault="00372D84">
      <w:pPr>
        <w:pStyle w:val="TOC3"/>
        <w:tabs>
          <w:tab w:val="left" w:pos="1100"/>
          <w:tab w:val="right" w:leader="dot" w:pos="9061"/>
        </w:tabs>
        <w:rPr>
          <w:rFonts w:ascii="Calibri" w:hAnsi="Calibri"/>
          <w:i w:val="0"/>
          <w:noProof/>
          <w:sz w:val="22"/>
          <w:szCs w:val="22"/>
          <w:lang w:val="en-US"/>
        </w:rPr>
      </w:pPr>
      <w:r w:rsidRPr="005E7CFC">
        <w:rPr>
          <w:rFonts w:ascii="Gill Sans MT" w:hAnsi="Gill Sans MT"/>
          <w:b/>
          <w:noProof/>
        </w:rPr>
        <w:t>2.8.2</w:t>
      </w:r>
      <w:r>
        <w:rPr>
          <w:rFonts w:ascii="Calibri" w:hAnsi="Calibri"/>
          <w:i w:val="0"/>
          <w:noProof/>
          <w:sz w:val="22"/>
          <w:szCs w:val="22"/>
          <w:lang w:val="en-US"/>
        </w:rPr>
        <w:tab/>
      </w:r>
      <w:r w:rsidRPr="005E7CFC">
        <w:rPr>
          <w:rFonts w:ascii="Gill Sans MT" w:hAnsi="Gill Sans MT"/>
          <w:b/>
          <w:noProof/>
        </w:rPr>
        <w:t>Central Region</w:t>
      </w:r>
      <w:r>
        <w:rPr>
          <w:noProof/>
        </w:rPr>
        <w:tab/>
      </w:r>
      <w:r>
        <w:rPr>
          <w:noProof/>
        </w:rPr>
        <w:fldChar w:fldCharType="begin"/>
      </w:r>
      <w:r>
        <w:rPr>
          <w:noProof/>
        </w:rPr>
        <w:instrText xml:space="preserve"> PAGEREF _Toc265159840 \h </w:instrText>
      </w:r>
      <w:r>
        <w:rPr>
          <w:noProof/>
        </w:rPr>
      </w:r>
      <w:r>
        <w:rPr>
          <w:noProof/>
        </w:rPr>
        <w:fldChar w:fldCharType="separate"/>
      </w:r>
      <w:r w:rsidR="000B5816">
        <w:rPr>
          <w:noProof/>
        </w:rPr>
        <w:t>12</w:t>
      </w:r>
      <w:r>
        <w:rPr>
          <w:noProof/>
        </w:rPr>
        <w:fldChar w:fldCharType="end"/>
      </w:r>
    </w:p>
    <w:p w:rsidR="00372D84" w:rsidRDefault="00372D84">
      <w:pPr>
        <w:pStyle w:val="TOC3"/>
        <w:tabs>
          <w:tab w:val="left" w:pos="1100"/>
          <w:tab w:val="right" w:leader="dot" w:pos="9061"/>
        </w:tabs>
        <w:rPr>
          <w:rFonts w:ascii="Calibri" w:hAnsi="Calibri"/>
          <w:i w:val="0"/>
          <w:noProof/>
          <w:sz w:val="22"/>
          <w:szCs w:val="22"/>
          <w:lang w:val="en-US"/>
        </w:rPr>
      </w:pPr>
      <w:r w:rsidRPr="005E7CFC">
        <w:rPr>
          <w:rFonts w:ascii="Gill Sans MT" w:hAnsi="Gill Sans MT"/>
          <w:b/>
          <w:noProof/>
        </w:rPr>
        <w:t>2.8.3</w:t>
      </w:r>
      <w:r>
        <w:rPr>
          <w:rFonts w:ascii="Calibri" w:hAnsi="Calibri"/>
          <w:i w:val="0"/>
          <w:noProof/>
          <w:sz w:val="22"/>
          <w:szCs w:val="22"/>
          <w:lang w:val="en-US"/>
        </w:rPr>
        <w:tab/>
      </w:r>
      <w:r w:rsidRPr="005E7CFC">
        <w:rPr>
          <w:rFonts w:ascii="Gill Sans MT" w:hAnsi="Gill Sans MT"/>
          <w:b/>
          <w:noProof/>
        </w:rPr>
        <w:t>South East Region</w:t>
      </w:r>
      <w:r>
        <w:rPr>
          <w:noProof/>
        </w:rPr>
        <w:tab/>
      </w:r>
      <w:r>
        <w:rPr>
          <w:noProof/>
        </w:rPr>
        <w:fldChar w:fldCharType="begin"/>
      </w:r>
      <w:r>
        <w:rPr>
          <w:noProof/>
        </w:rPr>
        <w:instrText xml:space="preserve"> PAGEREF _Toc265159841 \h </w:instrText>
      </w:r>
      <w:r>
        <w:rPr>
          <w:noProof/>
        </w:rPr>
      </w:r>
      <w:r>
        <w:rPr>
          <w:noProof/>
        </w:rPr>
        <w:fldChar w:fldCharType="separate"/>
      </w:r>
      <w:r w:rsidR="000B5816">
        <w:rPr>
          <w:noProof/>
        </w:rPr>
        <w:t>13</w:t>
      </w:r>
      <w:r>
        <w:rPr>
          <w:noProof/>
        </w:rPr>
        <w:fldChar w:fldCharType="end"/>
      </w:r>
    </w:p>
    <w:p w:rsidR="00372D84" w:rsidRDefault="00372D84">
      <w:pPr>
        <w:pStyle w:val="TOC3"/>
        <w:tabs>
          <w:tab w:val="left" w:pos="1100"/>
          <w:tab w:val="right" w:leader="dot" w:pos="9061"/>
        </w:tabs>
        <w:rPr>
          <w:rFonts w:ascii="Calibri" w:hAnsi="Calibri"/>
          <w:i w:val="0"/>
          <w:noProof/>
          <w:sz w:val="22"/>
          <w:szCs w:val="22"/>
          <w:lang w:val="en-US"/>
        </w:rPr>
      </w:pPr>
      <w:r w:rsidRPr="005E7CFC">
        <w:rPr>
          <w:rFonts w:ascii="Gill Sans MT" w:hAnsi="Gill Sans MT"/>
          <w:b/>
          <w:noProof/>
        </w:rPr>
        <w:t>2.8.4</w:t>
      </w:r>
      <w:r>
        <w:rPr>
          <w:rFonts w:ascii="Calibri" w:hAnsi="Calibri"/>
          <w:i w:val="0"/>
          <w:noProof/>
          <w:sz w:val="22"/>
          <w:szCs w:val="22"/>
          <w:lang w:val="en-US"/>
        </w:rPr>
        <w:tab/>
      </w:r>
      <w:r w:rsidRPr="005E7CFC">
        <w:rPr>
          <w:rFonts w:ascii="Gill Sans MT" w:hAnsi="Gill Sans MT"/>
          <w:b/>
          <w:noProof/>
        </w:rPr>
        <w:t>North East Region</w:t>
      </w:r>
      <w:r>
        <w:rPr>
          <w:noProof/>
        </w:rPr>
        <w:tab/>
      </w:r>
      <w:r>
        <w:rPr>
          <w:noProof/>
        </w:rPr>
        <w:fldChar w:fldCharType="begin"/>
      </w:r>
      <w:r>
        <w:rPr>
          <w:noProof/>
        </w:rPr>
        <w:instrText xml:space="preserve"> PAGEREF _Toc265159842 \h </w:instrText>
      </w:r>
      <w:r>
        <w:rPr>
          <w:noProof/>
        </w:rPr>
      </w:r>
      <w:r>
        <w:rPr>
          <w:noProof/>
        </w:rPr>
        <w:fldChar w:fldCharType="separate"/>
      </w:r>
      <w:r w:rsidR="000B5816">
        <w:rPr>
          <w:noProof/>
        </w:rPr>
        <w:t>14</w:t>
      </w:r>
      <w:r>
        <w:rPr>
          <w:noProof/>
        </w:rPr>
        <w:fldChar w:fldCharType="end"/>
      </w:r>
    </w:p>
    <w:p w:rsidR="00372D84" w:rsidRDefault="00372D84">
      <w:pPr>
        <w:pStyle w:val="TOC3"/>
        <w:tabs>
          <w:tab w:val="left" w:pos="1100"/>
          <w:tab w:val="right" w:leader="dot" w:pos="9061"/>
        </w:tabs>
        <w:rPr>
          <w:rFonts w:ascii="Calibri" w:hAnsi="Calibri"/>
          <w:i w:val="0"/>
          <w:noProof/>
          <w:sz w:val="22"/>
          <w:szCs w:val="22"/>
          <w:lang w:val="en-US"/>
        </w:rPr>
      </w:pPr>
      <w:r w:rsidRPr="005E7CFC">
        <w:rPr>
          <w:rFonts w:ascii="Gill Sans MT" w:hAnsi="Gill Sans MT"/>
          <w:b/>
          <w:noProof/>
        </w:rPr>
        <w:t>2.8.5</w:t>
      </w:r>
      <w:r>
        <w:rPr>
          <w:rFonts w:ascii="Calibri" w:hAnsi="Calibri"/>
          <w:i w:val="0"/>
          <w:noProof/>
          <w:sz w:val="22"/>
          <w:szCs w:val="22"/>
          <w:lang w:val="en-US"/>
        </w:rPr>
        <w:tab/>
      </w:r>
      <w:r w:rsidRPr="005E7CFC">
        <w:rPr>
          <w:rFonts w:ascii="Gill Sans MT" w:hAnsi="Gill Sans MT"/>
          <w:b/>
          <w:noProof/>
        </w:rPr>
        <w:t>North West Region</w:t>
      </w:r>
      <w:r>
        <w:rPr>
          <w:noProof/>
        </w:rPr>
        <w:tab/>
      </w:r>
      <w:r>
        <w:rPr>
          <w:noProof/>
        </w:rPr>
        <w:fldChar w:fldCharType="begin"/>
      </w:r>
      <w:r>
        <w:rPr>
          <w:noProof/>
        </w:rPr>
        <w:instrText xml:space="preserve"> PAGEREF _Toc265159843 \h </w:instrText>
      </w:r>
      <w:r>
        <w:rPr>
          <w:noProof/>
        </w:rPr>
      </w:r>
      <w:r>
        <w:rPr>
          <w:noProof/>
        </w:rPr>
        <w:fldChar w:fldCharType="separate"/>
      </w:r>
      <w:r w:rsidR="000B5816">
        <w:rPr>
          <w:noProof/>
        </w:rPr>
        <w:t>15</w:t>
      </w:r>
      <w:r>
        <w:rPr>
          <w:noProof/>
        </w:rPr>
        <w:fldChar w:fldCharType="end"/>
      </w:r>
    </w:p>
    <w:p w:rsidR="00372D84" w:rsidRDefault="00372D84">
      <w:pPr>
        <w:pStyle w:val="TOC3"/>
        <w:tabs>
          <w:tab w:val="left" w:pos="1100"/>
          <w:tab w:val="right" w:leader="dot" w:pos="9061"/>
        </w:tabs>
        <w:rPr>
          <w:rFonts w:ascii="Calibri" w:hAnsi="Calibri"/>
          <w:i w:val="0"/>
          <w:noProof/>
          <w:sz w:val="22"/>
          <w:szCs w:val="22"/>
          <w:lang w:val="en-US"/>
        </w:rPr>
      </w:pPr>
      <w:r w:rsidRPr="005E7CFC">
        <w:rPr>
          <w:rFonts w:ascii="Gill Sans MT" w:hAnsi="Gill Sans MT"/>
          <w:b/>
          <w:noProof/>
        </w:rPr>
        <w:t>2.8.6</w:t>
      </w:r>
      <w:r>
        <w:rPr>
          <w:rFonts w:ascii="Calibri" w:hAnsi="Calibri"/>
          <w:i w:val="0"/>
          <w:noProof/>
          <w:sz w:val="22"/>
          <w:szCs w:val="22"/>
          <w:lang w:val="en-US"/>
        </w:rPr>
        <w:tab/>
      </w:r>
      <w:r w:rsidRPr="005E7CFC">
        <w:rPr>
          <w:rFonts w:ascii="Gill Sans MT" w:hAnsi="Gill Sans MT"/>
          <w:b/>
          <w:noProof/>
        </w:rPr>
        <w:t>South West Region</w:t>
      </w:r>
      <w:r>
        <w:rPr>
          <w:noProof/>
        </w:rPr>
        <w:tab/>
      </w:r>
      <w:r>
        <w:rPr>
          <w:noProof/>
        </w:rPr>
        <w:fldChar w:fldCharType="begin"/>
      </w:r>
      <w:r>
        <w:rPr>
          <w:noProof/>
        </w:rPr>
        <w:instrText xml:space="preserve"> PAGEREF _Toc265159844 \h </w:instrText>
      </w:r>
      <w:r>
        <w:rPr>
          <w:noProof/>
        </w:rPr>
      </w:r>
      <w:r>
        <w:rPr>
          <w:noProof/>
        </w:rPr>
        <w:fldChar w:fldCharType="separate"/>
      </w:r>
      <w:r w:rsidR="000B5816">
        <w:rPr>
          <w:noProof/>
        </w:rPr>
        <w:t>16</w:t>
      </w:r>
      <w:r>
        <w:rPr>
          <w:noProof/>
        </w:rPr>
        <w:fldChar w:fldCharType="end"/>
      </w:r>
    </w:p>
    <w:p w:rsidR="00372D84" w:rsidRDefault="00372D84">
      <w:pPr>
        <w:pStyle w:val="TOC1"/>
        <w:rPr>
          <w:rFonts w:ascii="Calibri" w:hAnsi="Calibri"/>
          <w:b w:val="0"/>
          <w:caps w:val="0"/>
          <w:noProof/>
          <w:sz w:val="22"/>
          <w:szCs w:val="22"/>
          <w:lang w:val="en-US"/>
        </w:rPr>
      </w:pPr>
      <w:r w:rsidRPr="005E7CFC">
        <w:rPr>
          <w:rFonts w:ascii="Arial" w:hAnsi="Arial" w:cs="Arial"/>
          <w:noProof/>
        </w:rPr>
        <w:t>3</w:t>
      </w:r>
      <w:r>
        <w:rPr>
          <w:rFonts w:ascii="Calibri" w:hAnsi="Calibri"/>
          <w:b w:val="0"/>
          <w:caps w:val="0"/>
          <w:noProof/>
          <w:sz w:val="22"/>
          <w:szCs w:val="22"/>
          <w:lang w:val="en-US"/>
        </w:rPr>
        <w:tab/>
      </w:r>
      <w:r w:rsidRPr="005E7CFC">
        <w:rPr>
          <w:rFonts w:ascii="Gill Sans MT" w:hAnsi="Gill Sans MT" w:cs="Arial"/>
          <w:noProof/>
        </w:rPr>
        <w:t>Aim and objectives of the Management PLAN</w:t>
      </w:r>
      <w:r>
        <w:rPr>
          <w:noProof/>
        </w:rPr>
        <w:tab/>
      </w:r>
      <w:r>
        <w:rPr>
          <w:noProof/>
        </w:rPr>
        <w:fldChar w:fldCharType="begin"/>
      </w:r>
      <w:r>
        <w:rPr>
          <w:noProof/>
        </w:rPr>
        <w:instrText xml:space="preserve"> PAGEREF _Toc265159845 \h </w:instrText>
      </w:r>
      <w:r>
        <w:rPr>
          <w:noProof/>
        </w:rPr>
      </w:r>
      <w:r>
        <w:rPr>
          <w:noProof/>
        </w:rPr>
        <w:fldChar w:fldCharType="separate"/>
      </w:r>
      <w:r w:rsidR="000B5816">
        <w:rPr>
          <w:noProof/>
        </w:rPr>
        <w:t>17</w:t>
      </w:r>
      <w:r>
        <w:rPr>
          <w:noProof/>
        </w:rPr>
        <w:fldChar w:fldCharType="end"/>
      </w:r>
    </w:p>
    <w:p w:rsidR="00372D84" w:rsidRDefault="00372D84">
      <w:pPr>
        <w:pStyle w:val="TOC1"/>
        <w:rPr>
          <w:rFonts w:ascii="Calibri" w:hAnsi="Calibri"/>
          <w:b w:val="0"/>
          <w:caps w:val="0"/>
          <w:noProof/>
          <w:sz w:val="22"/>
          <w:szCs w:val="22"/>
          <w:lang w:val="en-US"/>
        </w:rPr>
      </w:pPr>
      <w:r w:rsidRPr="005E7CFC">
        <w:rPr>
          <w:rFonts w:ascii="Arial" w:hAnsi="Arial" w:cs="Arial"/>
          <w:noProof/>
        </w:rPr>
        <w:t>4</w:t>
      </w:r>
      <w:r>
        <w:rPr>
          <w:rFonts w:ascii="Calibri" w:hAnsi="Calibri"/>
          <w:b w:val="0"/>
          <w:caps w:val="0"/>
          <w:noProof/>
          <w:sz w:val="22"/>
          <w:szCs w:val="22"/>
          <w:lang w:val="en-US"/>
        </w:rPr>
        <w:tab/>
      </w:r>
      <w:r w:rsidRPr="005E7CFC">
        <w:rPr>
          <w:rFonts w:ascii="Gill Sans MT" w:hAnsi="Gill Sans MT"/>
          <w:noProof/>
        </w:rPr>
        <w:t>Legislative Framework</w:t>
      </w:r>
      <w:r>
        <w:rPr>
          <w:noProof/>
        </w:rPr>
        <w:tab/>
      </w:r>
      <w:r>
        <w:rPr>
          <w:noProof/>
        </w:rPr>
        <w:fldChar w:fldCharType="begin"/>
      </w:r>
      <w:r>
        <w:rPr>
          <w:noProof/>
        </w:rPr>
        <w:instrText xml:space="preserve"> PAGEREF _Toc265159846 \h </w:instrText>
      </w:r>
      <w:r>
        <w:rPr>
          <w:noProof/>
        </w:rPr>
      </w:r>
      <w:r>
        <w:rPr>
          <w:noProof/>
        </w:rPr>
        <w:fldChar w:fldCharType="separate"/>
      </w:r>
      <w:r w:rsidR="000B5816">
        <w:rPr>
          <w:noProof/>
        </w:rPr>
        <w:t>18</w:t>
      </w:r>
      <w:r>
        <w:rPr>
          <w:noProof/>
        </w:rPr>
        <w:fldChar w:fldCharType="end"/>
      </w:r>
    </w:p>
    <w:p w:rsidR="00372D84" w:rsidRDefault="00372D84">
      <w:pPr>
        <w:pStyle w:val="TOC2"/>
        <w:rPr>
          <w:rFonts w:ascii="Calibri" w:hAnsi="Calibri"/>
          <w:smallCaps w:val="0"/>
          <w:noProof/>
          <w:sz w:val="22"/>
          <w:szCs w:val="22"/>
          <w:lang w:val="en-US"/>
        </w:rPr>
      </w:pPr>
      <w:r w:rsidRPr="005E7CFC">
        <w:rPr>
          <w:rFonts w:ascii="Gill Sans MT" w:hAnsi="Gill Sans MT"/>
          <w:noProof/>
        </w:rPr>
        <w:t>4.1</w:t>
      </w:r>
      <w:r>
        <w:rPr>
          <w:rFonts w:ascii="Calibri" w:hAnsi="Calibri"/>
          <w:smallCaps w:val="0"/>
          <w:noProof/>
          <w:sz w:val="22"/>
          <w:szCs w:val="22"/>
          <w:lang w:val="en-US"/>
        </w:rPr>
        <w:tab/>
      </w:r>
      <w:r w:rsidRPr="005E7CFC">
        <w:rPr>
          <w:rFonts w:ascii="Gill Sans MT" w:hAnsi="Gill Sans MT"/>
          <w:noProof/>
        </w:rPr>
        <w:t>Tasmania</w:t>
      </w:r>
      <w:r>
        <w:rPr>
          <w:noProof/>
        </w:rPr>
        <w:tab/>
      </w:r>
      <w:r>
        <w:rPr>
          <w:noProof/>
        </w:rPr>
        <w:fldChar w:fldCharType="begin"/>
      </w:r>
      <w:r>
        <w:rPr>
          <w:noProof/>
        </w:rPr>
        <w:instrText xml:space="preserve"> PAGEREF _Toc265159847 \h </w:instrText>
      </w:r>
      <w:r>
        <w:rPr>
          <w:noProof/>
        </w:rPr>
      </w:r>
      <w:r>
        <w:rPr>
          <w:noProof/>
        </w:rPr>
        <w:fldChar w:fldCharType="separate"/>
      </w:r>
      <w:r w:rsidR="000B5816">
        <w:rPr>
          <w:noProof/>
        </w:rPr>
        <w:t>18</w:t>
      </w:r>
      <w:r>
        <w:rPr>
          <w:noProof/>
        </w:rPr>
        <w:fldChar w:fldCharType="end"/>
      </w:r>
    </w:p>
    <w:p w:rsidR="00372D84" w:rsidRDefault="00372D84">
      <w:pPr>
        <w:pStyle w:val="TOC2"/>
        <w:rPr>
          <w:rFonts w:ascii="Calibri" w:hAnsi="Calibri"/>
          <w:smallCaps w:val="0"/>
          <w:noProof/>
          <w:sz w:val="22"/>
          <w:szCs w:val="22"/>
          <w:lang w:val="en-US"/>
        </w:rPr>
      </w:pPr>
      <w:r w:rsidRPr="005E7CFC">
        <w:rPr>
          <w:rFonts w:ascii="Gill Sans MT" w:hAnsi="Gill Sans MT"/>
          <w:noProof/>
        </w:rPr>
        <w:t>4.2</w:t>
      </w:r>
      <w:r>
        <w:rPr>
          <w:rFonts w:ascii="Calibri" w:hAnsi="Calibri"/>
          <w:smallCaps w:val="0"/>
          <w:noProof/>
          <w:sz w:val="22"/>
          <w:szCs w:val="22"/>
          <w:lang w:val="en-US"/>
        </w:rPr>
        <w:tab/>
      </w:r>
      <w:r w:rsidRPr="005E7CFC">
        <w:rPr>
          <w:rFonts w:ascii="Gill Sans MT" w:hAnsi="Gill Sans MT"/>
          <w:noProof/>
        </w:rPr>
        <w:t>Commonwealth</w:t>
      </w:r>
      <w:r>
        <w:rPr>
          <w:noProof/>
        </w:rPr>
        <w:tab/>
      </w:r>
      <w:r>
        <w:rPr>
          <w:noProof/>
        </w:rPr>
        <w:fldChar w:fldCharType="begin"/>
      </w:r>
      <w:r>
        <w:rPr>
          <w:noProof/>
        </w:rPr>
        <w:instrText xml:space="preserve"> PAGEREF _Toc265159848 \h </w:instrText>
      </w:r>
      <w:r>
        <w:rPr>
          <w:noProof/>
        </w:rPr>
      </w:r>
      <w:r>
        <w:rPr>
          <w:noProof/>
        </w:rPr>
        <w:fldChar w:fldCharType="separate"/>
      </w:r>
      <w:r w:rsidR="000B5816">
        <w:rPr>
          <w:noProof/>
        </w:rPr>
        <w:t>18</w:t>
      </w:r>
      <w:r>
        <w:rPr>
          <w:noProof/>
        </w:rPr>
        <w:fldChar w:fldCharType="end"/>
      </w:r>
    </w:p>
    <w:p w:rsidR="00372D84" w:rsidRDefault="00372D84">
      <w:pPr>
        <w:pStyle w:val="TOC1"/>
        <w:rPr>
          <w:rFonts w:ascii="Calibri" w:hAnsi="Calibri"/>
          <w:b w:val="0"/>
          <w:caps w:val="0"/>
          <w:noProof/>
          <w:sz w:val="22"/>
          <w:szCs w:val="22"/>
          <w:lang w:val="en-US"/>
        </w:rPr>
      </w:pPr>
      <w:r w:rsidRPr="005E7CFC">
        <w:rPr>
          <w:rFonts w:ascii="Arial" w:hAnsi="Arial" w:cs="Arial"/>
          <w:noProof/>
        </w:rPr>
        <w:t>5</w:t>
      </w:r>
      <w:r>
        <w:rPr>
          <w:rFonts w:ascii="Calibri" w:hAnsi="Calibri"/>
          <w:b w:val="0"/>
          <w:caps w:val="0"/>
          <w:noProof/>
          <w:sz w:val="22"/>
          <w:szCs w:val="22"/>
          <w:lang w:val="en-US"/>
        </w:rPr>
        <w:tab/>
      </w:r>
      <w:r w:rsidRPr="005E7CFC">
        <w:rPr>
          <w:rFonts w:ascii="Gill Sans MT" w:hAnsi="Gill Sans MT"/>
          <w:noProof/>
        </w:rPr>
        <w:t>Conservation of BRUSHTAIL POSSUMS IN TASMANIA</w:t>
      </w:r>
      <w:r>
        <w:rPr>
          <w:noProof/>
        </w:rPr>
        <w:tab/>
      </w:r>
      <w:r>
        <w:rPr>
          <w:noProof/>
        </w:rPr>
        <w:fldChar w:fldCharType="begin"/>
      </w:r>
      <w:r>
        <w:rPr>
          <w:noProof/>
        </w:rPr>
        <w:instrText xml:space="preserve"> PAGEREF _Toc265159849 \h </w:instrText>
      </w:r>
      <w:r>
        <w:rPr>
          <w:noProof/>
        </w:rPr>
      </w:r>
      <w:r>
        <w:rPr>
          <w:noProof/>
        </w:rPr>
        <w:fldChar w:fldCharType="separate"/>
      </w:r>
      <w:r w:rsidR="000B5816">
        <w:rPr>
          <w:noProof/>
        </w:rPr>
        <w:t>20</w:t>
      </w:r>
      <w:r>
        <w:rPr>
          <w:noProof/>
        </w:rPr>
        <w:fldChar w:fldCharType="end"/>
      </w:r>
    </w:p>
    <w:p w:rsidR="00372D84" w:rsidRDefault="00372D84">
      <w:pPr>
        <w:pStyle w:val="TOC2"/>
        <w:rPr>
          <w:rFonts w:ascii="Calibri" w:hAnsi="Calibri"/>
          <w:smallCaps w:val="0"/>
          <w:noProof/>
          <w:sz w:val="22"/>
          <w:szCs w:val="22"/>
          <w:lang w:val="en-US"/>
        </w:rPr>
      </w:pPr>
      <w:r w:rsidRPr="005E7CFC">
        <w:rPr>
          <w:rFonts w:ascii="Gill Sans MT" w:hAnsi="Gill Sans MT"/>
          <w:noProof/>
        </w:rPr>
        <w:t>5.1</w:t>
      </w:r>
      <w:r>
        <w:rPr>
          <w:rFonts w:ascii="Calibri" w:hAnsi="Calibri"/>
          <w:smallCaps w:val="0"/>
          <w:noProof/>
          <w:sz w:val="22"/>
          <w:szCs w:val="22"/>
          <w:lang w:val="en-US"/>
        </w:rPr>
        <w:tab/>
      </w:r>
      <w:r w:rsidRPr="005E7CFC">
        <w:rPr>
          <w:rFonts w:ascii="Gill Sans MT" w:hAnsi="Gill Sans MT"/>
          <w:noProof/>
        </w:rPr>
        <w:t>Reservation of Brushtail Possum Habitat</w:t>
      </w:r>
      <w:r>
        <w:rPr>
          <w:noProof/>
        </w:rPr>
        <w:tab/>
      </w:r>
      <w:r>
        <w:rPr>
          <w:noProof/>
        </w:rPr>
        <w:fldChar w:fldCharType="begin"/>
      </w:r>
      <w:r>
        <w:rPr>
          <w:noProof/>
        </w:rPr>
        <w:instrText xml:space="preserve"> PAGEREF _Toc265159850 \h </w:instrText>
      </w:r>
      <w:r>
        <w:rPr>
          <w:noProof/>
        </w:rPr>
      </w:r>
      <w:r>
        <w:rPr>
          <w:noProof/>
        </w:rPr>
        <w:fldChar w:fldCharType="separate"/>
      </w:r>
      <w:r w:rsidR="000B5816">
        <w:rPr>
          <w:noProof/>
        </w:rPr>
        <w:t>21</w:t>
      </w:r>
      <w:r>
        <w:rPr>
          <w:noProof/>
        </w:rPr>
        <w:fldChar w:fldCharType="end"/>
      </w:r>
    </w:p>
    <w:p w:rsidR="00372D84" w:rsidRDefault="00372D84">
      <w:pPr>
        <w:pStyle w:val="TOC1"/>
        <w:rPr>
          <w:rFonts w:ascii="Calibri" w:hAnsi="Calibri"/>
          <w:b w:val="0"/>
          <w:caps w:val="0"/>
          <w:noProof/>
          <w:sz w:val="22"/>
          <w:szCs w:val="22"/>
          <w:lang w:val="en-US"/>
        </w:rPr>
      </w:pPr>
      <w:r w:rsidRPr="005E7CFC">
        <w:rPr>
          <w:rFonts w:ascii="Arial" w:hAnsi="Arial" w:cs="Arial"/>
          <w:noProof/>
        </w:rPr>
        <w:t>6</w:t>
      </w:r>
      <w:r>
        <w:rPr>
          <w:rFonts w:ascii="Calibri" w:hAnsi="Calibri"/>
          <w:b w:val="0"/>
          <w:caps w:val="0"/>
          <w:noProof/>
          <w:sz w:val="22"/>
          <w:szCs w:val="22"/>
          <w:lang w:val="en-US"/>
        </w:rPr>
        <w:tab/>
      </w:r>
      <w:r w:rsidRPr="005E7CFC">
        <w:rPr>
          <w:rFonts w:ascii="Gill Sans MT" w:hAnsi="Gill Sans MT"/>
          <w:noProof/>
        </w:rPr>
        <w:t>Non-commercial culling of possums</w:t>
      </w:r>
      <w:r>
        <w:rPr>
          <w:noProof/>
        </w:rPr>
        <w:tab/>
      </w:r>
      <w:r>
        <w:rPr>
          <w:noProof/>
        </w:rPr>
        <w:fldChar w:fldCharType="begin"/>
      </w:r>
      <w:r>
        <w:rPr>
          <w:noProof/>
        </w:rPr>
        <w:instrText xml:space="preserve"> PAGEREF _Toc265159851 \h </w:instrText>
      </w:r>
      <w:r>
        <w:rPr>
          <w:noProof/>
        </w:rPr>
      </w:r>
      <w:r>
        <w:rPr>
          <w:noProof/>
        </w:rPr>
        <w:fldChar w:fldCharType="separate"/>
      </w:r>
      <w:r w:rsidR="000B5816">
        <w:rPr>
          <w:noProof/>
        </w:rPr>
        <w:t>23</w:t>
      </w:r>
      <w:r>
        <w:rPr>
          <w:noProof/>
        </w:rPr>
        <w:fldChar w:fldCharType="end"/>
      </w:r>
    </w:p>
    <w:p w:rsidR="00372D84" w:rsidRDefault="00372D84">
      <w:pPr>
        <w:pStyle w:val="TOC2"/>
        <w:rPr>
          <w:rFonts w:ascii="Calibri" w:hAnsi="Calibri"/>
          <w:smallCaps w:val="0"/>
          <w:noProof/>
          <w:sz w:val="22"/>
          <w:szCs w:val="22"/>
          <w:lang w:val="en-US"/>
        </w:rPr>
      </w:pPr>
      <w:r w:rsidRPr="005E7CFC">
        <w:rPr>
          <w:rFonts w:ascii="Gill Sans MT" w:hAnsi="Gill Sans MT"/>
          <w:noProof/>
        </w:rPr>
        <w:t>6.1</w:t>
      </w:r>
      <w:r>
        <w:rPr>
          <w:rFonts w:ascii="Calibri" w:hAnsi="Calibri"/>
          <w:smallCaps w:val="0"/>
          <w:noProof/>
          <w:sz w:val="22"/>
          <w:szCs w:val="22"/>
          <w:lang w:val="en-US"/>
        </w:rPr>
        <w:tab/>
      </w:r>
      <w:r w:rsidRPr="005E7CFC">
        <w:rPr>
          <w:rFonts w:ascii="Gill Sans MT" w:hAnsi="Gill Sans MT"/>
          <w:noProof/>
        </w:rPr>
        <w:t>Management of Crop Protection Activities</w:t>
      </w:r>
      <w:r>
        <w:rPr>
          <w:noProof/>
        </w:rPr>
        <w:tab/>
      </w:r>
      <w:r>
        <w:rPr>
          <w:noProof/>
        </w:rPr>
        <w:fldChar w:fldCharType="begin"/>
      </w:r>
      <w:r>
        <w:rPr>
          <w:noProof/>
        </w:rPr>
        <w:instrText xml:space="preserve"> PAGEREF _Toc265159852 \h </w:instrText>
      </w:r>
      <w:r>
        <w:rPr>
          <w:noProof/>
        </w:rPr>
      </w:r>
      <w:r>
        <w:rPr>
          <w:noProof/>
        </w:rPr>
        <w:fldChar w:fldCharType="separate"/>
      </w:r>
      <w:r w:rsidR="000B5816">
        <w:rPr>
          <w:noProof/>
        </w:rPr>
        <w:t>23</w:t>
      </w:r>
      <w:r>
        <w:rPr>
          <w:noProof/>
        </w:rPr>
        <w:fldChar w:fldCharType="end"/>
      </w:r>
    </w:p>
    <w:p w:rsidR="00372D84" w:rsidRDefault="00372D84">
      <w:pPr>
        <w:pStyle w:val="TOC2"/>
        <w:rPr>
          <w:rFonts w:ascii="Calibri" w:hAnsi="Calibri"/>
          <w:smallCaps w:val="0"/>
          <w:noProof/>
          <w:sz w:val="22"/>
          <w:szCs w:val="22"/>
          <w:lang w:val="en-US"/>
        </w:rPr>
      </w:pPr>
      <w:r w:rsidRPr="005E7CFC">
        <w:rPr>
          <w:rFonts w:ascii="Gill Sans MT" w:hAnsi="Gill Sans MT"/>
          <w:noProof/>
        </w:rPr>
        <w:t>6.2</w:t>
      </w:r>
      <w:r>
        <w:rPr>
          <w:rFonts w:ascii="Calibri" w:hAnsi="Calibri"/>
          <w:smallCaps w:val="0"/>
          <w:noProof/>
          <w:sz w:val="22"/>
          <w:szCs w:val="22"/>
          <w:lang w:val="en-US"/>
        </w:rPr>
        <w:tab/>
      </w:r>
      <w:r w:rsidRPr="005E7CFC">
        <w:rPr>
          <w:rFonts w:ascii="Gill Sans MT" w:hAnsi="Gill Sans MT"/>
          <w:noProof/>
        </w:rPr>
        <w:t>Use of 1080 poison</w:t>
      </w:r>
      <w:r>
        <w:rPr>
          <w:noProof/>
        </w:rPr>
        <w:tab/>
      </w:r>
      <w:r>
        <w:rPr>
          <w:noProof/>
        </w:rPr>
        <w:fldChar w:fldCharType="begin"/>
      </w:r>
      <w:r>
        <w:rPr>
          <w:noProof/>
        </w:rPr>
        <w:instrText xml:space="preserve"> PAGEREF _Toc265159853 \h </w:instrText>
      </w:r>
      <w:r>
        <w:rPr>
          <w:noProof/>
        </w:rPr>
      </w:r>
      <w:r>
        <w:rPr>
          <w:noProof/>
        </w:rPr>
        <w:fldChar w:fldCharType="separate"/>
      </w:r>
      <w:r w:rsidR="000B5816">
        <w:rPr>
          <w:noProof/>
        </w:rPr>
        <w:t>25</w:t>
      </w:r>
      <w:r>
        <w:rPr>
          <w:noProof/>
        </w:rPr>
        <w:fldChar w:fldCharType="end"/>
      </w:r>
    </w:p>
    <w:p w:rsidR="00372D84" w:rsidRDefault="00372D84">
      <w:pPr>
        <w:pStyle w:val="TOC1"/>
        <w:rPr>
          <w:rFonts w:ascii="Calibri" w:hAnsi="Calibri"/>
          <w:b w:val="0"/>
          <w:caps w:val="0"/>
          <w:noProof/>
          <w:sz w:val="22"/>
          <w:szCs w:val="22"/>
          <w:lang w:val="en-US"/>
        </w:rPr>
      </w:pPr>
      <w:r w:rsidRPr="005E7CFC">
        <w:rPr>
          <w:rFonts w:ascii="Arial" w:hAnsi="Arial" w:cs="Arial"/>
          <w:noProof/>
        </w:rPr>
        <w:t>7</w:t>
      </w:r>
      <w:r>
        <w:rPr>
          <w:rFonts w:ascii="Calibri" w:hAnsi="Calibri"/>
          <w:b w:val="0"/>
          <w:caps w:val="0"/>
          <w:noProof/>
          <w:sz w:val="22"/>
          <w:szCs w:val="22"/>
          <w:lang w:val="en-US"/>
        </w:rPr>
        <w:tab/>
      </w:r>
      <w:r w:rsidRPr="005E7CFC">
        <w:rPr>
          <w:rFonts w:ascii="Gill Sans MT" w:hAnsi="Gill Sans MT"/>
          <w:noProof/>
        </w:rPr>
        <w:t>Management strategies</w:t>
      </w:r>
      <w:r>
        <w:rPr>
          <w:noProof/>
        </w:rPr>
        <w:tab/>
      </w:r>
      <w:r>
        <w:rPr>
          <w:noProof/>
        </w:rPr>
        <w:fldChar w:fldCharType="begin"/>
      </w:r>
      <w:r>
        <w:rPr>
          <w:noProof/>
        </w:rPr>
        <w:instrText xml:space="preserve"> PAGEREF _Toc265159854 \h </w:instrText>
      </w:r>
      <w:r>
        <w:rPr>
          <w:noProof/>
        </w:rPr>
      </w:r>
      <w:r>
        <w:rPr>
          <w:noProof/>
        </w:rPr>
        <w:fldChar w:fldCharType="separate"/>
      </w:r>
      <w:r w:rsidR="000B5816">
        <w:rPr>
          <w:noProof/>
        </w:rPr>
        <w:t>27</w:t>
      </w:r>
      <w:r>
        <w:rPr>
          <w:noProof/>
        </w:rPr>
        <w:fldChar w:fldCharType="end"/>
      </w:r>
    </w:p>
    <w:p w:rsidR="00372D84" w:rsidRDefault="00372D84">
      <w:pPr>
        <w:pStyle w:val="TOC2"/>
        <w:rPr>
          <w:rFonts w:ascii="Calibri" w:hAnsi="Calibri"/>
          <w:smallCaps w:val="0"/>
          <w:noProof/>
          <w:sz w:val="22"/>
          <w:szCs w:val="22"/>
          <w:lang w:val="en-US"/>
        </w:rPr>
      </w:pPr>
      <w:r w:rsidRPr="005E7CFC">
        <w:rPr>
          <w:rFonts w:ascii="Gill Sans MT" w:hAnsi="Gill Sans MT"/>
          <w:noProof/>
        </w:rPr>
        <w:t>7.1</w:t>
      </w:r>
      <w:r>
        <w:rPr>
          <w:rFonts w:ascii="Calibri" w:hAnsi="Calibri"/>
          <w:smallCaps w:val="0"/>
          <w:noProof/>
          <w:sz w:val="22"/>
          <w:szCs w:val="22"/>
          <w:lang w:val="en-US"/>
        </w:rPr>
        <w:tab/>
      </w:r>
      <w:r w:rsidRPr="005E7CFC">
        <w:rPr>
          <w:rFonts w:ascii="Gill Sans MT" w:hAnsi="Gill Sans MT"/>
          <w:noProof/>
        </w:rPr>
        <w:t>Control of the Commercial Brushtail Possum Harvest</w:t>
      </w:r>
      <w:r>
        <w:rPr>
          <w:noProof/>
        </w:rPr>
        <w:tab/>
      </w:r>
      <w:r>
        <w:rPr>
          <w:noProof/>
        </w:rPr>
        <w:fldChar w:fldCharType="begin"/>
      </w:r>
      <w:r>
        <w:rPr>
          <w:noProof/>
        </w:rPr>
        <w:instrText xml:space="preserve"> PAGEREF _Toc265159855 \h </w:instrText>
      </w:r>
      <w:r>
        <w:rPr>
          <w:noProof/>
        </w:rPr>
      </w:r>
      <w:r>
        <w:rPr>
          <w:noProof/>
        </w:rPr>
        <w:fldChar w:fldCharType="separate"/>
      </w:r>
      <w:r w:rsidR="000B5816">
        <w:rPr>
          <w:noProof/>
        </w:rPr>
        <w:t>27</w:t>
      </w:r>
      <w:r>
        <w:rPr>
          <w:noProof/>
        </w:rPr>
        <w:fldChar w:fldCharType="end"/>
      </w:r>
    </w:p>
    <w:p w:rsidR="00372D84" w:rsidRDefault="00372D84">
      <w:pPr>
        <w:pStyle w:val="TOC2"/>
        <w:rPr>
          <w:rFonts w:ascii="Calibri" w:hAnsi="Calibri"/>
          <w:smallCaps w:val="0"/>
          <w:noProof/>
          <w:sz w:val="22"/>
          <w:szCs w:val="22"/>
          <w:lang w:val="en-US"/>
        </w:rPr>
      </w:pPr>
      <w:r w:rsidRPr="005E7CFC">
        <w:rPr>
          <w:rFonts w:ascii="Gill Sans MT" w:hAnsi="Gill Sans MT"/>
          <w:noProof/>
        </w:rPr>
        <w:t>7.2</w:t>
      </w:r>
      <w:r>
        <w:rPr>
          <w:rFonts w:ascii="Calibri" w:hAnsi="Calibri"/>
          <w:smallCaps w:val="0"/>
          <w:noProof/>
          <w:sz w:val="22"/>
          <w:szCs w:val="22"/>
          <w:lang w:val="en-US"/>
        </w:rPr>
        <w:tab/>
      </w:r>
      <w:r w:rsidRPr="005E7CFC">
        <w:rPr>
          <w:rFonts w:ascii="Gill Sans MT" w:hAnsi="Gill Sans MT"/>
          <w:noProof/>
        </w:rPr>
        <w:t>Control of the Trade in Brushtail Possum Products</w:t>
      </w:r>
      <w:r>
        <w:rPr>
          <w:noProof/>
        </w:rPr>
        <w:tab/>
      </w:r>
      <w:r>
        <w:rPr>
          <w:noProof/>
        </w:rPr>
        <w:fldChar w:fldCharType="begin"/>
      </w:r>
      <w:r>
        <w:rPr>
          <w:noProof/>
        </w:rPr>
        <w:instrText xml:space="preserve"> PAGEREF _Toc265159856 \h </w:instrText>
      </w:r>
      <w:r>
        <w:rPr>
          <w:noProof/>
        </w:rPr>
      </w:r>
      <w:r>
        <w:rPr>
          <w:noProof/>
        </w:rPr>
        <w:fldChar w:fldCharType="separate"/>
      </w:r>
      <w:r w:rsidR="000B5816">
        <w:rPr>
          <w:noProof/>
        </w:rPr>
        <w:t>28</w:t>
      </w:r>
      <w:r>
        <w:rPr>
          <w:noProof/>
        </w:rPr>
        <w:fldChar w:fldCharType="end"/>
      </w:r>
    </w:p>
    <w:p w:rsidR="00372D84" w:rsidRDefault="00372D84">
      <w:pPr>
        <w:pStyle w:val="TOC2"/>
        <w:rPr>
          <w:rFonts w:ascii="Calibri" w:hAnsi="Calibri"/>
          <w:smallCaps w:val="0"/>
          <w:noProof/>
          <w:sz w:val="22"/>
          <w:szCs w:val="22"/>
          <w:lang w:val="en-US"/>
        </w:rPr>
      </w:pPr>
      <w:r w:rsidRPr="005E7CFC">
        <w:rPr>
          <w:rFonts w:ascii="Gill Sans MT" w:hAnsi="Gill Sans MT"/>
          <w:noProof/>
        </w:rPr>
        <w:t>7.3</w:t>
      </w:r>
      <w:r>
        <w:rPr>
          <w:rFonts w:ascii="Calibri" w:hAnsi="Calibri"/>
          <w:smallCaps w:val="0"/>
          <w:noProof/>
          <w:sz w:val="22"/>
          <w:szCs w:val="22"/>
          <w:lang w:val="en-US"/>
        </w:rPr>
        <w:tab/>
      </w:r>
      <w:r w:rsidRPr="005E7CFC">
        <w:rPr>
          <w:rFonts w:ascii="Gill Sans MT" w:hAnsi="Gill Sans MT"/>
          <w:noProof/>
        </w:rPr>
        <w:t>Adaptive Management Strategy</w:t>
      </w:r>
      <w:r>
        <w:rPr>
          <w:noProof/>
        </w:rPr>
        <w:tab/>
      </w:r>
      <w:r>
        <w:rPr>
          <w:noProof/>
        </w:rPr>
        <w:fldChar w:fldCharType="begin"/>
      </w:r>
      <w:r>
        <w:rPr>
          <w:noProof/>
        </w:rPr>
        <w:instrText xml:space="preserve"> PAGEREF _Toc265159857 \h </w:instrText>
      </w:r>
      <w:r>
        <w:rPr>
          <w:noProof/>
        </w:rPr>
      </w:r>
      <w:r>
        <w:rPr>
          <w:noProof/>
        </w:rPr>
        <w:fldChar w:fldCharType="separate"/>
      </w:r>
      <w:r w:rsidR="000B5816">
        <w:rPr>
          <w:noProof/>
        </w:rPr>
        <w:t>30</w:t>
      </w:r>
      <w:r>
        <w:rPr>
          <w:noProof/>
        </w:rPr>
        <w:fldChar w:fldCharType="end"/>
      </w:r>
    </w:p>
    <w:p w:rsidR="00372D84" w:rsidRDefault="00372D84">
      <w:pPr>
        <w:pStyle w:val="TOC2"/>
        <w:rPr>
          <w:rFonts w:ascii="Calibri" w:hAnsi="Calibri"/>
          <w:smallCaps w:val="0"/>
          <w:noProof/>
          <w:sz w:val="22"/>
          <w:szCs w:val="22"/>
          <w:lang w:val="en-US"/>
        </w:rPr>
      </w:pPr>
      <w:r w:rsidRPr="005E7CFC">
        <w:rPr>
          <w:rFonts w:ascii="Gill Sans MT" w:hAnsi="Gill Sans MT"/>
          <w:noProof/>
        </w:rPr>
        <w:t>7.4</w:t>
      </w:r>
      <w:r>
        <w:rPr>
          <w:rFonts w:ascii="Calibri" w:hAnsi="Calibri"/>
          <w:smallCaps w:val="0"/>
          <w:noProof/>
          <w:sz w:val="22"/>
          <w:szCs w:val="22"/>
          <w:lang w:val="en-US"/>
        </w:rPr>
        <w:tab/>
      </w:r>
      <w:r w:rsidRPr="005E7CFC">
        <w:rPr>
          <w:rFonts w:ascii="Gill Sans MT" w:hAnsi="Gill Sans MT"/>
          <w:noProof/>
        </w:rPr>
        <w:t>Determination of Quota Levels &amp; Associated Management</w:t>
      </w:r>
      <w:r>
        <w:rPr>
          <w:noProof/>
        </w:rPr>
        <w:tab/>
      </w:r>
      <w:r>
        <w:rPr>
          <w:noProof/>
        </w:rPr>
        <w:fldChar w:fldCharType="begin"/>
      </w:r>
      <w:r>
        <w:rPr>
          <w:noProof/>
        </w:rPr>
        <w:instrText xml:space="preserve"> PAGEREF _Toc265159858 \h </w:instrText>
      </w:r>
      <w:r>
        <w:rPr>
          <w:noProof/>
        </w:rPr>
      </w:r>
      <w:r>
        <w:rPr>
          <w:noProof/>
        </w:rPr>
        <w:fldChar w:fldCharType="separate"/>
      </w:r>
      <w:r w:rsidR="000B5816">
        <w:rPr>
          <w:noProof/>
        </w:rPr>
        <w:t>30</w:t>
      </w:r>
      <w:r>
        <w:rPr>
          <w:noProof/>
        </w:rPr>
        <w:fldChar w:fldCharType="end"/>
      </w:r>
    </w:p>
    <w:p w:rsidR="00372D84" w:rsidRDefault="00372D84">
      <w:pPr>
        <w:pStyle w:val="TOC3"/>
        <w:tabs>
          <w:tab w:val="left" w:pos="1100"/>
          <w:tab w:val="right" w:leader="dot" w:pos="9061"/>
        </w:tabs>
        <w:rPr>
          <w:rFonts w:ascii="Calibri" w:hAnsi="Calibri"/>
          <w:i w:val="0"/>
          <w:noProof/>
          <w:sz w:val="22"/>
          <w:szCs w:val="22"/>
          <w:lang w:val="en-US"/>
        </w:rPr>
      </w:pPr>
      <w:r w:rsidRPr="005E7CFC">
        <w:rPr>
          <w:rFonts w:ascii="Gill Sans MT" w:hAnsi="Gill Sans MT"/>
          <w:b/>
          <w:noProof/>
        </w:rPr>
        <w:t>7.4.1</w:t>
      </w:r>
      <w:r>
        <w:rPr>
          <w:rFonts w:ascii="Calibri" w:hAnsi="Calibri"/>
          <w:i w:val="0"/>
          <w:noProof/>
          <w:sz w:val="22"/>
          <w:szCs w:val="22"/>
          <w:lang w:val="en-US"/>
        </w:rPr>
        <w:tab/>
      </w:r>
      <w:r w:rsidRPr="005E7CFC">
        <w:rPr>
          <w:rFonts w:ascii="Gill Sans MT" w:hAnsi="Gill Sans MT"/>
          <w:b/>
          <w:noProof/>
        </w:rPr>
        <w:t>Quota Setting Under This Plan</w:t>
      </w:r>
      <w:r>
        <w:rPr>
          <w:noProof/>
        </w:rPr>
        <w:tab/>
      </w:r>
      <w:r>
        <w:rPr>
          <w:noProof/>
        </w:rPr>
        <w:fldChar w:fldCharType="begin"/>
      </w:r>
      <w:r>
        <w:rPr>
          <w:noProof/>
        </w:rPr>
        <w:instrText xml:space="preserve"> PAGEREF _Toc265159859 \h </w:instrText>
      </w:r>
      <w:r>
        <w:rPr>
          <w:noProof/>
        </w:rPr>
      </w:r>
      <w:r>
        <w:rPr>
          <w:noProof/>
        </w:rPr>
        <w:fldChar w:fldCharType="separate"/>
      </w:r>
      <w:r w:rsidR="000B5816">
        <w:rPr>
          <w:noProof/>
        </w:rPr>
        <w:t>32</w:t>
      </w:r>
      <w:r>
        <w:rPr>
          <w:noProof/>
        </w:rPr>
        <w:fldChar w:fldCharType="end"/>
      </w:r>
    </w:p>
    <w:p w:rsidR="00372D84" w:rsidRDefault="00372D84">
      <w:pPr>
        <w:pStyle w:val="TOC3"/>
        <w:tabs>
          <w:tab w:val="left" w:pos="1100"/>
          <w:tab w:val="right" w:leader="dot" w:pos="9061"/>
        </w:tabs>
        <w:rPr>
          <w:rFonts w:ascii="Calibri" w:hAnsi="Calibri"/>
          <w:i w:val="0"/>
          <w:noProof/>
          <w:sz w:val="22"/>
          <w:szCs w:val="22"/>
          <w:lang w:val="en-US"/>
        </w:rPr>
      </w:pPr>
      <w:r w:rsidRPr="005E7CFC">
        <w:rPr>
          <w:rFonts w:ascii="Gill Sans MT" w:hAnsi="Gill Sans MT"/>
          <w:b/>
          <w:noProof/>
        </w:rPr>
        <w:t>7.4.2</w:t>
      </w:r>
      <w:r>
        <w:rPr>
          <w:rFonts w:ascii="Calibri" w:hAnsi="Calibri"/>
          <w:i w:val="0"/>
          <w:noProof/>
          <w:sz w:val="22"/>
          <w:szCs w:val="22"/>
          <w:lang w:val="en-US"/>
        </w:rPr>
        <w:tab/>
      </w:r>
      <w:r w:rsidRPr="005E7CFC">
        <w:rPr>
          <w:rFonts w:ascii="Gill Sans MT" w:hAnsi="Gill Sans MT"/>
          <w:b/>
          <w:noProof/>
        </w:rPr>
        <w:t>Application for three-year density trend in establishing quotas</w:t>
      </w:r>
      <w:r>
        <w:rPr>
          <w:noProof/>
        </w:rPr>
        <w:tab/>
      </w:r>
      <w:r>
        <w:rPr>
          <w:noProof/>
        </w:rPr>
        <w:fldChar w:fldCharType="begin"/>
      </w:r>
      <w:r>
        <w:rPr>
          <w:noProof/>
        </w:rPr>
        <w:instrText xml:space="preserve"> PAGEREF _Toc265159860 \h </w:instrText>
      </w:r>
      <w:r>
        <w:rPr>
          <w:noProof/>
        </w:rPr>
      </w:r>
      <w:r>
        <w:rPr>
          <w:noProof/>
        </w:rPr>
        <w:fldChar w:fldCharType="separate"/>
      </w:r>
      <w:r w:rsidR="000B5816">
        <w:rPr>
          <w:noProof/>
        </w:rPr>
        <w:t>36</w:t>
      </w:r>
      <w:r>
        <w:rPr>
          <w:noProof/>
        </w:rPr>
        <w:fldChar w:fldCharType="end"/>
      </w:r>
    </w:p>
    <w:p w:rsidR="00372D84" w:rsidRDefault="00372D84">
      <w:pPr>
        <w:pStyle w:val="TOC3"/>
        <w:tabs>
          <w:tab w:val="left" w:pos="1100"/>
          <w:tab w:val="right" w:leader="dot" w:pos="9061"/>
        </w:tabs>
        <w:rPr>
          <w:rFonts w:ascii="Calibri" w:hAnsi="Calibri"/>
          <w:i w:val="0"/>
          <w:noProof/>
          <w:sz w:val="22"/>
          <w:szCs w:val="22"/>
          <w:lang w:val="en-US"/>
        </w:rPr>
      </w:pPr>
      <w:r w:rsidRPr="005E7CFC">
        <w:rPr>
          <w:rFonts w:ascii="Gill Sans MT" w:hAnsi="Gill Sans MT"/>
          <w:b/>
          <w:noProof/>
        </w:rPr>
        <w:t>7.4.3</w:t>
      </w:r>
      <w:r>
        <w:rPr>
          <w:rFonts w:ascii="Calibri" w:hAnsi="Calibri"/>
          <w:i w:val="0"/>
          <w:noProof/>
          <w:sz w:val="22"/>
          <w:szCs w:val="22"/>
          <w:lang w:val="en-US"/>
        </w:rPr>
        <w:tab/>
      </w:r>
      <w:r w:rsidRPr="005E7CFC">
        <w:rPr>
          <w:rFonts w:ascii="Gill Sans MT" w:hAnsi="Gill Sans MT"/>
          <w:b/>
          <w:noProof/>
        </w:rPr>
        <w:t>Quota Management</w:t>
      </w:r>
      <w:r>
        <w:rPr>
          <w:noProof/>
        </w:rPr>
        <w:tab/>
      </w:r>
      <w:r>
        <w:rPr>
          <w:noProof/>
        </w:rPr>
        <w:fldChar w:fldCharType="begin"/>
      </w:r>
      <w:r>
        <w:rPr>
          <w:noProof/>
        </w:rPr>
        <w:instrText xml:space="preserve"> PAGEREF _Toc265159861 \h </w:instrText>
      </w:r>
      <w:r>
        <w:rPr>
          <w:noProof/>
        </w:rPr>
      </w:r>
      <w:r>
        <w:rPr>
          <w:noProof/>
        </w:rPr>
        <w:fldChar w:fldCharType="separate"/>
      </w:r>
      <w:r w:rsidR="000B5816">
        <w:rPr>
          <w:noProof/>
        </w:rPr>
        <w:t>37</w:t>
      </w:r>
      <w:r>
        <w:rPr>
          <w:noProof/>
        </w:rPr>
        <w:fldChar w:fldCharType="end"/>
      </w:r>
    </w:p>
    <w:p w:rsidR="00372D84" w:rsidRDefault="00372D84">
      <w:pPr>
        <w:pStyle w:val="TOC3"/>
        <w:tabs>
          <w:tab w:val="left" w:pos="1100"/>
          <w:tab w:val="right" w:leader="dot" w:pos="9061"/>
        </w:tabs>
        <w:rPr>
          <w:rFonts w:ascii="Calibri" w:hAnsi="Calibri"/>
          <w:i w:val="0"/>
          <w:noProof/>
          <w:sz w:val="22"/>
          <w:szCs w:val="22"/>
          <w:lang w:val="en-US"/>
        </w:rPr>
      </w:pPr>
      <w:r w:rsidRPr="005E7CFC">
        <w:rPr>
          <w:rFonts w:ascii="Gill Sans MT" w:hAnsi="Gill Sans MT"/>
          <w:b/>
          <w:noProof/>
        </w:rPr>
        <w:t>7.4.4</w:t>
      </w:r>
      <w:r>
        <w:rPr>
          <w:rFonts w:ascii="Calibri" w:hAnsi="Calibri"/>
          <w:i w:val="0"/>
          <w:noProof/>
          <w:sz w:val="22"/>
          <w:szCs w:val="22"/>
          <w:lang w:val="en-US"/>
        </w:rPr>
        <w:tab/>
      </w:r>
      <w:r w:rsidRPr="005E7CFC">
        <w:rPr>
          <w:rFonts w:ascii="Gill Sans MT" w:hAnsi="Gill Sans MT"/>
          <w:b/>
          <w:noProof/>
        </w:rPr>
        <w:t>Special Quotas</w:t>
      </w:r>
      <w:r>
        <w:rPr>
          <w:noProof/>
        </w:rPr>
        <w:tab/>
      </w:r>
      <w:r>
        <w:rPr>
          <w:noProof/>
        </w:rPr>
        <w:fldChar w:fldCharType="begin"/>
      </w:r>
      <w:r>
        <w:rPr>
          <w:noProof/>
        </w:rPr>
        <w:instrText xml:space="preserve"> PAGEREF _Toc265159862 \h </w:instrText>
      </w:r>
      <w:r>
        <w:rPr>
          <w:noProof/>
        </w:rPr>
      </w:r>
      <w:r>
        <w:rPr>
          <w:noProof/>
        </w:rPr>
        <w:fldChar w:fldCharType="separate"/>
      </w:r>
      <w:r w:rsidR="000B5816">
        <w:rPr>
          <w:noProof/>
        </w:rPr>
        <w:t>38</w:t>
      </w:r>
      <w:r>
        <w:rPr>
          <w:noProof/>
        </w:rPr>
        <w:fldChar w:fldCharType="end"/>
      </w:r>
    </w:p>
    <w:p w:rsidR="00372D84" w:rsidRDefault="00372D84">
      <w:pPr>
        <w:pStyle w:val="TOC2"/>
        <w:rPr>
          <w:rFonts w:ascii="Calibri" w:hAnsi="Calibri"/>
          <w:smallCaps w:val="0"/>
          <w:noProof/>
          <w:sz w:val="22"/>
          <w:szCs w:val="22"/>
          <w:lang w:val="en-US"/>
        </w:rPr>
      </w:pPr>
      <w:r w:rsidRPr="005E7CFC">
        <w:rPr>
          <w:rFonts w:ascii="Gill Sans MT" w:hAnsi="Gill Sans MT"/>
          <w:noProof/>
        </w:rPr>
        <w:t>7.5</w:t>
      </w:r>
      <w:r>
        <w:rPr>
          <w:rFonts w:ascii="Calibri" w:hAnsi="Calibri"/>
          <w:smallCaps w:val="0"/>
          <w:noProof/>
          <w:sz w:val="22"/>
          <w:szCs w:val="22"/>
          <w:lang w:val="en-US"/>
        </w:rPr>
        <w:tab/>
      </w:r>
      <w:r w:rsidRPr="005E7CFC">
        <w:rPr>
          <w:rFonts w:ascii="Gill Sans MT" w:hAnsi="Gill Sans MT"/>
          <w:noProof/>
        </w:rPr>
        <w:t>Monitoring of Brushtail Possum Take</w:t>
      </w:r>
      <w:r>
        <w:rPr>
          <w:noProof/>
        </w:rPr>
        <w:tab/>
      </w:r>
      <w:r>
        <w:rPr>
          <w:noProof/>
        </w:rPr>
        <w:fldChar w:fldCharType="begin"/>
      </w:r>
      <w:r>
        <w:rPr>
          <w:noProof/>
        </w:rPr>
        <w:instrText xml:space="preserve"> PAGEREF _Toc265159863 \h </w:instrText>
      </w:r>
      <w:r>
        <w:rPr>
          <w:noProof/>
        </w:rPr>
      </w:r>
      <w:r>
        <w:rPr>
          <w:noProof/>
        </w:rPr>
        <w:fldChar w:fldCharType="separate"/>
      </w:r>
      <w:r w:rsidR="000B5816">
        <w:rPr>
          <w:noProof/>
        </w:rPr>
        <w:t>39</w:t>
      </w:r>
      <w:r>
        <w:rPr>
          <w:noProof/>
        </w:rPr>
        <w:fldChar w:fldCharType="end"/>
      </w:r>
    </w:p>
    <w:p w:rsidR="00372D84" w:rsidRDefault="00372D84">
      <w:pPr>
        <w:pStyle w:val="TOC2"/>
        <w:rPr>
          <w:rFonts w:ascii="Calibri" w:hAnsi="Calibri"/>
          <w:smallCaps w:val="0"/>
          <w:noProof/>
          <w:sz w:val="22"/>
          <w:szCs w:val="22"/>
          <w:lang w:val="en-US"/>
        </w:rPr>
      </w:pPr>
      <w:r w:rsidRPr="005E7CFC">
        <w:rPr>
          <w:rFonts w:ascii="Gill Sans MT" w:hAnsi="Gill Sans MT"/>
          <w:noProof/>
        </w:rPr>
        <w:t>7.6</w:t>
      </w:r>
      <w:r>
        <w:rPr>
          <w:rFonts w:ascii="Calibri" w:hAnsi="Calibri"/>
          <w:smallCaps w:val="0"/>
          <w:noProof/>
          <w:sz w:val="22"/>
          <w:szCs w:val="22"/>
          <w:lang w:val="en-US"/>
        </w:rPr>
        <w:tab/>
      </w:r>
      <w:r w:rsidRPr="005E7CFC">
        <w:rPr>
          <w:rFonts w:ascii="Gill Sans MT" w:hAnsi="Gill Sans MT"/>
          <w:noProof/>
        </w:rPr>
        <w:t>Monitoring of Regional Brushtail Possum Populations</w:t>
      </w:r>
      <w:r>
        <w:rPr>
          <w:noProof/>
        </w:rPr>
        <w:tab/>
      </w:r>
      <w:r>
        <w:rPr>
          <w:noProof/>
        </w:rPr>
        <w:fldChar w:fldCharType="begin"/>
      </w:r>
      <w:r>
        <w:rPr>
          <w:noProof/>
        </w:rPr>
        <w:instrText xml:space="preserve"> PAGEREF _Toc265159864 \h </w:instrText>
      </w:r>
      <w:r>
        <w:rPr>
          <w:noProof/>
        </w:rPr>
      </w:r>
      <w:r>
        <w:rPr>
          <w:noProof/>
        </w:rPr>
        <w:fldChar w:fldCharType="separate"/>
      </w:r>
      <w:r w:rsidR="000B5816">
        <w:rPr>
          <w:noProof/>
        </w:rPr>
        <w:t>40</w:t>
      </w:r>
      <w:r>
        <w:rPr>
          <w:noProof/>
        </w:rPr>
        <w:fldChar w:fldCharType="end"/>
      </w:r>
    </w:p>
    <w:p w:rsidR="00372D84" w:rsidRDefault="00372D84">
      <w:pPr>
        <w:pStyle w:val="TOC3"/>
        <w:tabs>
          <w:tab w:val="left" w:pos="1100"/>
          <w:tab w:val="right" w:leader="dot" w:pos="9061"/>
        </w:tabs>
        <w:rPr>
          <w:rFonts w:ascii="Calibri" w:hAnsi="Calibri"/>
          <w:i w:val="0"/>
          <w:noProof/>
          <w:sz w:val="22"/>
          <w:szCs w:val="22"/>
          <w:lang w:val="en-US"/>
        </w:rPr>
      </w:pPr>
      <w:r w:rsidRPr="005E7CFC">
        <w:rPr>
          <w:rFonts w:ascii="Gill Sans MT" w:hAnsi="Gill Sans MT"/>
          <w:b/>
          <w:noProof/>
        </w:rPr>
        <w:t>7.6.1</w:t>
      </w:r>
      <w:r>
        <w:rPr>
          <w:rFonts w:ascii="Calibri" w:hAnsi="Calibri"/>
          <w:i w:val="0"/>
          <w:noProof/>
          <w:sz w:val="22"/>
          <w:szCs w:val="22"/>
          <w:lang w:val="en-US"/>
        </w:rPr>
        <w:tab/>
      </w:r>
      <w:r w:rsidRPr="005E7CFC">
        <w:rPr>
          <w:rFonts w:ascii="Gill Sans MT" w:hAnsi="Gill Sans MT"/>
          <w:b/>
          <w:noProof/>
        </w:rPr>
        <w:t>Indirect population monitoring</w:t>
      </w:r>
      <w:r>
        <w:rPr>
          <w:noProof/>
        </w:rPr>
        <w:tab/>
      </w:r>
      <w:r>
        <w:rPr>
          <w:noProof/>
        </w:rPr>
        <w:fldChar w:fldCharType="begin"/>
      </w:r>
      <w:r>
        <w:rPr>
          <w:noProof/>
        </w:rPr>
        <w:instrText xml:space="preserve"> PAGEREF _Toc265159865 \h </w:instrText>
      </w:r>
      <w:r>
        <w:rPr>
          <w:noProof/>
        </w:rPr>
      </w:r>
      <w:r>
        <w:rPr>
          <w:noProof/>
        </w:rPr>
        <w:fldChar w:fldCharType="separate"/>
      </w:r>
      <w:r w:rsidR="000B5816">
        <w:rPr>
          <w:noProof/>
        </w:rPr>
        <w:t>41</w:t>
      </w:r>
      <w:r>
        <w:rPr>
          <w:noProof/>
        </w:rPr>
        <w:fldChar w:fldCharType="end"/>
      </w:r>
    </w:p>
    <w:p w:rsidR="00372D84" w:rsidRDefault="00372D84">
      <w:pPr>
        <w:pStyle w:val="TOC3"/>
        <w:tabs>
          <w:tab w:val="left" w:pos="1100"/>
          <w:tab w:val="right" w:leader="dot" w:pos="9061"/>
        </w:tabs>
        <w:rPr>
          <w:rFonts w:ascii="Calibri" w:hAnsi="Calibri"/>
          <w:i w:val="0"/>
          <w:noProof/>
          <w:sz w:val="22"/>
          <w:szCs w:val="22"/>
          <w:lang w:val="en-US"/>
        </w:rPr>
      </w:pPr>
      <w:r w:rsidRPr="005E7CFC">
        <w:rPr>
          <w:rFonts w:ascii="Gill Sans MT" w:hAnsi="Gill Sans MT"/>
          <w:b/>
          <w:noProof/>
        </w:rPr>
        <w:t>7.6.2</w:t>
      </w:r>
      <w:r>
        <w:rPr>
          <w:rFonts w:ascii="Calibri" w:hAnsi="Calibri"/>
          <w:i w:val="0"/>
          <w:noProof/>
          <w:sz w:val="22"/>
          <w:szCs w:val="22"/>
          <w:lang w:val="en-US"/>
        </w:rPr>
        <w:tab/>
      </w:r>
      <w:r w:rsidRPr="005E7CFC">
        <w:rPr>
          <w:rFonts w:ascii="Gill Sans MT" w:hAnsi="Gill Sans MT"/>
          <w:b/>
          <w:noProof/>
        </w:rPr>
        <w:t>New Commercial Management Regions</w:t>
      </w:r>
      <w:r>
        <w:rPr>
          <w:noProof/>
        </w:rPr>
        <w:tab/>
      </w:r>
      <w:r>
        <w:rPr>
          <w:noProof/>
        </w:rPr>
        <w:fldChar w:fldCharType="begin"/>
      </w:r>
      <w:r>
        <w:rPr>
          <w:noProof/>
        </w:rPr>
        <w:instrText xml:space="preserve"> PAGEREF _Toc265159866 \h </w:instrText>
      </w:r>
      <w:r>
        <w:rPr>
          <w:noProof/>
        </w:rPr>
      </w:r>
      <w:r>
        <w:rPr>
          <w:noProof/>
        </w:rPr>
        <w:fldChar w:fldCharType="separate"/>
      </w:r>
      <w:r w:rsidR="000B5816">
        <w:rPr>
          <w:noProof/>
        </w:rPr>
        <w:t>41</w:t>
      </w:r>
      <w:r>
        <w:rPr>
          <w:noProof/>
        </w:rPr>
        <w:fldChar w:fldCharType="end"/>
      </w:r>
    </w:p>
    <w:p w:rsidR="00372D84" w:rsidRDefault="00372D84">
      <w:pPr>
        <w:pStyle w:val="TOC1"/>
        <w:rPr>
          <w:rFonts w:ascii="Calibri" w:hAnsi="Calibri"/>
          <w:b w:val="0"/>
          <w:caps w:val="0"/>
          <w:noProof/>
          <w:sz w:val="22"/>
          <w:szCs w:val="22"/>
          <w:lang w:val="en-US"/>
        </w:rPr>
      </w:pPr>
      <w:r w:rsidRPr="005E7CFC">
        <w:rPr>
          <w:rFonts w:ascii="Arial" w:hAnsi="Arial" w:cs="Arial"/>
          <w:noProof/>
        </w:rPr>
        <w:t>8</w:t>
      </w:r>
      <w:r>
        <w:rPr>
          <w:rFonts w:ascii="Calibri" w:hAnsi="Calibri"/>
          <w:b w:val="0"/>
          <w:caps w:val="0"/>
          <w:noProof/>
          <w:sz w:val="22"/>
          <w:szCs w:val="22"/>
          <w:lang w:val="en-US"/>
        </w:rPr>
        <w:tab/>
      </w:r>
      <w:r w:rsidRPr="005E7CFC">
        <w:rPr>
          <w:rFonts w:ascii="Gill Sans MT" w:hAnsi="Gill Sans MT" w:cs="Arial"/>
          <w:noProof/>
        </w:rPr>
        <w:t>Animal Welfare</w:t>
      </w:r>
      <w:r>
        <w:rPr>
          <w:noProof/>
        </w:rPr>
        <w:tab/>
      </w:r>
      <w:r>
        <w:rPr>
          <w:noProof/>
        </w:rPr>
        <w:fldChar w:fldCharType="begin"/>
      </w:r>
      <w:r>
        <w:rPr>
          <w:noProof/>
        </w:rPr>
        <w:instrText xml:space="preserve"> PAGEREF _Toc265159867 \h </w:instrText>
      </w:r>
      <w:r>
        <w:rPr>
          <w:noProof/>
        </w:rPr>
      </w:r>
      <w:r>
        <w:rPr>
          <w:noProof/>
        </w:rPr>
        <w:fldChar w:fldCharType="separate"/>
      </w:r>
      <w:r w:rsidR="000B5816">
        <w:rPr>
          <w:noProof/>
        </w:rPr>
        <w:t>43</w:t>
      </w:r>
      <w:r>
        <w:rPr>
          <w:noProof/>
        </w:rPr>
        <w:fldChar w:fldCharType="end"/>
      </w:r>
    </w:p>
    <w:p w:rsidR="00372D84" w:rsidRDefault="00372D84">
      <w:pPr>
        <w:pStyle w:val="TOC1"/>
        <w:rPr>
          <w:rFonts w:ascii="Calibri" w:hAnsi="Calibri"/>
          <w:b w:val="0"/>
          <w:caps w:val="0"/>
          <w:noProof/>
          <w:sz w:val="22"/>
          <w:szCs w:val="22"/>
          <w:lang w:val="en-US"/>
        </w:rPr>
      </w:pPr>
      <w:r w:rsidRPr="005E7CFC">
        <w:rPr>
          <w:rFonts w:ascii="Arial" w:hAnsi="Arial" w:cs="Arial"/>
          <w:noProof/>
        </w:rPr>
        <w:t>9</w:t>
      </w:r>
      <w:r>
        <w:rPr>
          <w:rFonts w:ascii="Calibri" w:hAnsi="Calibri"/>
          <w:b w:val="0"/>
          <w:caps w:val="0"/>
          <w:noProof/>
          <w:sz w:val="22"/>
          <w:szCs w:val="22"/>
          <w:lang w:val="en-US"/>
        </w:rPr>
        <w:tab/>
      </w:r>
      <w:r w:rsidRPr="005E7CFC">
        <w:rPr>
          <w:rFonts w:ascii="Gill Sans MT" w:hAnsi="Gill Sans MT"/>
          <w:noProof/>
        </w:rPr>
        <w:t>Compliance and Enforcement</w:t>
      </w:r>
      <w:r>
        <w:rPr>
          <w:noProof/>
        </w:rPr>
        <w:tab/>
      </w:r>
      <w:r>
        <w:rPr>
          <w:noProof/>
        </w:rPr>
        <w:fldChar w:fldCharType="begin"/>
      </w:r>
      <w:r>
        <w:rPr>
          <w:noProof/>
        </w:rPr>
        <w:instrText xml:space="preserve"> PAGEREF _Toc265159868 \h </w:instrText>
      </w:r>
      <w:r>
        <w:rPr>
          <w:noProof/>
        </w:rPr>
      </w:r>
      <w:r>
        <w:rPr>
          <w:noProof/>
        </w:rPr>
        <w:fldChar w:fldCharType="separate"/>
      </w:r>
      <w:r w:rsidR="000B5816">
        <w:rPr>
          <w:noProof/>
        </w:rPr>
        <w:t>45</w:t>
      </w:r>
      <w:r>
        <w:rPr>
          <w:noProof/>
        </w:rPr>
        <w:fldChar w:fldCharType="end"/>
      </w:r>
    </w:p>
    <w:p w:rsidR="00372D84" w:rsidRDefault="00372D84">
      <w:pPr>
        <w:pStyle w:val="TOC1"/>
        <w:rPr>
          <w:rFonts w:ascii="Calibri" w:hAnsi="Calibri"/>
          <w:b w:val="0"/>
          <w:caps w:val="0"/>
          <w:noProof/>
          <w:sz w:val="22"/>
          <w:szCs w:val="22"/>
          <w:lang w:val="en-US"/>
        </w:rPr>
      </w:pPr>
      <w:r w:rsidRPr="005E7CFC">
        <w:rPr>
          <w:rFonts w:ascii="Arial" w:hAnsi="Arial" w:cs="Arial"/>
          <w:noProof/>
        </w:rPr>
        <w:t>10</w:t>
      </w:r>
      <w:r>
        <w:rPr>
          <w:rFonts w:ascii="Calibri" w:hAnsi="Calibri"/>
          <w:b w:val="0"/>
          <w:caps w:val="0"/>
          <w:noProof/>
          <w:sz w:val="22"/>
          <w:szCs w:val="22"/>
          <w:lang w:val="en-US"/>
        </w:rPr>
        <w:tab/>
      </w:r>
      <w:r w:rsidRPr="005E7CFC">
        <w:rPr>
          <w:rFonts w:ascii="Gill Sans MT" w:hAnsi="Gill Sans MT" w:cs="Arial"/>
          <w:noProof/>
        </w:rPr>
        <w:t>Community Awareness</w:t>
      </w:r>
      <w:r>
        <w:rPr>
          <w:noProof/>
        </w:rPr>
        <w:tab/>
      </w:r>
      <w:r>
        <w:rPr>
          <w:noProof/>
        </w:rPr>
        <w:fldChar w:fldCharType="begin"/>
      </w:r>
      <w:r>
        <w:rPr>
          <w:noProof/>
        </w:rPr>
        <w:instrText xml:space="preserve"> PAGEREF _Toc265159869 \h </w:instrText>
      </w:r>
      <w:r>
        <w:rPr>
          <w:noProof/>
        </w:rPr>
      </w:r>
      <w:r>
        <w:rPr>
          <w:noProof/>
        </w:rPr>
        <w:fldChar w:fldCharType="separate"/>
      </w:r>
      <w:r w:rsidR="000B5816">
        <w:rPr>
          <w:noProof/>
        </w:rPr>
        <w:t>47</w:t>
      </w:r>
      <w:r>
        <w:rPr>
          <w:noProof/>
        </w:rPr>
        <w:fldChar w:fldCharType="end"/>
      </w:r>
    </w:p>
    <w:p w:rsidR="00372D84" w:rsidRDefault="00372D84">
      <w:pPr>
        <w:pStyle w:val="TOC1"/>
        <w:rPr>
          <w:rFonts w:ascii="Calibri" w:hAnsi="Calibri"/>
          <w:b w:val="0"/>
          <w:caps w:val="0"/>
          <w:noProof/>
          <w:sz w:val="22"/>
          <w:szCs w:val="22"/>
          <w:lang w:val="en-US"/>
        </w:rPr>
      </w:pPr>
      <w:r w:rsidRPr="005E7CFC">
        <w:rPr>
          <w:rFonts w:ascii="Arial" w:hAnsi="Arial" w:cs="Arial"/>
          <w:noProof/>
        </w:rPr>
        <w:t>11</w:t>
      </w:r>
      <w:r>
        <w:rPr>
          <w:rFonts w:ascii="Calibri" w:hAnsi="Calibri"/>
          <w:b w:val="0"/>
          <w:caps w:val="0"/>
          <w:noProof/>
          <w:sz w:val="22"/>
          <w:szCs w:val="22"/>
          <w:lang w:val="en-US"/>
        </w:rPr>
        <w:tab/>
      </w:r>
      <w:r w:rsidRPr="005E7CFC">
        <w:rPr>
          <w:rFonts w:ascii="Gill Sans MT" w:hAnsi="Gill Sans MT"/>
          <w:noProof/>
        </w:rPr>
        <w:t>Reporting and Review</w:t>
      </w:r>
      <w:r>
        <w:rPr>
          <w:noProof/>
        </w:rPr>
        <w:tab/>
      </w:r>
      <w:r>
        <w:rPr>
          <w:noProof/>
        </w:rPr>
        <w:fldChar w:fldCharType="begin"/>
      </w:r>
      <w:r>
        <w:rPr>
          <w:noProof/>
        </w:rPr>
        <w:instrText xml:space="preserve"> PAGEREF _Toc265159870 \h </w:instrText>
      </w:r>
      <w:r>
        <w:rPr>
          <w:noProof/>
        </w:rPr>
      </w:r>
      <w:r>
        <w:rPr>
          <w:noProof/>
        </w:rPr>
        <w:fldChar w:fldCharType="separate"/>
      </w:r>
      <w:r w:rsidR="000B5816">
        <w:rPr>
          <w:noProof/>
        </w:rPr>
        <w:t>49</w:t>
      </w:r>
      <w:r>
        <w:rPr>
          <w:noProof/>
        </w:rPr>
        <w:fldChar w:fldCharType="end"/>
      </w:r>
    </w:p>
    <w:p w:rsidR="00372D84" w:rsidRDefault="00372D84">
      <w:pPr>
        <w:pStyle w:val="TOC2"/>
        <w:rPr>
          <w:rFonts w:ascii="Calibri" w:hAnsi="Calibri"/>
          <w:smallCaps w:val="0"/>
          <w:noProof/>
          <w:sz w:val="22"/>
          <w:szCs w:val="22"/>
          <w:lang w:val="en-US"/>
        </w:rPr>
      </w:pPr>
      <w:r w:rsidRPr="005E7CFC">
        <w:rPr>
          <w:rFonts w:ascii="Gill Sans MT" w:hAnsi="Gill Sans MT"/>
          <w:noProof/>
        </w:rPr>
        <w:t>11.1</w:t>
      </w:r>
      <w:r>
        <w:rPr>
          <w:rFonts w:ascii="Calibri" w:hAnsi="Calibri"/>
          <w:smallCaps w:val="0"/>
          <w:noProof/>
          <w:sz w:val="22"/>
          <w:szCs w:val="22"/>
          <w:lang w:val="en-US"/>
        </w:rPr>
        <w:tab/>
      </w:r>
      <w:r w:rsidRPr="005E7CFC">
        <w:rPr>
          <w:rFonts w:ascii="Gill Sans MT" w:hAnsi="Gill Sans MT"/>
          <w:noProof/>
        </w:rPr>
        <w:t>Annual Quota Report</w:t>
      </w:r>
      <w:r>
        <w:rPr>
          <w:noProof/>
        </w:rPr>
        <w:tab/>
      </w:r>
      <w:r>
        <w:rPr>
          <w:noProof/>
        </w:rPr>
        <w:fldChar w:fldCharType="begin"/>
      </w:r>
      <w:r>
        <w:rPr>
          <w:noProof/>
        </w:rPr>
        <w:instrText xml:space="preserve"> PAGEREF _Toc265159871 \h </w:instrText>
      </w:r>
      <w:r>
        <w:rPr>
          <w:noProof/>
        </w:rPr>
      </w:r>
      <w:r>
        <w:rPr>
          <w:noProof/>
        </w:rPr>
        <w:fldChar w:fldCharType="separate"/>
      </w:r>
      <w:r w:rsidR="000B5816">
        <w:rPr>
          <w:noProof/>
        </w:rPr>
        <w:t>49</w:t>
      </w:r>
      <w:r>
        <w:rPr>
          <w:noProof/>
        </w:rPr>
        <w:fldChar w:fldCharType="end"/>
      </w:r>
    </w:p>
    <w:p w:rsidR="00372D84" w:rsidRDefault="00372D84">
      <w:pPr>
        <w:pStyle w:val="TOC2"/>
        <w:rPr>
          <w:rFonts w:ascii="Calibri" w:hAnsi="Calibri"/>
          <w:smallCaps w:val="0"/>
          <w:noProof/>
          <w:sz w:val="22"/>
          <w:szCs w:val="22"/>
          <w:lang w:val="en-US"/>
        </w:rPr>
      </w:pPr>
      <w:r w:rsidRPr="005E7CFC">
        <w:rPr>
          <w:rFonts w:ascii="Gill Sans MT" w:hAnsi="Gill Sans MT"/>
          <w:noProof/>
        </w:rPr>
        <w:t>11.2</w:t>
      </w:r>
      <w:r>
        <w:rPr>
          <w:rFonts w:ascii="Calibri" w:hAnsi="Calibri"/>
          <w:smallCaps w:val="0"/>
          <w:noProof/>
          <w:sz w:val="22"/>
          <w:szCs w:val="22"/>
          <w:lang w:val="en-US"/>
        </w:rPr>
        <w:tab/>
      </w:r>
      <w:r w:rsidRPr="005E7CFC">
        <w:rPr>
          <w:rFonts w:ascii="Gill Sans MT" w:hAnsi="Gill Sans MT"/>
          <w:noProof/>
        </w:rPr>
        <w:t>Annual Report</w:t>
      </w:r>
      <w:r>
        <w:rPr>
          <w:noProof/>
        </w:rPr>
        <w:tab/>
      </w:r>
      <w:r>
        <w:rPr>
          <w:noProof/>
        </w:rPr>
        <w:fldChar w:fldCharType="begin"/>
      </w:r>
      <w:r>
        <w:rPr>
          <w:noProof/>
        </w:rPr>
        <w:instrText xml:space="preserve"> PAGEREF _Toc265159872 \h </w:instrText>
      </w:r>
      <w:r>
        <w:rPr>
          <w:noProof/>
        </w:rPr>
      </w:r>
      <w:r>
        <w:rPr>
          <w:noProof/>
        </w:rPr>
        <w:fldChar w:fldCharType="separate"/>
      </w:r>
      <w:r w:rsidR="000B5816">
        <w:rPr>
          <w:noProof/>
        </w:rPr>
        <w:t>49</w:t>
      </w:r>
      <w:r>
        <w:rPr>
          <w:noProof/>
        </w:rPr>
        <w:fldChar w:fldCharType="end"/>
      </w:r>
    </w:p>
    <w:p w:rsidR="00372D84" w:rsidRDefault="00372D84">
      <w:pPr>
        <w:pStyle w:val="TOC2"/>
        <w:rPr>
          <w:rFonts w:ascii="Calibri" w:hAnsi="Calibri"/>
          <w:smallCaps w:val="0"/>
          <w:noProof/>
          <w:sz w:val="22"/>
          <w:szCs w:val="22"/>
          <w:lang w:val="en-US"/>
        </w:rPr>
      </w:pPr>
      <w:r w:rsidRPr="005E7CFC">
        <w:rPr>
          <w:rFonts w:ascii="Gill Sans MT" w:hAnsi="Gill Sans MT"/>
          <w:noProof/>
        </w:rPr>
        <w:t>11.3</w:t>
      </w:r>
      <w:r>
        <w:rPr>
          <w:rFonts w:ascii="Calibri" w:hAnsi="Calibri"/>
          <w:smallCaps w:val="0"/>
          <w:noProof/>
          <w:sz w:val="22"/>
          <w:szCs w:val="22"/>
          <w:lang w:val="en-US"/>
        </w:rPr>
        <w:tab/>
      </w:r>
      <w:r w:rsidRPr="005E7CFC">
        <w:rPr>
          <w:rFonts w:ascii="Gill Sans MT" w:hAnsi="Gill Sans MT"/>
          <w:noProof/>
        </w:rPr>
        <w:t>Review</w:t>
      </w:r>
      <w:r>
        <w:rPr>
          <w:noProof/>
        </w:rPr>
        <w:tab/>
      </w:r>
      <w:r>
        <w:rPr>
          <w:noProof/>
        </w:rPr>
        <w:fldChar w:fldCharType="begin"/>
      </w:r>
      <w:r>
        <w:rPr>
          <w:noProof/>
        </w:rPr>
        <w:instrText xml:space="preserve"> PAGEREF _Toc265159873 \h </w:instrText>
      </w:r>
      <w:r>
        <w:rPr>
          <w:noProof/>
        </w:rPr>
      </w:r>
      <w:r>
        <w:rPr>
          <w:noProof/>
        </w:rPr>
        <w:fldChar w:fldCharType="separate"/>
      </w:r>
      <w:r w:rsidR="000B5816">
        <w:rPr>
          <w:noProof/>
        </w:rPr>
        <w:t>50</w:t>
      </w:r>
      <w:r>
        <w:rPr>
          <w:noProof/>
        </w:rPr>
        <w:fldChar w:fldCharType="end"/>
      </w:r>
    </w:p>
    <w:p w:rsidR="00372D84" w:rsidRDefault="00372D84">
      <w:pPr>
        <w:pStyle w:val="TOC1"/>
        <w:rPr>
          <w:rFonts w:ascii="Calibri" w:hAnsi="Calibri"/>
          <w:b w:val="0"/>
          <w:caps w:val="0"/>
          <w:noProof/>
          <w:sz w:val="22"/>
          <w:szCs w:val="22"/>
          <w:lang w:val="en-US"/>
        </w:rPr>
      </w:pPr>
      <w:r w:rsidRPr="005E7CFC">
        <w:rPr>
          <w:rFonts w:ascii="Arial" w:hAnsi="Arial" w:cs="Arial"/>
          <w:noProof/>
        </w:rPr>
        <w:t>12</w:t>
      </w:r>
      <w:r>
        <w:rPr>
          <w:rFonts w:ascii="Calibri" w:hAnsi="Calibri"/>
          <w:b w:val="0"/>
          <w:caps w:val="0"/>
          <w:noProof/>
          <w:sz w:val="22"/>
          <w:szCs w:val="22"/>
          <w:lang w:val="en-US"/>
        </w:rPr>
        <w:tab/>
      </w:r>
      <w:r w:rsidRPr="005E7CFC">
        <w:rPr>
          <w:rFonts w:ascii="Gill Sans MT" w:hAnsi="Gill Sans MT" w:cs="Arial"/>
          <w:noProof/>
        </w:rPr>
        <w:t>REFERENCES</w:t>
      </w:r>
      <w:r>
        <w:rPr>
          <w:noProof/>
        </w:rPr>
        <w:tab/>
      </w:r>
      <w:r>
        <w:rPr>
          <w:noProof/>
        </w:rPr>
        <w:fldChar w:fldCharType="begin"/>
      </w:r>
      <w:r>
        <w:rPr>
          <w:noProof/>
        </w:rPr>
        <w:instrText xml:space="preserve"> PAGEREF _Toc265159874 \h </w:instrText>
      </w:r>
      <w:r>
        <w:rPr>
          <w:noProof/>
        </w:rPr>
      </w:r>
      <w:r>
        <w:rPr>
          <w:noProof/>
        </w:rPr>
        <w:fldChar w:fldCharType="separate"/>
      </w:r>
      <w:r w:rsidR="000B5816">
        <w:rPr>
          <w:noProof/>
        </w:rPr>
        <w:t>51</w:t>
      </w:r>
      <w:r>
        <w:rPr>
          <w:noProof/>
        </w:rPr>
        <w:fldChar w:fldCharType="end"/>
      </w:r>
    </w:p>
    <w:p w:rsidR="007E74FE" w:rsidRPr="00AF49A3" w:rsidRDefault="007E1907" w:rsidP="00E507BA">
      <w:pPr>
        <w:pStyle w:val="Text"/>
        <w:tabs>
          <w:tab w:val="left" w:pos="426"/>
          <w:tab w:val="left" w:pos="851"/>
          <w:tab w:val="right" w:leader="dot" w:pos="8647"/>
        </w:tabs>
        <w:spacing w:after="0" w:line="360" w:lineRule="auto"/>
        <w:ind w:right="424"/>
        <w:jc w:val="left"/>
        <w:rPr>
          <w:rFonts w:ascii="Gill Sans MT" w:hAnsi="Gill Sans MT"/>
          <w:b/>
          <w:sz w:val="20"/>
        </w:rPr>
      </w:pPr>
      <w:r w:rsidRPr="00AF49A3">
        <w:rPr>
          <w:rFonts w:ascii="Gill Sans MT" w:hAnsi="Gill Sans MT"/>
          <w:sz w:val="20"/>
        </w:rPr>
        <w:fldChar w:fldCharType="end"/>
      </w:r>
    </w:p>
    <w:p w:rsidR="007E74FE" w:rsidRPr="00AF49A3" w:rsidRDefault="00F14FA8" w:rsidP="00F70015">
      <w:pPr>
        <w:pStyle w:val="Text"/>
        <w:tabs>
          <w:tab w:val="left" w:pos="851"/>
        </w:tabs>
        <w:spacing w:after="0"/>
        <w:ind w:right="424"/>
        <w:rPr>
          <w:rFonts w:ascii="Gill Sans MT" w:hAnsi="Gill Sans MT"/>
          <w:b/>
          <w:sz w:val="20"/>
        </w:rPr>
      </w:pPr>
      <w:r w:rsidRPr="00AF49A3">
        <w:rPr>
          <w:rFonts w:ascii="Gill Sans MT" w:hAnsi="Gill Sans MT"/>
          <w:b/>
          <w:sz w:val="20"/>
        </w:rPr>
        <w:t xml:space="preserve">APPENDICES: </w:t>
      </w:r>
    </w:p>
    <w:p w:rsidR="007E74FE" w:rsidRPr="00AF49A3" w:rsidRDefault="000B477C" w:rsidP="00C67109">
      <w:pPr>
        <w:pStyle w:val="Text"/>
        <w:numPr>
          <w:ilvl w:val="0"/>
          <w:numId w:val="27"/>
        </w:numPr>
        <w:tabs>
          <w:tab w:val="left" w:pos="851"/>
        </w:tabs>
        <w:spacing w:after="0"/>
        <w:ind w:right="424"/>
        <w:rPr>
          <w:rFonts w:ascii="Gill Sans MT" w:hAnsi="Gill Sans MT"/>
          <w:sz w:val="20"/>
        </w:rPr>
      </w:pPr>
      <w:r w:rsidRPr="00AF49A3">
        <w:rPr>
          <w:rFonts w:ascii="Gill Sans MT" w:hAnsi="Gill Sans MT"/>
          <w:sz w:val="20"/>
        </w:rPr>
        <w:t>Brushtail Possum Management Regions and Survey Routes</w:t>
      </w:r>
    </w:p>
    <w:p w:rsidR="007E74FE" w:rsidRPr="00E20222" w:rsidRDefault="000B477C" w:rsidP="00C67109">
      <w:pPr>
        <w:pStyle w:val="Text"/>
        <w:numPr>
          <w:ilvl w:val="0"/>
          <w:numId w:val="27"/>
        </w:numPr>
        <w:tabs>
          <w:tab w:val="left" w:pos="851"/>
        </w:tabs>
        <w:spacing w:after="0"/>
        <w:ind w:right="424"/>
        <w:rPr>
          <w:rFonts w:ascii="Gill Sans MT" w:hAnsi="Gill Sans MT"/>
          <w:sz w:val="20"/>
        </w:rPr>
      </w:pPr>
      <w:r w:rsidRPr="00E20222">
        <w:rPr>
          <w:rFonts w:ascii="Gill Sans MT" w:hAnsi="Gill Sans MT"/>
          <w:sz w:val="20"/>
        </w:rPr>
        <w:t>Crop Protection Permit - Spotlight Shooting</w:t>
      </w:r>
    </w:p>
    <w:p w:rsidR="007E74FE" w:rsidRPr="00AF49A3" w:rsidRDefault="000B477C" w:rsidP="00C67109">
      <w:pPr>
        <w:pStyle w:val="Text"/>
        <w:numPr>
          <w:ilvl w:val="0"/>
          <w:numId w:val="27"/>
        </w:numPr>
        <w:tabs>
          <w:tab w:val="left" w:pos="851"/>
        </w:tabs>
        <w:spacing w:after="0"/>
        <w:ind w:right="424"/>
        <w:rPr>
          <w:rFonts w:ascii="Gill Sans MT" w:hAnsi="Gill Sans MT"/>
          <w:sz w:val="20"/>
        </w:rPr>
      </w:pPr>
      <w:r w:rsidRPr="00AF49A3">
        <w:rPr>
          <w:rFonts w:ascii="Gill Sans MT" w:hAnsi="Gill Sans MT"/>
          <w:sz w:val="20"/>
        </w:rPr>
        <w:t>Crop Protection Permit - 1080 Poison</w:t>
      </w:r>
    </w:p>
    <w:p w:rsidR="007E74FE" w:rsidRPr="00AF49A3" w:rsidRDefault="000B477C" w:rsidP="00C67109">
      <w:pPr>
        <w:pStyle w:val="Text"/>
        <w:numPr>
          <w:ilvl w:val="0"/>
          <w:numId w:val="27"/>
        </w:numPr>
        <w:tabs>
          <w:tab w:val="left" w:pos="851"/>
        </w:tabs>
        <w:spacing w:after="0"/>
        <w:ind w:right="424"/>
        <w:rPr>
          <w:rFonts w:ascii="Gill Sans MT" w:hAnsi="Gill Sans MT"/>
          <w:sz w:val="20"/>
        </w:rPr>
      </w:pPr>
      <w:r w:rsidRPr="00AF49A3">
        <w:rPr>
          <w:rFonts w:ascii="Gill Sans MT" w:hAnsi="Gill Sans MT"/>
          <w:sz w:val="20"/>
        </w:rPr>
        <w:t>Code of Practice for Use of 1080 Poison for Browsing Animal Control</w:t>
      </w:r>
    </w:p>
    <w:p w:rsidR="009708F3" w:rsidRPr="00AF49A3" w:rsidRDefault="009708F3" w:rsidP="00C67109">
      <w:pPr>
        <w:pStyle w:val="Text"/>
        <w:numPr>
          <w:ilvl w:val="0"/>
          <w:numId w:val="27"/>
        </w:numPr>
        <w:tabs>
          <w:tab w:val="left" w:pos="851"/>
        </w:tabs>
        <w:spacing w:after="0"/>
        <w:ind w:right="424"/>
        <w:rPr>
          <w:rFonts w:ascii="Gill Sans MT" w:hAnsi="Gill Sans MT"/>
          <w:sz w:val="20"/>
        </w:rPr>
      </w:pPr>
      <w:r w:rsidRPr="00AF49A3">
        <w:rPr>
          <w:rFonts w:ascii="Gill Sans MT" w:hAnsi="Gill Sans MT"/>
          <w:sz w:val="20"/>
        </w:rPr>
        <w:t>Commercial Brushtail Possum Permits</w:t>
      </w:r>
    </w:p>
    <w:p w:rsidR="009708F3" w:rsidRPr="00AF49A3" w:rsidRDefault="009708F3" w:rsidP="00C67109">
      <w:pPr>
        <w:pStyle w:val="Text"/>
        <w:numPr>
          <w:ilvl w:val="0"/>
          <w:numId w:val="27"/>
        </w:numPr>
        <w:tabs>
          <w:tab w:val="left" w:pos="851"/>
        </w:tabs>
        <w:spacing w:after="0"/>
        <w:ind w:right="424"/>
        <w:rPr>
          <w:rFonts w:ascii="Gill Sans MT" w:hAnsi="Gill Sans MT"/>
          <w:sz w:val="20"/>
        </w:rPr>
      </w:pPr>
      <w:r w:rsidRPr="00AF49A3">
        <w:rPr>
          <w:rFonts w:ascii="Gill Sans MT" w:hAnsi="Gill Sans MT"/>
          <w:sz w:val="20"/>
        </w:rPr>
        <w:t>Monthly Record Sheet for Brushtail Possums Taken and Sold</w:t>
      </w:r>
    </w:p>
    <w:p w:rsidR="009708F3" w:rsidRPr="00AF49A3" w:rsidRDefault="009C4506" w:rsidP="00C67109">
      <w:pPr>
        <w:pStyle w:val="Text"/>
        <w:numPr>
          <w:ilvl w:val="0"/>
          <w:numId w:val="27"/>
        </w:numPr>
        <w:tabs>
          <w:tab w:val="left" w:pos="851"/>
        </w:tabs>
        <w:spacing w:after="0"/>
        <w:ind w:right="424"/>
        <w:rPr>
          <w:rFonts w:ascii="Gill Sans MT" w:hAnsi="Gill Sans MT"/>
          <w:sz w:val="20"/>
        </w:rPr>
      </w:pPr>
      <w:r>
        <w:rPr>
          <w:rFonts w:ascii="Gill Sans MT" w:hAnsi="Gill Sans MT"/>
          <w:sz w:val="20"/>
        </w:rPr>
        <w:t>Fauna Dealers permit</w:t>
      </w:r>
    </w:p>
    <w:p w:rsidR="009C4506" w:rsidRDefault="009C4506" w:rsidP="00C67109">
      <w:pPr>
        <w:pStyle w:val="Text"/>
        <w:numPr>
          <w:ilvl w:val="0"/>
          <w:numId w:val="27"/>
        </w:numPr>
        <w:tabs>
          <w:tab w:val="left" w:pos="851"/>
        </w:tabs>
        <w:spacing w:after="0"/>
        <w:ind w:right="424"/>
        <w:rPr>
          <w:rFonts w:ascii="Gill Sans MT" w:hAnsi="Gill Sans MT"/>
          <w:sz w:val="20"/>
        </w:rPr>
      </w:pPr>
      <w:r>
        <w:rPr>
          <w:rFonts w:ascii="Gill Sans MT" w:hAnsi="Gill Sans MT"/>
          <w:sz w:val="20"/>
        </w:rPr>
        <w:t>Fauna Dealer return</w:t>
      </w:r>
    </w:p>
    <w:p w:rsidR="009C4506" w:rsidRDefault="009708F3" w:rsidP="00C67109">
      <w:pPr>
        <w:pStyle w:val="Text"/>
        <w:numPr>
          <w:ilvl w:val="0"/>
          <w:numId w:val="27"/>
        </w:numPr>
        <w:tabs>
          <w:tab w:val="left" w:pos="851"/>
        </w:tabs>
        <w:spacing w:after="0"/>
        <w:ind w:right="424"/>
        <w:rPr>
          <w:rFonts w:ascii="Gill Sans MT" w:hAnsi="Gill Sans MT"/>
          <w:sz w:val="20"/>
        </w:rPr>
      </w:pPr>
      <w:r w:rsidRPr="00AF49A3">
        <w:rPr>
          <w:rFonts w:ascii="Gill Sans MT" w:hAnsi="Gill Sans MT"/>
          <w:sz w:val="20"/>
        </w:rPr>
        <w:t>Spotlight Survey Protocol</w:t>
      </w:r>
    </w:p>
    <w:p w:rsidR="009C4506" w:rsidRDefault="009C4506" w:rsidP="00C67109">
      <w:pPr>
        <w:pStyle w:val="Text"/>
        <w:numPr>
          <w:ilvl w:val="0"/>
          <w:numId w:val="27"/>
        </w:numPr>
        <w:tabs>
          <w:tab w:val="left" w:pos="851"/>
        </w:tabs>
        <w:spacing w:after="0"/>
        <w:ind w:right="424"/>
        <w:rPr>
          <w:rFonts w:ascii="Gill Sans MT" w:hAnsi="Gill Sans MT"/>
          <w:sz w:val="20"/>
        </w:rPr>
      </w:pPr>
      <w:r>
        <w:rPr>
          <w:rFonts w:ascii="Gill Sans MT" w:hAnsi="Gill Sans MT"/>
          <w:sz w:val="20"/>
        </w:rPr>
        <w:t>Code of Practice for field shooting of Brushtail Possums in Tasmania</w:t>
      </w:r>
    </w:p>
    <w:p w:rsidR="009C4506" w:rsidRDefault="009708F3" w:rsidP="00C67109">
      <w:pPr>
        <w:pStyle w:val="Text"/>
        <w:numPr>
          <w:ilvl w:val="0"/>
          <w:numId w:val="27"/>
        </w:numPr>
        <w:tabs>
          <w:tab w:val="left" w:pos="851"/>
        </w:tabs>
        <w:spacing w:after="0"/>
        <w:ind w:right="424"/>
        <w:rPr>
          <w:rFonts w:ascii="Gill Sans MT" w:hAnsi="Gill Sans MT"/>
          <w:sz w:val="20"/>
        </w:rPr>
      </w:pPr>
      <w:r w:rsidRPr="00AF49A3">
        <w:rPr>
          <w:rFonts w:ascii="Gill Sans MT" w:hAnsi="Gill Sans MT"/>
          <w:sz w:val="20"/>
        </w:rPr>
        <w:t>Code of Practice for the Trapping and Destruction of Wallabies and Brushtail Possums in Tasmania for Crop-Protection and Commercial Purposes</w:t>
      </w:r>
    </w:p>
    <w:p w:rsidR="007E74FE" w:rsidRPr="00AF49A3" w:rsidRDefault="007E74FE">
      <w:pPr>
        <w:pStyle w:val="Text"/>
        <w:numPr>
          <w:ilvl w:val="0"/>
          <w:numId w:val="2"/>
        </w:numPr>
        <w:tabs>
          <w:tab w:val="num" w:pos="426"/>
          <w:tab w:val="left" w:pos="851"/>
        </w:tabs>
        <w:spacing w:after="0"/>
        <w:ind w:left="0" w:right="424" w:firstLine="0"/>
        <w:jc w:val="left"/>
        <w:sectPr w:rsidR="007E74FE" w:rsidRPr="00AF49A3">
          <w:headerReference w:type="even" r:id="rId21"/>
          <w:headerReference w:type="default" r:id="rId22"/>
          <w:footerReference w:type="default" r:id="rId23"/>
          <w:headerReference w:type="first" r:id="rId24"/>
          <w:type w:val="oddPage"/>
          <w:pgSz w:w="11906" w:h="16838" w:code="9"/>
          <w:pgMar w:top="953" w:right="1134" w:bottom="1304" w:left="1134" w:header="567" w:footer="482" w:gutter="567"/>
          <w:pgNumType w:fmt="lowerRoman"/>
          <w:cols w:space="720"/>
        </w:sectPr>
      </w:pPr>
    </w:p>
    <w:p w:rsidR="007E74FE" w:rsidRPr="00AF49A3" w:rsidRDefault="000B477C" w:rsidP="00886971">
      <w:pPr>
        <w:pStyle w:val="Heading1"/>
        <w:tabs>
          <w:tab w:val="left" w:pos="851"/>
        </w:tabs>
        <w:spacing w:before="0"/>
        <w:ind w:right="425"/>
        <w:rPr>
          <w:rFonts w:ascii="Gill Sans MT" w:hAnsi="Gill Sans MT" w:cs="Arial"/>
          <w:szCs w:val="28"/>
        </w:rPr>
      </w:pPr>
      <w:bookmarkStart w:id="3" w:name="_Toc52163491"/>
      <w:bookmarkStart w:id="4" w:name="_Ref56847398"/>
      <w:bookmarkStart w:id="5" w:name="_Toc265159829"/>
      <w:r w:rsidRPr="00AF49A3">
        <w:rPr>
          <w:rFonts w:ascii="Gill Sans MT" w:hAnsi="Gill Sans MT" w:cs="Arial"/>
          <w:szCs w:val="28"/>
        </w:rPr>
        <w:t>Introduction</w:t>
      </w:r>
      <w:bookmarkEnd w:id="3"/>
      <w:bookmarkEnd w:id="4"/>
      <w:bookmarkEnd w:id="5"/>
    </w:p>
    <w:p w:rsidR="007E74FE" w:rsidRDefault="000B477C">
      <w:pPr>
        <w:pStyle w:val="Text"/>
        <w:tabs>
          <w:tab w:val="left" w:pos="851"/>
        </w:tabs>
        <w:ind w:right="424"/>
        <w:rPr>
          <w:rFonts w:ascii="Gill Sans MT" w:hAnsi="Gill Sans MT"/>
          <w:i/>
        </w:rPr>
      </w:pPr>
      <w:r w:rsidRPr="00AF49A3">
        <w:rPr>
          <w:rFonts w:ascii="Gill Sans MT" w:hAnsi="Gill Sans MT"/>
        </w:rPr>
        <w:t>This</w:t>
      </w:r>
      <w:r w:rsidR="00B64FA9">
        <w:rPr>
          <w:rFonts w:ascii="Gill Sans MT" w:hAnsi="Gill Sans MT"/>
        </w:rPr>
        <w:t xml:space="preserve"> </w:t>
      </w:r>
      <w:r w:rsidR="00E20222" w:rsidRPr="00E20222">
        <w:rPr>
          <w:rFonts w:ascii="Gill Sans MT" w:hAnsi="Gill Sans MT"/>
          <w:i/>
        </w:rPr>
        <w:t>Management Plan for the Commercial Harvest and Export of Brushtail Possums in Tasmania</w:t>
      </w:r>
      <w:r w:rsidR="00E20222">
        <w:rPr>
          <w:rFonts w:ascii="Gill Sans MT" w:hAnsi="Gill Sans MT"/>
        </w:rPr>
        <w:t xml:space="preserve"> (the Plan) has been</w:t>
      </w:r>
      <w:r w:rsidR="00127801" w:rsidRPr="00AF49A3">
        <w:rPr>
          <w:rFonts w:ascii="Gill Sans MT" w:hAnsi="Gill Sans MT"/>
        </w:rPr>
        <w:t xml:space="preserve"> written to</w:t>
      </w:r>
      <w:r w:rsidRPr="00AF49A3">
        <w:rPr>
          <w:rFonts w:ascii="Gill Sans MT" w:hAnsi="Gill Sans MT"/>
        </w:rPr>
        <w:t xml:space="preserve"> satisfy the requirements of the Commonwealth </w:t>
      </w:r>
      <w:r w:rsidRPr="00AF49A3">
        <w:rPr>
          <w:rFonts w:ascii="Gill Sans MT" w:hAnsi="Gill Sans MT"/>
          <w:i/>
        </w:rPr>
        <w:t xml:space="preserve">Environment Protection and Biodiversity Conservation Act 1999 </w:t>
      </w:r>
      <w:r w:rsidRPr="00AF49A3">
        <w:rPr>
          <w:rFonts w:ascii="Gill Sans MT" w:hAnsi="Gill Sans MT"/>
        </w:rPr>
        <w:t>(the EPBC Act)</w:t>
      </w:r>
      <w:r w:rsidR="00127801" w:rsidRPr="00AF49A3">
        <w:rPr>
          <w:rFonts w:ascii="Gill Sans MT" w:hAnsi="Gill Sans MT"/>
        </w:rPr>
        <w:t xml:space="preserve"> </w:t>
      </w:r>
      <w:r w:rsidR="00615FC4" w:rsidRPr="00AF49A3">
        <w:rPr>
          <w:rFonts w:ascii="Gill Sans MT" w:hAnsi="Gill Sans MT"/>
        </w:rPr>
        <w:t>for the purposes of export</w:t>
      </w:r>
      <w:r w:rsidRPr="00AF49A3">
        <w:rPr>
          <w:rFonts w:ascii="Gill Sans MT" w:hAnsi="Gill Sans MT"/>
        </w:rPr>
        <w:t xml:space="preserve">. </w:t>
      </w:r>
      <w:r w:rsidR="00E20222">
        <w:rPr>
          <w:rFonts w:ascii="Gill Sans MT" w:hAnsi="Gill Sans MT"/>
        </w:rPr>
        <w:t>It is for the period July 2015 – June 2020.</w:t>
      </w:r>
    </w:p>
    <w:p w:rsidR="00FE2520" w:rsidRPr="00AF49A3" w:rsidRDefault="00E20222">
      <w:pPr>
        <w:pStyle w:val="Text"/>
        <w:tabs>
          <w:tab w:val="left" w:pos="851"/>
        </w:tabs>
        <w:ind w:right="424"/>
        <w:rPr>
          <w:rFonts w:ascii="Gill Sans MT" w:hAnsi="Gill Sans MT"/>
          <w:i/>
        </w:rPr>
      </w:pPr>
      <w:r>
        <w:rPr>
          <w:rFonts w:ascii="Gill Sans MT" w:hAnsi="Gill Sans MT"/>
        </w:rPr>
        <w:t>This Plan is a revised version</w:t>
      </w:r>
      <w:r w:rsidR="00FE2520" w:rsidRPr="00FE2520">
        <w:rPr>
          <w:rFonts w:ascii="Gill Sans MT" w:hAnsi="Gill Sans MT"/>
        </w:rPr>
        <w:t xml:space="preserve"> of the</w:t>
      </w:r>
      <w:r w:rsidR="00FE2520">
        <w:rPr>
          <w:rFonts w:ascii="Gill Sans MT" w:hAnsi="Gill Sans MT"/>
          <w:i/>
        </w:rPr>
        <w:t xml:space="preserve"> Management Plan for the Commercial Harvest and Export of Brushtail Possums in Tasmania</w:t>
      </w:r>
      <w:r>
        <w:rPr>
          <w:rFonts w:ascii="Gill Sans MT" w:hAnsi="Gill Sans MT"/>
          <w:i/>
        </w:rPr>
        <w:t xml:space="preserve"> 2010-2015, </w:t>
      </w:r>
      <w:r w:rsidRPr="00E20222">
        <w:rPr>
          <w:rFonts w:ascii="Gill Sans MT" w:hAnsi="Gill Sans MT"/>
        </w:rPr>
        <w:t>which was reviewed</w:t>
      </w:r>
      <w:r w:rsidR="00FE2520" w:rsidRPr="00FE2520">
        <w:rPr>
          <w:rFonts w:ascii="Gill Sans MT" w:hAnsi="Gill Sans MT"/>
        </w:rPr>
        <w:t xml:space="preserve"> in 2014/15.</w:t>
      </w:r>
    </w:p>
    <w:p w:rsidR="007E74FE" w:rsidRDefault="00FE2520">
      <w:pPr>
        <w:pStyle w:val="Text"/>
        <w:tabs>
          <w:tab w:val="left" w:pos="851"/>
        </w:tabs>
        <w:ind w:right="424"/>
        <w:rPr>
          <w:rFonts w:ascii="Gill Sans MT" w:hAnsi="Gill Sans MT"/>
        </w:rPr>
      </w:pPr>
      <w:r>
        <w:rPr>
          <w:rFonts w:ascii="Gill Sans MT" w:hAnsi="Gill Sans MT"/>
        </w:rPr>
        <w:t>The Plan includes trigger points, management responses</w:t>
      </w:r>
      <w:r w:rsidR="008F4C0D">
        <w:rPr>
          <w:rFonts w:ascii="Gill Sans MT" w:hAnsi="Gill Sans MT"/>
        </w:rPr>
        <w:t>,</w:t>
      </w:r>
      <w:r>
        <w:rPr>
          <w:rFonts w:ascii="Gill Sans MT" w:hAnsi="Gill Sans MT"/>
        </w:rPr>
        <w:t xml:space="preserve"> monitoring requirements and </w:t>
      </w:r>
      <w:r w:rsidR="008F4C0D">
        <w:rPr>
          <w:rFonts w:ascii="Gill Sans MT" w:hAnsi="Gill Sans MT"/>
        </w:rPr>
        <w:t xml:space="preserve">prescriptions for setting </w:t>
      </w:r>
      <w:r w:rsidR="00A80D49">
        <w:rPr>
          <w:rFonts w:ascii="Gill Sans MT" w:hAnsi="Gill Sans MT"/>
        </w:rPr>
        <w:t xml:space="preserve">regional </w:t>
      </w:r>
      <w:r>
        <w:rPr>
          <w:rFonts w:ascii="Gill Sans MT" w:hAnsi="Gill Sans MT"/>
        </w:rPr>
        <w:t>quotas</w:t>
      </w:r>
      <w:r w:rsidR="00A80D49">
        <w:rPr>
          <w:rFonts w:ascii="Gill Sans MT" w:hAnsi="Gill Sans MT"/>
        </w:rPr>
        <w:t>.</w:t>
      </w:r>
      <w:r>
        <w:rPr>
          <w:rFonts w:ascii="Gill Sans MT" w:hAnsi="Gill Sans MT"/>
        </w:rPr>
        <w:t xml:space="preserve"> </w:t>
      </w:r>
      <w:r w:rsidR="00A80D49">
        <w:rPr>
          <w:rFonts w:ascii="Gill Sans MT" w:hAnsi="Gill Sans MT"/>
        </w:rPr>
        <w:t>Five broad regional areas were delineated (</w:t>
      </w:r>
      <w:fldSimple w:instr=" REF _Ref174283104 \h  \* MERGEFORMAT ">
        <w:r w:rsidR="000B5816" w:rsidRPr="00AF49A3">
          <w:rPr>
            <w:rFonts w:ascii="Gill Sans MT" w:hAnsi="Gill Sans MT"/>
            <w:sz w:val="22"/>
            <w:szCs w:val="22"/>
          </w:rPr>
          <w:t xml:space="preserve">Figure </w:t>
        </w:r>
        <w:r w:rsidR="000B5816">
          <w:rPr>
            <w:rFonts w:ascii="Gill Sans MT" w:hAnsi="Gill Sans MT"/>
            <w:noProof/>
            <w:sz w:val="22"/>
            <w:szCs w:val="22"/>
          </w:rPr>
          <w:t>1</w:t>
        </w:r>
      </w:fldSimple>
      <w:r w:rsidR="00A80D49">
        <w:rPr>
          <w:rFonts w:ascii="Gill Sans MT" w:hAnsi="Gill Sans MT"/>
        </w:rPr>
        <w:t>)</w:t>
      </w:r>
      <w:r w:rsidR="000B477C" w:rsidRPr="00AF49A3">
        <w:rPr>
          <w:rFonts w:ascii="Gill Sans MT" w:hAnsi="Gill Sans MT"/>
        </w:rPr>
        <w:t xml:space="preserve">, </w:t>
      </w:r>
      <w:r w:rsidR="00A80D49">
        <w:rPr>
          <w:rFonts w:ascii="Gill Sans MT" w:hAnsi="Gill Sans MT"/>
        </w:rPr>
        <w:t xml:space="preserve">with </w:t>
      </w:r>
      <w:r w:rsidR="000B477C" w:rsidRPr="00AF49A3">
        <w:rPr>
          <w:rFonts w:ascii="Gill Sans MT" w:hAnsi="Gill Sans MT"/>
        </w:rPr>
        <w:t>the</w:t>
      </w:r>
      <w:r w:rsidR="00A80D49">
        <w:rPr>
          <w:rFonts w:ascii="Gill Sans MT" w:hAnsi="Gill Sans MT"/>
        </w:rPr>
        <w:t>ir</w:t>
      </w:r>
      <w:r w:rsidR="000B477C" w:rsidRPr="00AF49A3">
        <w:rPr>
          <w:rFonts w:ascii="Gill Sans MT" w:hAnsi="Gill Sans MT"/>
        </w:rPr>
        <w:t xml:space="preserve"> boundaries</w:t>
      </w:r>
      <w:r w:rsidR="00A80D49">
        <w:rPr>
          <w:rFonts w:ascii="Gill Sans MT" w:hAnsi="Gill Sans MT"/>
        </w:rPr>
        <w:t xml:space="preserve"> </w:t>
      </w:r>
      <w:r w:rsidR="008F4C0D">
        <w:rPr>
          <w:rFonts w:ascii="Gill Sans MT" w:hAnsi="Gill Sans MT"/>
        </w:rPr>
        <w:t xml:space="preserve">broadly </w:t>
      </w:r>
      <w:r w:rsidR="00A80D49">
        <w:rPr>
          <w:rFonts w:ascii="Gill Sans MT" w:hAnsi="Gill Sans MT"/>
        </w:rPr>
        <w:t>correlating</w:t>
      </w:r>
      <w:r w:rsidR="000B477C" w:rsidRPr="00AF49A3">
        <w:rPr>
          <w:rFonts w:ascii="Gill Sans MT" w:hAnsi="Gill Sans MT"/>
        </w:rPr>
        <w:t xml:space="preserve"> with IBRA bioregion boundaries. </w:t>
      </w:r>
      <w:r w:rsidR="00320840" w:rsidRPr="00AF49A3">
        <w:rPr>
          <w:rFonts w:ascii="Gill Sans MT" w:hAnsi="Gill Sans MT"/>
        </w:rPr>
        <w:t xml:space="preserve"> </w:t>
      </w:r>
    </w:p>
    <w:p w:rsidR="00B823E6" w:rsidRPr="00AF49A3" w:rsidRDefault="00B823E6" w:rsidP="00B823E6">
      <w:pPr>
        <w:pStyle w:val="Text"/>
        <w:tabs>
          <w:tab w:val="left" w:pos="851"/>
        </w:tabs>
        <w:ind w:right="424"/>
        <w:rPr>
          <w:rFonts w:ascii="Gill Sans MT" w:hAnsi="Gill Sans MT"/>
        </w:rPr>
      </w:pPr>
      <w:r>
        <w:rPr>
          <w:rFonts w:ascii="Gill Sans MT" w:hAnsi="Gill Sans MT"/>
        </w:rPr>
        <w:t>Intra-regional boundaries were placed</w:t>
      </w:r>
      <w:r w:rsidRPr="00AF49A3">
        <w:rPr>
          <w:rFonts w:ascii="Gill Sans MT" w:hAnsi="Gill Sans MT"/>
        </w:rPr>
        <w:t xml:space="preserve"> to allow management regions to closely reflect IBRA bioregions while allowing efficient and effective quota management and reporting by including related large take properties within one region rather than dividing them.  This has facilitated more accurate report of take within each region.</w:t>
      </w:r>
      <w:r w:rsidRPr="00B823E6">
        <w:rPr>
          <w:rFonts w:ascii="Gill Sans MT" w:hAnsi="Gill Sans MT"/>
        </w:rPr>
        <w:t xml:space="preserve"> </w:t>
      </w:r>
      <w:r w:rsidRPr="00AF49A3">
        <w:rPr>
          <w:rFonts w:ascii="Gill Sans MT" w:hAnsi="Gill Sans MT"/>
        </w:rPr>
        <w:t>Appendix 1 describes the landscape, land-use history, and historical possum density of each region.</w:t>
      </w:r>
    </w:p>
    <w:p w:rsidR="00B823E6" w:rsidRPr="00AF49A3" w:rsidRDefault="00B823E6">
      <w:pPr>
        <w:pStyle w:val="Text"/>
        <w:tabs>
          <w:tab w:val="left" w:pos="851"/>
        </w:tabs>
        <w:ind w:right="424"/>
        <w:rPr>
          <w:rFonts w:ascii="Gill Sans MT" w:hAnsi="Gill Sans MT"/>
        </w:rPr>
      </w:pPr>
    </w:p>
    <w:p w:rsidR="007E74FE" w:rsidRPr="00AF49A3" w:rsidRDefault="00615FC4">
      <w:pPr>
        <w:pStyle w:val="Text"/>
        <w:keepNext/>
        <w:tabs>
          <w:tab w:val="left" w:pos="851"/>
        </w:tabs>
        <w:ind w:right="424"/>
        <w:jc w:val="center"/>
      </w:pPr>
      <w:r w:rsidRPr="00AF49A3">
        <w:rPr>
          <w:noProof/>
          <w:lang w:eastAsia="en-AU"/>
        </w:rPr>
        <w:pict>
          <v:shape id="_x0000_s1031" type="#_x0000_t202" style="position:absolute;left:0;text-align:left;margin-left:193.9pt;margin-top:111.35pt;width:35.25pt;height:28.5pt;z-index:251650560" filled="f" stroked="f">
            <v:textbox style="mso-next-textbox:#_x0000_s1031">
              <w:txbxContent>
                <w:p w:rsidR="00056494" w:rsidRDefault="00056494">
                  <w:pPr>
                    <w:rPr>
                      <w:rFonts w:ascii="Arial" w:hAnsi="Arial" w:cs="Arial"/>
                      <w:b/>
                    </w:rPr>
                  </w:pPr>
                  <w:r>
                    <w:rPr>
                      <w:rFonts w:ascii="Arial" w:hAnsi="Arial" w:cs="Arial"/>
                      <w:b/>
                    </w:rPr>
                    <w:t>NW</w:t>
                  </w:r>
                </w:p>
              </w:txbxContent>
            </v:textbox>
          </v:shape>
        </w:pict>
      </w:r>
      <w:r w:rsidRPr="00AF49A3">
        <w:rPr>
          <w:noProof/>
          <w:lang w:eastAsia="en-AU"/>
        </w:rPr>
        <w:pict>
          <v:shape id="_x0000_s1028" type="#_x0000_t202" style="position:absolute;left:0;text-align:left;margin-left:267.55pt;margin-top:179.45pt;width:35.25pt;height:28.5pt;z-index:251651584" filled="f" stroked="f">
            <v:textbox style="mso-next-textbox:#_x0000_s1028">
              <w:txbxContent>
                <w:p w:rsidR="00056494" w:rsidRDefault="00056494">
                  <w:pPr>
                    <w:rPr>
                      <w:rFonts w:ascii="Arial" w:hAnsi="Arial" w:cs="Arial"/>
                      <w:b/>
                    </w:rPr>
                  </w:pPr>
                  <w:r>
                    <w:rPr>
                      <w:rFonts w:ascii="Arial" w:hAnsi="Arial" w:cs="Arial"/>
                      <w:b/>
                    </w:rPr>
                    <w:t>SE</w:t>
                  </w:r>
                </w:p>
              </w:txbxContent>
            </v:textbox>
          </v:shape>
        </w:pict>
      </w:r>
      <w:r w:rsidR="007E1907" w:rsidRPr="00AF49A3">
        <w:rPr>
          <w:noProof/>
          <w:lang w:eastAsia="en-AU"/>
        </w:rPr>
        <w:pict>
          <v:shape id="_x0000_s1027" type="#_x0000_t202" style="position:absolute;left:0;text-align:left;margin-left:193.05pt;margin-top:191.1pt;width:35.25pt;height:28.5pt;z-index:251649536" filled="f" stroked="f">
            <v:textbox style="mso-next-textbox:#_x0000_s1027">
              <w:txbxContent>
                <w:p w:rsidR="00056494" w:rsidRDefault="00056494">
                  <w:pPr>
                    <w:rPr>
                      <w:rFonts w:ascii="Arial" w:hAnsi="Arial" w:cs="Arial"/>
                      <w:b/>
                      <w:color w:val="FFFFFF"/>
                    </w:rPr>
                  </w:pPr>
                  <w:r>
                    <w:rPr>
                      <w:rFonts w:ascii="Arial" w:hAnsi="Arial" w:cs="Arial"/>
                      <w:b/>
                      <w:color w:val="FFFFFF"/>
                    </w:rPr>
                    <w:t>SW</w:t>
                  </w:r>
                </w:p>
              </w:txbxContent>
            </v:textbox>
          </v:shape>
        </w:pict>
      </w:r>
      <w:r w:rsidR="007E1907" w:rsidRPr="00AF49A3">
        <w:rPr>
          <w:noProof/>
          <w:lang w:eastAsia="en-AU"/>
        </w:rPr>
        <w:pict>
          <v:shape id="_x0000_s1029" type="#_x0000_t202" style="position:absolute;left:0;text-align:left;margin-left:232.3pt;margin-top:150.95pt;width:35.25pt;height:28.5pt;z-index:251652608" filled="f" stroked="f">
            <v:textbox style="mso-next-textbox:#_x0000_s1029">
              <w:txbxContent>
                <w:p w:rsidR="00056494" w:rsidRDefault="00056494">
                  <w:pPr>
                    <w:rPr>
                      <w:rFonts w:ascii="Arial" w:hAnsi="Arial" w:cs="Arial"/>
                      <w:b/>
                    </w:rPr>
                  </w:pPr>
                  <w:r>
                    <w:rPr>
                      <w:rFonts w:ascii="Arial" w:hAnsi="Arial" w:cs="Arial"/>
                      <w:b/>
                    </w:rPr>
                    <w:t>C</w:t>
                  </w:r>
                </w:p>
              </w:txbxContent>
            </v:textbox>
          </v:shape>
        </w:pict>
      </w:r>
      <w:r w:rsidR="007E1907" w:rsidRPr="00AF49A3">
        <w:rPr>
          <w:noProof/>
          <w:lang w:eastAsia="en-AU"/>
        </w:rPr>
        <w:pict>
          <v:shape id="_x0000_s1030" type="#_x0000_t202" style="position:absolute;left:0;text-align:left;margin-left:274.7pt;margin-top:118.2pt;width:35.25pt;height:28.5pt;z-index:251653632" filled="f" stroked="f">
            <v:textbox style="mso-next-textbox:#_x0000_s1030">
              <w:txbxContent>
                <w:p w:rsidR="00056494" w:rsidRDefault="00056494">
                  <w:pPr>
                    <w:rPr>
                      <w:rFonts w:ascii="Arial" w:hAnsi="Arial" w:cs="Arial"/>
                      <w:b/>
                    </w:rPr>
                  </w:pPr>
                  <w:r>
                    <w:rPr>
                      <w:rFonts w:ascii="Arial" w:hAnsi="Arial" w:cs="Arial"/>
                      <w:b/>
                    </w:rPr>
                    <w:t>NE</w:t>
                  </w:r>
                </w:p>
              </w:txbxContent>
            </v:textbox>
          </v:shape>
        </w:pict>
      </w:r>
      <w:r w:rsidR="00A41B8C">
        <w:rPr>
          <w:noProof/>
          <w:lang w:eastAsia="en-AU"/>
        </w:rPr>
        <w:drawing>
          <wp:inline distT="0" distB="0" distL="0" distR="0">
            <wp:extent cx="2971800" cy="33909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srcRect/>
                    <a:stretch>
                      <a:fillRect/>
                    </a:stretch>
                  </pic:blipFill>
                  <pic:spPr bwMode="auto">
                    <a:xfrm>
                      <a:off x="0" y="0"/>
                      <a:ext cx="2971800" cy="3390900"/>
                    </a:xfrm>
                    <a:prstGeom prst="rect">
                      <a:avLst/>
                    </a:prstGeom>
                    <a:noFill/>
                    <a:ln w="9525">
                      <a:noFill/>
                      <a:miter lim="800000"/>
                      <a:headEnd/>
                      <a:tailEnd/>
                    </a:ln>
                  </pic:spPr>
                </pic:pic>
              </a:graphicData>
            </a:graphic>
          </wp:inline>
        </w:drawing>
      </w:r>
    </w:p>
    <w:p w:rsidR="007E74FE" w:rsidRPr="00AF49A3" w:rsidRDefault="000B477C">
      <w:pPr>
        <w:pStyle w:val="Caption"/>
        <w:tabs>
          <w:tab w:val="left" w:pos="851"/>
        </w:tabs>
        <w:ind w:right="424"/>
        <w:rPr>
          <w:rFonts w:ascii="Gill Sans MT" w:hAnsi="Gill Sans MT"/>
          <w:b w:val="0"/>
          <w:sz w:val="22"/>
          <w:szCs w:val="22"/>
        </w:rPr>
      </w:pPr>
      <w:bookmarkStart w:id="6" w:name="_Ref174283104"/>
      <w:r w:rsidRPr="00AF49A3">
        <w:rPr>
          <w:rFonts w:ascii="Gill Sans MT" w:hAnsi="Gill Sans MT"/>
          <w:sz w:val="22"/>
          <w:szCs w:val="22"/>
        </w:rPr>
        <w:t xml:space="preserve">Figure </w:t>
      </w:r>
      <w:r w:rsidR="007E1907" w:rsidRPr="00AF49A3">
        <w:rPr>
          <w:rFonts w:ascii="Gill Sans MT" w:hAnsi="Gill Sans MT"/>
          <w:sz w:val="22"/>
          <w:szCs w:val="22"/>
        </w:rPr>
        <w:fldChar w:fldCharType="begin"/>
      </w:r>
      <w:r w:rsidRPr="00AF49A3">
        <w:rPr>
          <w:rFonts w:ascii="Gill Sans MT" w:hAnsi="Gill Sans MT"/>
          <w:sz w:val="22"/>
          <w:szCs w:val="22"/>
        </w:rPr>
        <w:instrText xml:space="preserve"> SEQ Figure \* ARABIC </w:instrText>
      </w:r>
      <w:r w:rsidR="007E1907" w:rsidRPr="00AF49A3">
        <w:rPr>
          <w:rFonts w:ascii="Gill Sans MT" w:hAnsi="Gill Sans MT"/>
          <w:sz w:val="22"/>
          <w:szCs w:val="22"/>
        </w:rPr>
        <w:fldChar w:fldCharType="separate"/>
      </w:r>
      <w:r w:rsidR="000B5816">
        <w:rPr>
          <w:rFonts w:ascii="Gill Sans MT" w:hAnsi="Gill Sans MT"/>
          <w:noProof/>
          <w:sz w:val="22"/>
          <w:szCs w:val="22"/>
        </w:rPr>
        <w:t>1</w:t>
      </w:r>
      <w:r w:rsidR="007E1907" w:rsidRPr="00AF49A3">
        <w:rPr>
          <w:rFonts w:ascii="Gill Sans MT" w:hAnsi="Gill Sans MT"/>
          <w:sz w:val="22"/>
          <w:szCs w:val="22"/>
        </w:rPr>
        <w:fldChar w:fldCharType="end"/>
      </w:r>
      <w:bookmarkEnd w:id="6"/>
      <w:r w:rsidRPr="00AF49A3">
        <w:rPr>
          <w:rFonts w:ascii="Gill Sans MT" w:hAnsi="Gill Sans MT"/>
          <w:sz w:val="22"/>
          <w:szCs w:val="22"/>
        </w:rPr>
        <w:t xml:space="preserve">:  Correlation of Interim Biogeographic Regionalisation of Australia (IBRA) Bioregions (colour) and Regional Plan Areas (black boundaries).  </w:t>
      </w:r>
      <w:r w:rsidRPr="00AF49A3">
        <w:rPr>
          <w:rFonts w:ascii="Gill Sans MT" w:hAnsi="Gill Sans MT"/>
          <w:b w:val="0"/>
          <w:sz w:val="20"/>
        </w:rPr>
        <w:t>C: Central Region, NW: North West Region, NE: North East Region, SW: South West Region, SE: South East Region.</w:t>
      </w:r>
    </w:p>
    <w:p w:rsidR="007E74FE" w:rsidRPr="00AF49A3" w:rsidRDefault="000B477C">
      <w:pPr>
        <w:pStyle w:val="Text"/>
        <w:tabs>
          <w:tab w:val="left" w:pos="851"/>
        </w:tabs>
        <w:ind w:right="424"/>
        <w:rPr>
          <w:rFonts w:ascii="Gill Sans MT" w:hAnsi="Gill Sans MT"/>
        </w:rPr>
      </w:pPr>
      <w:r w:rsidRPr="00AF49A3">
        <w:rPr>
          <w:rFonts w:ascii="Gill Sans MT" w:hAnsi="Gill Sans MT"/>
        </w:rPr>
        <w:t xml:space="preserve">Although this management plan is limited to the commercial harvest </w:t>
      </w:r>
      <w:r w:rsidRPr="006F0257">
        <w:rPr>
          <w:rFonts w:ascii="Gill Sans MT" w:hAnsi="Gill Sans MT"/>
        </w:rPr>
        <w:t xml:space="preserve">it takes into account the impact of the non-commercial </w:t>
      </w:r>
      <w:r w:rsidR="008F4C0D">
        <w:rPr>
          <w:rFonts w:ascii="Gill Sans MT" w:hAnsi="Gill Sans MT"/>
        </w:rPr>
        <w:t>take</w:t>
      </w:r>
      <w:r w:rsidR="008F4C0D" w:rsidRPr="006F0257">
        <w:rPr>
          <w:rFonts w:ascii="Gill Sans MT" w:hAnsi="Gill Sans MT"/>
        </w:rPr>
        <w:t xml:space="preserve"> </w:t>
      </w:r>
      <w:r w:rsidRPr="006F0257">
        <w:rPr>
          <w:rFonts w:ascii="Gill Sans MT" w:hAnsi="Gill Sans MT"/>
        </w:rPr>
        <w:t xml:space="preserve">on a sustainable commercial </w:t>
      </w:r>
      <w:r w:rsidR="008F4C0D">
        <w:rPr>
          <w:rFonts w:ascii="Gill Sans MT" w:hAnsi="Gill Sans MT"/>
        </w:rPr>
        <w:t>harvest</w:t>
      </w:r>
      <w:r w:rsidRPr="00AF49A3">
        <w:rPr>
          <w:rFonts w:ascii="Gill Sans MT" w:hAnsi="Gill Sans MT"/>
        </w:rPr>
        <w:t xml:space="preserve">.  </w:t>
      </w:r>
      <w:r w:rsidR="00433304">
        <w:rPr>
          <w:rFonts w:ascii="Gill Sans MT" w:hAnsi="Gill Sans MT"/>
        </w:rPr>
        <w:t xml:space="preserve">DPIPWE has historically experienced significant delays in its ability to report on the non-commercial </w:t>
      </w:r>
      <w:r w:rsidR="008F4C0D">
        <w:rPr>
          <w:rFonts w:ascii="Gill Sans MT" w:hAnsi="Gill Sans MT"/>
        </w:rPr>
        <w:t>take</w:t>
      </w:r>
      <w:r w:rsidR="008F4C0D" w:rsidRPr="006551C1">
        <w:rPr>
          <w:rFonts w:ascii="Gill Sans MT" w:hAnsi="Gill Sans MT"/>
        </w:rPr>
        <w:t xml:space="preserve"> </w:t>
      </w:r>
      <w:r w:rsidRPr="006551C1">
        <w:rPr>
          <w:rFonts w:ascii="Gill Sans MT" w:hAnsi="Gill Sans MT"/>
        </w:rPr>
        <w:t>(see section 6.1</w:t>
      </w:r>
      <w:r w:rsidR="006F0257" w:rsidRPr="00FC2287">
        <w:rPr>
          <w:rFonts w:ascii="Gill Sans MT" w:hAnsi="Gill Sans MT"/>
        </w:rPr>
        <w:t>)</w:t>
      </w:r>
      <w:r w:rsidRPr="00FC2287">
        <w:rPr>
          <w:rFonts w:ascii="Gill Sans MT" w:hAnsi="Gill Sans MT"/>
        </w:rPr>
        <w:t xml:space="preserve">.  The inability to track the non-commercial </w:t>
      </w:r>
      <w:r w:rsidR="008F4C0D">
        <w:rPr>
          <w:rFonts w:ascii="Gill Sans MT" w:hAnsi="Gill Sans MT"/>
        </w:rPr>
        <w:t>take</w:t>
      </w:r>
      <w:r w:rsidR="008F4C0D" w:rsidRPr="00FC2287">
        <w:rPr>
          <w:rFonts w:ascii="Gill Sans MT" w:hAnsi="Gill Sans MT"/>
        </w:rPr>
        <w:t xml:space="preserve"> </w:t>
      </w:r>
      <w:r w:rsidRPr="00FC2287">
        <w:rPr>
          <w:rFonts w:ascii="Gill Sans MT" w:hAnsi="Gill Sans MT"/>
        </w:rPr>
        <w:t xml:space="preserve">on a timely basis has been taken into account through the setting of conservative quotas (see section </w:t>
      </w:r>
      <w:r w:rsidR="00F61EDB" w:rsidRPr="00FC2287">
        <w:rPr>
          <w:rFonts w:ascii="Gill Sans MT" w:hAnsi="Gill Sans MT"/>
        </w:rPr>
        <w:t>7</w:t>
      </w:r>
      <w:r w:rsidRPr="00FC2287">
        <w:rPr>
          <w:rFonts w:ascii="Gill Sans MT" w:hAnsi="Gill Sans MT"/>
        </w:rPr>
        <w:t>)</w:t>
      </w:r>
      <w:r w:rsidR="006551C1" w:rsidRPr="006551C1">
        <w:rPr>
          <w:rFonts w:ascii="Gill Sans MT" w:hAnsi="Gill Sans MT"/>
        </w:rPr>
        <w:t>.</w:t>
      </w:r>
      <w:r w:rsidR="00D21829" w:rsidRPr="006551C1">
        <w:rPr>
          <w:rFonts w:ascii="Gill Sans MT" w:hAnsi="Gill Sans MT"/>
        </w:rPr>
        <w:t xml:space="preserve"> </w:t>
      </w:r>
      <w:r w:rsidR="006551C1" w:rsidRPr="006551C1">
        <w:rPr>
          <w:rFonts w:ascii="Gill Sans MT" w:hAnsi="Gill Sans MT"/>
        </w:rPr>
        <w:t xml:space="preserve"> </w:t>
      </w:r>
    </w:p>
    <w:p w:rsidR="007E74FE" w:rsidRPr="00AF49A3" w:rsidRDefault="000B477C">
      <w:pPr>
        <w:pStyle w:val="Text"/>
        <w:tabs>
          <w:tab w:val="left" w:pos="851"/>
        </w:tabs>
        <w:ind w:right="424"/>
        <w:rPr>
          <w:rFonts w:ascii="Gill Sans MT" w:hAnsi="Gill Sans MT"/>
        </w:rPr>
      </w:pPr>
      <w:r w:rsidRPr="00AF49A3">
        <w:rPr>
          <w:rFonts w:ascii="Gill Sans MT" w:hAnsi="Gill Sans MT"/>
        </w:rPr>
        <w:t>This management plan applies to the common brushtail possum (</w:t>
      </w:r>
      <w:r w:rsidRPr="00AF49A3">
        <w:rPr>
          <w:rFonts w:ascii="Gill Sans MT" w:hAnsi="Gill Sans MT"/>
          <w:i/>
        </w:rPr>
        <w:t>Trichosurus vulpecula</w:t>
      </w:r>
      <w:r w:rsidRPr="00AF49A3">
        <w:rPr>
          <w:rFonts w:ascii="Gill Sans MT" w:hAnsi="Gill Sans MT"/>
        </w:rPr>
        <w:t xml:space="preserve">) in the state of Tasmania. The species is an arboreal marsupial that occurs widely over much of Australia.  It is abundant and widespread throughout Tasmania, including the larger offshore islands.  The highest </w:t>
      </w:r>
      <w:r w:rsidR="00D21829" w:rsidRPr="00AF49A3">
        <w:rPr>
          <w:rFonts w:ascii="Gill Sans MT" w:hAnsi="Gill Sans MT"/>
        </w:rPr>
        <w:t xml:space="preserve">possum </w:t>
      </w:r>
      <w:r w:rsidRPr="00AF49A3">
        <w:rPr>
          <w:rFonts w:ascii="Gill Sans MT" w:hAnsi="Gill Sans MT"/>
        </w:rPr>
        <w:t xml:space="preserve">densities are found in bush habitats adjacent to cleared pasture and crops. </w:t>
      </w:r>
    </w:p>
    <w:p w:rsidR="007E74FE" w:rsidRPr="00AF49A3" w:rsidRDefault="000B477C">
      <w:pPr>
        <w:pStyle w:val="Text"/>
        <w:tabs>
          <w:tab w:val="left" w:pos="851"/>
        </w:tabs>
        <w:ind w:right="424"/>
        <w:rPr>
          <w:rFonts w:ascii="Gill Sans MT" w:hAnsi="Gill Sans MT"/>
        </w:rPr>
      </w:pPr>
      <w:r w:rsidRPr="00AF49A3">
        <w:rPr>
          <w:rFonts w:ascii="Gill Sans MT" w:hAnsi="Gill Sans MT"/>
        </w:rPr>
        <w:t xml:space="preserve">Changes to the Tasmanian environment resulting from European settlement, in </w:t>
      </w:r>
      <w:r w:rsidR="00BD76B2" w:rsidRPr="00AF49A3">
        <w:rPr>
          <w:rFonts w:ascii="Gill Sans MT" w:hAnsi="Gill Sans MT"/>
        </w:rPr>
        <w:t>particular the clearing</w:t>
      </w:r>
      <w:r w:rsidRPr="00AF49A3">
        <w:rPr>
          <w:rFonts w:ascii="Gill Sans MT" w:hAnsi="Gill Sans MT"/>
        </w:rPr>
        <w:t xml:space="preserve"> of native vegetation for agri</w:t>
      </w:r>
      <w:r w:rsidR="00BD76B2" w:rsidRPr="00AF49A3">
        <w:rPr>
          <w:rFonts w:ascii="Gill Sans MT" w:hAnsi="Gill Sans MT"/>
        </w:rPr>
        <w:t>culture</w:t>
      </w:r>
      <w:r w:rsidRPr="00AF49A3">
        <w:rPr>
          <w:rFonts w:ascii="Gill Sans MT" w:hAnsi="Gill Sans MT"/>
        </w:rPr>
        <w:t xml:space="preserve"> and the </w:t>
      </w:r>
      <w:r w:rsidR="00BD76B2" w:rsidRPr="00AF49A3">
        <w:rPr>
          <w:rFonts w:ascii="Gill Sans MT" w:hAnsi="Gill Sans MT"/>
        </w:rPr>
        <w:t>subsequent</w:t>
      </w:r>
      <w:r w:rsidRPr="00AF49A3">
        <w:rPr>
          <w:rFonts w:ascii="Gill Sans MT" w:hAnsi="Gill Sans MT"/>
        </w:rPr>
        <w:t xml:space="preserve"> mosaic of bush, pastures and crops, has resulted in possum populations increasi</w:t>
      </w:r>
      <w:r w:rsidR="00BD76B2" w:rsidRPr="00AF49A3">
        <w:rPr>
          <w:rFonts w:ascii="Gill Sans MT" w:hAnsi="Gill Sans MT"/>
        </w:rPr>
        <w:t>ng to levels where their</w:t>
      </w:r>
      <w:r w:rsidRPr="00AF49A3">
        <w:rPr>
          <w:rFonts w:ascii="Gill Sans MT" w:hAnsi="Gill Sans MT"/>
        </w:rPr>
        <w:t xml:space="preserve"> impacts on agricultural production and the environment need to be controlled. </w:t>
      </w:r>
    </w:p>
    <w:p w:rsidR="007E74FE" w:rsidRPr="00AF49A3" w:rsidRDefault="000B477C">
      <w:pPr>
        <w:pStyle w:val="Text"/>
        <w:tabs>
          <w:tab w:val="left" w:pos="851"/>
        </w:tabs>
        <w:ind w:right="424"/>
        <w:rPr>
          <w:rFonts w:ascii="Gill Sans MT" w:hAnsi="Gill Sans MT"/>
        </w:rPr>
      </w:pPr>
      <w:r w:rsidRPr="00FC2287">
        <w:rPr>
          <w:rFonts w:ascii="Gill Sans MT" w:hAnsi="Gill Sans MT"/>
        </w:rPr>
        <w:t xml:space="preserve">Under Schedule 4 of the </w:t>
      </w:r>
      <w:r w:rsidRPr="00FC2287">
        <w:rPr>
          <w:rFonts w:ascii="Gill Sans MT" w:hAnsi="Gill Sans MT"/>
          <w:i/>
        </w:rPr>
        <w:t xml:space="preserve">Wildlife </w:t>
      </w:r>
      <w:r w:rsidR="008F4C0D">
        <w:rPr>
          <w:rFonts w:ascii="Gill Sans MT" w:hAnsi="Gill Sans MT"/>
          <w:i/>
        </w:rPr>
        <w:t>(General)</w:t>
      </w:r>
      <w:r w:rsidR="00262C18">
        <w:rPr>
          <w:rFonts w:ascii="Gill Sans MT" w:hAnsi="Gill Sans MT"/>
          <w:i/>
        </w:rPr>
        <w:t xml:space="preserve"> </w:t>
      </w:r>
      <w:r w:rsidRPr="00FC2287">
        <w:rPr>
          <w:rFonts w:ascii="Gill Sans MT" w:hAnsi="Gill Sans MT"/>
          <w:i/>
        </w:rPr>
        <w:t xml:space="preserve">Regulations </w:t>
      </w:r>
      <w:r w:rsidR="008F4C0D">
        <w:rPr>
          <w:rFonts w:ascii="Gill Sans MT" w:hAnsi="Gill Sans MT"/>
          <w:i/>
        </w:rPr>
        <w:t>2010</w:t>
      </w:r>
      <w:r w:rsidR="008F4C0D" w:rsidRPr="00FC2287">
        <w:rPr>
          <w:rFonts w:ascii="Gill Sans MT" w:hAnsi="Gill Sans MT"/>
          <w:i/>
        </w:rPr>
        <w:t xml:space="preserve"> </w:t>
      </w:r>
      <w:r w:rsidRPr="00FC2287">
        <w:rPr>
          <w:rFonts w:ascii="Gill Sans MT" w:hAnsi="Gill Sans MT"/>
        </w:rPr>
        <w:t xml:space="preserve">of the </w:t>
      </w:r>
      <w:r w:rsidRPr="00FC2287">
        <w:rPr>
          <w:rFonts w:ascii="Gill Sans MT" w:hAnsi="Gill Sans MT"/>
          <w:i/>
        </w:rPr>
        <w:t>Nature Conservation Act 2002,</w:t>
      </w:r>
      <w:r w:rsidRPr="00FC2287">
        <w:rPr>
          <w:rFonts w:ascii="Gill Sans MT" w:hAnsi="Gill Sans MT"/>
        </w:rPr>
        <w:t xml:space="preserve"> the brushtail possum is </w:t>
      </w:r>
      <w:r w:rsidR="00C52C86">
        <w:rPr>
          <w:rFonts w:ascii="Gill Sans MT" w:hAnsi="Gill Sans MT"/>
        </w:rPr>
        <w:t>prescribed</w:t>
      </w:r>
      <w:r w:rsidR="00C52C86" w:rsidRPr="00FC2287">
        <w:rPr>
          <w:rFonts w:ascii="Gill Sans MT" w:hAnsi="Gill Sans MT"/>
        </w:rPr>
        <w:t xml:space="preserve"> </w:t>
      </w:r>
      <w:r w:rsidRPr="00FC2287">
        <w:rPr>
          <w:rFonts w:ascii="Gill Sans MT" w:hAnsi="Gill Sans MT"/>
        </w:rPr>
        <w:t xml:space="preserve">as partly protected wildlife, and as such may be subject to a declared open season during which they may be </w:t>
      </w:r>
      <w:r w:rsidR="00D21829" w:rsidRPr="00FC2287">
        <w:rPr>
          <w:rFonts w:ascii="Gill Sans MT" w:hAnsi="Gill Sans MT"/>
        </w:rPr>
        <w:t>taken by licensed hunters. The R</w:t>
      </w:r>
      <w:r w:rsidRPr="00FC2287">
        <w:rPr>
          <w:rFonts w:ascii="Gill Sans MT" w:hAnsi="Gill Sans MT"/>
        </w:rPr>
        <w:t>egulations also allow this species to be taken under permit for crop protection purposes</w:t>
      </w:r>
      <w:r w:rsidRPr="00AF49A3">
        <w:rPr>
          <w:rFonts w:ascii="Gill Sans MT" w:hAnsi="Gill Sans MT"/>
        </w:rPr>
        <w:t>.  The skins and meat of this</w:t>
      </w:r>
      <w:r w:rsidRPr="00AF49A3">
        <w:rPr>
          <w:rFonts w:ascii="Gill Sans MT" w:hAnsi="Gill Sans MT"/>
          <w:color w:val="FF0000"/>
        </w:rPr>
        <w:t xml:space="preserve"> </w:t>
      </w:r>
      <w:r w:rsidRPr="00AF49A3">
        <w:rPr>
          <w:rFonts w:ascii="Gill Sans MT" w:hAnsi="Gill Sans MT"/>
        </w:rPr>
        <w:t xml:space="preserve">species may be </w:t>
      </w:r>
      <w:r w:rsidR="008F4C0D">
        <w:rPr>
          <w:rFonts w:ascii="Gill Sans MT" w:hAnsi="Gill Sans MT"/>
        </w:rPr>
        <w:t xml:space="preserve">permitted to be </w:t>
      </w:r>
      <w:r w:rsidRPr="00AF49A3">
        <w:rPr>
          <w:rFonts w:ascii="Gill Sans MT" w:hAnsi="Gill Sans MT"/>
        </w:rPr>
        <w:t>traded commercially.</w:t>
      </w:r>
    </w:p>
    <w:p w:rsidR="00255879" w:rsidRDefault="000B477C">
      <w:pPr>
        <w:pStyle w:val="Text"/>
        <w:tabs>
          <w:tab w:val="left" w:pos="851"/>
        </w:tabs>
        <w:ind w:right="424"/>
        <w:rPr>
          <w:rFonts w:ascii="Gill Sans MT" w:hAnsi="Gill Sans MT"/>
        </w:rPr>
      </w:pPr>
      <w:r w:rsidRPr="00AF49A3">
        <w:rPr>
          <w:rFonts w:ascii="Gill Sans MT" w:hAnsi="Gill Sans MT"/>
        </w:rPr>
        <w:t xml:space="preserve">Commercial utilisation of possums forms the basis of this </w:t>
      </w:r>
      <w:r w:rsidR="005B5151" w:rsidRPr="00AF49A3">
        <w:rPr>
          <w:rFonts w:ascii="Gill Sans MT" w:hAnsi="Gill Sans MT"/>
        </w:rPr>
        <w:t>management plan</w:t>
      </w:r>
      <w:r w:rsidRPr="00AF49A3">
        <w:rPr>
          <w:rFonts w:ascii="Gill Sans MT" w:hAnsi="Gill Sans MT"/>
        </w:rPr>
        <w:t>.</w:t>
      </w:r>
      <w:r w:rsidR="005B5151" w:rsidRPr="00AF49A3">
        <w:rPr>
          <w:rFonts w:ascii="Gill Sans MT" w:hAnsi="Gill Sans MT"/>
        </w:rPr>
        <w:t xml:space="preserve"> </w:t>
      </w:r>
      <w:r w:rsidR="005B5151" w:rsidRPr="00AF49A3">
        <w:rPr>
          <w:rFonts w:ascii="Times New Roman" w:hAnsi="Times New Roman"/>
          <w:sz w:val="20"/>
        </w:rPr>
        <w:t xml:space="preserve"> </w:t>
      </w:r>
      <w:r w:rsidR="005B5151" w:rsidRPr="00AF49A3">
        <w:rPr>
          <w:rFonts w:ascii="Gill Sans MT" w:hAnsi="Gill Sans MT"/>
        </w:rPr>
        <w:t>The management plan provides the opportunity for further development of the</w:t>
      </w:r>
      <w:r w:rsidR="007C1B86" w:rsidRPr="00AF49A3">
        <w:rPr>
          <w:rFonts w:ascii="Gill Sans MT" w:hAnsi="Gill Sans MT"/>
        </w:rPr>
        <w:t xml:space="preserve"> existing</w:t>
      </w:r>
      <w:r w:rsidR="005B5151" w:rsidRPr="00AF49A3">
        <w:rPr>
          <w:rFonts w:ascii="Gill Sans MT" w:hAnsi="Gill Sans MT"/>
        </w:rPr>
        <w:t xml:space="preserve"> possum product industry while presenting an alternative to the use of 1080 (sodium monofluoroacetate) poison to control possum damage.  Moreover, the export of commercial possum products from Australia requires Australian Government approval of this management plan under the EPBC Act.  Such approval will allow access to overseas markets for possum fur, skins and meat, for which there is little demand in the domestic market.</w:t>
      </w:r>
      <w:r w:rsidRPr="00AF49A3">
        <w:rPr>
          <w:rFonts w:ascii="Gill Sans MT" w:hAnsi="Gill Sans MT"/>
        </w:rPr>
        <w:t xml:space="preserve">  </w:t>
      </w:r>
    </w:p>
    <w:p w:rsidR="007E74FE" w:rsidRPr="00AF49A3" w:rsidRDefault="000B477C">
      <w:pPr>
        <w:pStyle w:val="Text"/>
        <w:tabs>
          <w:tab w:val="left" w:pos="851"/>
        </w:tabs>
        <w:ind w:right="424"/>
        <w:rPr>
          <w:rFonts w:ascii="Gill Sans MT" w:hAnsi="Gill Sans MT"/>
        </w:rPr>
      </w:pPr>
      <w:r w:rsidRPr="00AF49A3">
        <w:rPr>
          <w:rFonts w:ascii="Gill Sans MT" w:hAnsi="Gill Sans MT"/>
        </w:rPr>
        <w:t>This management plan places brushtail possum management in Tasmania onto a scientific basis to ensure the species’ conservation by regular regionally-based population monitoring and the adoption of appropriate management responses for the species based on monitoring results.</w:t>
      </w:r>
      <w:r w:rsidR="0076145B" w:rsidRPr="00AF49A3">
        <w:rPr>
          <w:rFonts w:ascii="Gill Sans MT" w:hAnsi="Gill Sans MT"/>
        </w:rPr>
        <w:t xml:space="preserve"> </w:t>
      </w:r>
      <w:r w:rsidRPr="00AF49A3">
        <w:rPr>
          <w:rFonts w:ascii="Gill Sans MT" w:hAnsi="Gill Sans MT"/>
        </w:rPr>
        <w:t xml:space="preserve"> Appropriate procedures </w:t>
      </w:r>
      <w:r w:rsidR="00E4064C">
        <w:rPr>
          <w:rFonts w:ascii="Gill Sans MT" w:hAnsi="Gill Sans MT"/>
        </w:rPr>
        <w:t>have been pu</w:t>
      </w:r>
      <w:r w:rsidRPr="00AF49A3">
        <w:rPr>
          <w:rFonts w:ascii="Gill Sans MT" w:hAnsi="Gill Sans MT"/>
        </w:rPr>
        <w:t xml:space="preserve">t in </w:t>
      </w:r>
      <w:r w:rsidR="00FC2287">
        <w:rPr>
          <w:rFonts w:ascii="Gill Sans MT" w:hAnsi="Gill Sans MT"/>
        </w:rPr>
        <w:t>place to control the harvest.</w:t>
      </w:r>
    </w:p>
    <w:p w:rsidR="007E74FE" w:rsidRPr="00AF49A3" w:rsidRDefault="000B477C">
      <w:pPr>
        <w:pStyle w:val="Text"/>
        <w:tabs>
          <w:tab w:val="left" w:pos="851"/>
        </w:tabs>
        <w:ind w:right="424"/>
        <w:rPr>
          <w:rFonts w:ascii="Gill Sans MT" w:hAnsi="Gill Sans MT"/>
        </w:rPr>
      </w:pPr>
      <w:r w:rsidRPr="00AF49A3">
        <w:rPr>
          <w:rFonts w:ascii="Gill Sans MT" w:hAnsi="Gill Sans MT"/>
        </w:rPr>
        <w:t xml:space="preserve">The management plan will </w:t>
      </w:r>
      <w:r w:rsidR="002D1BD2" w:rsidRPr="00AF49A3">
        <w:rPr>
          <w:rFonts w:ascii="Gill Sans MT" w:hAnsi="Gill Sans MT"/>
        </w:rPr>
        <w:t xml:space="preserve">be effective until </w:t>
      </w:r>
      <w:r w:rsidR="005B5151" w:rsidRPr="00AF49A3">
        <w:rPr>
          <w:rFonts w:ascii="Gill Sans MT" w:hAnsi="Gill Sans MT"/>
        </w:rPr>
        <w:t xml:space="preserve">1 </w:t>
      </w:r>
      <w:r w:rsidR="003E4BD9">
        <w:rPr>
          <w:rFonts w:ascii="Gill Sans MT" w:hAnsi="Gill Sans MT"/>
        </w:rPr>
        <w:t>July</w:t>
      </w:r>
      <w:r w:rsidR="003E4BD9" w:rsidRPr="00AF49A3">
        <w:rPr>
          <w:rFonts w:ascii="Gill Sans MT" w:hAnsi="Gill Sans MT"/>
        </w:rPr>
        <w:t xml:space="preserve"> </w:t>
      </w:r>
      <w:r w:rsidR="005B5151" w:rsidRPr="00AF49A3">
        <w:rPr>
          <w:rFonts w:ascii="Gill Sans MT" w:hAnsi="Gill Sans MT"/>
        </w:rPr>
        <w:t>20</w:t>
      </w:r>
      <w:r w:rsidR="00E4064C">
        <w:rPr>
          <w:rFonts w:ascii="Gill Sans MT" w:hAnsi="Gill Sans MT"/>
        </w:rPr>
        <w:t>20</w:t>
      </w:r>
      <w:r w:rsidRPr="00AF49A3">
        <w:rPr>
          <w:rFonts w:ascii="Gill Sans MT" w:hAnsi="Gill Sans MT"/>
        </w:rPr>
        <w:t xml:space="preserve">.  It replaces all previous management plans for brushtail possums in Tasmania.  It is expected that over the life of </w:t>
      </w:r>
      <w:r w:rsidR="00BD76B2" w:rsidRPr="00AF49A3">
        <w:rPr>
          <w:rFonts w:ascii="Gill Sans MT" w:hAnsi="Gill Sans MT"/>
        </w:rPr>
        <w:t>t</w:t>
      </w:r>
      <w:r w:rsidRPr="00AF49A3">
        <w:rPr>
          <w:rFonts w:ascii="Gill Sans MT" w:hAnsi="Gill Sans MT"/>
        </w:rPr>
        <w:t>his management plan, DPIPWE will continue to improve its monitoring and reporting of information under this plan.</w:t>
      </w:r>
    </w:p>
    <w:p w:rsidR="007E74FE" w:rsidRPr="00AF49A3" w:rsidRDefault="000B477C">
      <w:pPr>
        <w:pStyle w:val="Heading1"/>
        <w:tabs>
          <w:tab w:val="left" w:pos="851"/>
        </w:tabs>
        <w:ind w:right="424"/>
        <w:rPr>
          <w:rFonts w:ascii="Gill Sans MT" w:hAnsi="Gill Sans MT" w:cs="Arial"/>
          <w:szCs w:val="28"/>
        </w:rPr>
      </w:pPr>
      <w:r w:rsidRPr="00AF49A3">
        <w:rPr>
          <w:rFonts w:ascii="Arial" w:hAnsi="Arial" w:cs="Arial"/>
          <w:sz w:val="32"/>
          <w:szCs w:val="32"/>
        </w:rPr>
        <w:br w:type="page"/>
      </w:r>
      <w:bookmarkStart w:id="7" w:name="_Toc265159830"/>
      <w:r w:rsidRPr="00AF49A3">
        <w:rPr>
          <w:rFonts w:ascii="Gill Sans MT" w:hAnsi="Gill Sans MT" w:cs="Arial"/>
          <w:szCs w:val="28"/>
        </w:rPr>
        <w:t>bACKGROUND INFORMATION</w:t>
      </w:r>
      <w:bookmarkEnd w:id="7"/>
    </w:p>
    <w:p w:rsidR="007E74FE" w:rsidRPr="00AF49A3" w:rsidRDefault="007E74FE">
      <w:pPr>
        <w:pStyle w:val="Text"/>
        <w:tabs>
          <w:tab w:val="left" w:pos="851"/>
        </w:tabs>
        <w:ind w:right="424"/>
      </w:pPr>
    </w:p>
    <w:p w:rsidR="007E74FE" w:rsidRPr="00AF49A3" w:rsidRDefault="000B477C">
      <w:pPr>
        <w:pStyle w:val="Heading2"/>
        <w:tabs>
          <w:tab w:val="left" w:pos="851"/>
        </w:tabs>
        <w:ind w:right="424"/>
        <w:rPr>
          <w:rFonts w:ascii="Gill Sans MT" w:hAnsi="Gill Sans MT"/>
          <w:sz w:val="26"/>
          <w:szCs w:val="26"/>
        </w:rPr>
      </w:pPr>
      <w:bookmarkStart w:id="8" w:name="_Toc265159831"/>
      <w:r w:rsidRPr="00AF49A3">
        <w:rPr>
          <w:rFonts w:ascii="Gill Sans MT" w:hAnsi="Gill Sans MT"/>
          <w:sz w:val="26"/>
          <w:szCs w:val="26"/>
        </w:rPr>
        <w:t>Distribution and Habitat</w:t>
      </w:r>
      <w:bookmarkEnd w:id="8"/>
    </w:p>
    <w:p w:rsidR="007E74FE" w:rsidRPr="00AF49A3" w:rsidRDefault="000B477C">
      <w:pPr>
        <w:pStyle w:val="Text"/>
        <w:tabs>
          <w:tab w:val="left" w:pos="851"/>
        </w:tabs>
        <w:ind w:right="424"/>
        <w:rPr>
          <w:rFonts w:ascii="Gill Sans MT" w:hAnsi="Gill Sans MT"/>
        </w:rPr>
      </w:pPr>
      <w:r w:rsidRPr="00AF49A3">
        <w:rPr>
          <w:rFonts w:ascii="Gill Sans MT" w:hAnsi="Gill Sans MT"/>
        </w:rPr>
        <w:t>The common brushtail possum (</w:t>
      </w:r>
      <w:r w:rsidRPr="00AF49A3">
        <w:rPr>
          <w:rFonts w:ascii="Gill Sans MT" w:hAnsi="Gill Sans MT"/>
          <w:i/>
        </w:rPr>
        <w:t>Trichosurus vulpecula</w:t>
      </w:r>
      <w:r w:rsidRPr="00AF49A3">
        <w:rPr>
          <w:rFonts w:ascii="Gill Sans MT" w:hAnsi="Gill Sans MT"/>
        </w:rPr>
        <w:t>, Kerr)</w:t>
      </w:r>
      <w:r w:rsidRPr="00AF49A3">
        <w:rPr>
          <w:rFonts w:ascii="Gill Sans MT" w:hAnsi="Gill Sans MT"/>
          <w:sz w:val="20"/>
        </w:rPr>
        <w:t>,</w:t>
      </w:r>
      <w:r w:rsidRPr="00AF49A3">
        <w:rPr>
          <w:rFonts w:ascii="Gill Sans MT" w:hAnsi="Gill Sans MT"/>
        </w:rPr>
        <w:t xml:space="preserve"> is the most familiar and abundant of the Australian possums.  The species is highly adaptable to a wide range of natural and human environments, and has the widest distribution of any Australian marsupial (How, 1983; Kerle, 1984).  </w:t>
      </w:r>
      <w:r w:rsidR="00F94693">
        <w:rPr>
          <w:rFonts w:ascii="Gill Sans MT" w:hAnsi="Gill Sans MT"/>
        </w:rPr>
        <w:t>A number</w:t>
      </w:r>
      <w:r w:rsidRPr="00AF49A3">
        <w:rPr>
          <w:rFonts w:ascii="Gill Sans MT" w:hAnsi="Gill Sans MT"/>
        </w:rPr>
        <w:t xml:space="preserve"> </w:t>
      </w:r>
      <w:r w:rsidR="00F94693">
        <w:rPr>
          <w:rFonts w:ascii="Gill Sans MT" w:hAnsi="Gill Sans MT"/>
        </w:rPr>
        <w:t xml:space="preserve">of sub-species </w:t>
      </w:r>
      <w:r w:rsidRPr="00AF49A3">
        <w:rPr>
          <w:rFonts w:ascii="Gill Sans MT" w:hAnsi="Gill Sans MT"/>
        </w:rPr>
        <w:t xml:space="preserve">of common brushtail possum (subsequently referred to as the brushtail possum or possum) are currently recognised, one of which, </w:t>
      </w:r>
      <w:r w:rsidRPr="00AF49A3">
        <w:rPr>
          <w:rFonts w:ascii="Gill Sans MT" w:hAnsi="Gill Sans MT"/>
          <w:i/>
        </w:rPr>
        <w:t>Trichosurus vulpecula fuliginosus</w:t>
      </w:r>
      <w:r w:rsidRPr="00AF49A3">
        <w:rPr>
          <w:rFonts w:ascii="Gill Sans MT" w:hAnsi="Gill Sans MT"/>
        </w:rPr>
        <w:t xml:space="preserve">, is confined to Tasmania (How, 1983).  With slight male-biased sexual dimorphism, the Tasmanian subspecies is the largest (Kerle </w:t>
      </w:r>
      <w:r w:rsidRPr="00AF49A3">
        <w:rPr>
          <w:rFonts w:ascii="Gill Sans MT" w:hAnsi="Gill Sans MT"/>
          <w:i/>
        </w:rPr>
        <w:t>et al</w:t>
      </w:r>
      <w:r w:rsidRPr="00AF49A3">
        <w:rPr>
          <w:rFonts w:ascii="Gill Sans MT" w:hAnsi="Gill Sans MT"/>
        </w:rPr>
        <w:t xml:space="preserve">., 1991); individual males can attain body weights </w:t>
      </w:r>
      <w:r w:rsidR="002D1BD2" w:rsidRPr="00AF49A3">
        <w:rPr>
          <w:rFonts w:ascii="Gill Sans MT" w:hAnsi="Gill Sans MT"/>
        </w:rPr>
        <w:t>in excess of 4.3 kg (Erin Flynn</w:t>
      </w:r>
      <w:r w:rsidRPr="00AF49A3">
        <w:rPr>
          <w:rFonts w:ascii="Gill Sans MT" w:hAnsi="Gill Sans MT"/>
        </w:rPr>
        <w:t xml:space="preserve"> </w:t>
      </w:r>
      <w:r w:rsidR="002D1BD2" w:rsidRPr="00AF49A3">
        <w:rPr>
          <w:rFonts w:ascii="Gill Sans MT" w:hAnsi="Gill Sans MT"/>
        </w:rPr>
        <w:t xml:space="preserve">Uni. of Tas., </w:t>
      </w:r>
      <w:r w:rsidRPr="00AF49A3">
        <w:rPr>
          <w:rFonts w:ascii="Gill Sans MT" w:hAnsi="Gill Sans MT"/>
        </w:rPr>
        <w:t xml:space="preserve">unpublished data.).  Several distinct colour morphs are known (Kerle </w:t>
      </w:r>
      <w:r w:rsidRPr="00AF49A3">
        <w:rPr>
          <w:rFonts w:ascii="Gill Sans MT" w:hAnsi="Gill Sans MT"/>
          <w:i/>
        </w:rPr>
        <w:t>et al</w:t>
      </w:r>
      <w:r w:rsidRPr="00AF49A3">
        <w:rPr>
          <w:rFonts w:ascii="Gill Sans MT" w:hAnsi="Gill Sans MT"/>
        </w:rPr>
        <w:t xml:space="preserve">., 1991).  </w:t>
      </w:r>
    </w:p>
    <w:p w:rsidR="007E74FE" w:rsidRPr="00AF49A3" w:rsidRDefault="000B477C" w:rsidP="00573657">
      <w:pPr>
        <w:tabs>
          <w:tab w:val="left" w:pos="851"/>
        </w:tabs>
        <w:autoSpaceDE w:val="0"/>
        <w:autoSpaceDN w:val="0"/>
        <w:adjustRightInd w:val="0"/>
        <w:ind w:right="424"/>
        <w:rPr>
          <w:rFonts w:ascii="Gill Sans MT" w:hAnsi="Gill Sans MT"/>
        </w:rPr>
      </w:pPr>
      <w:r w:rsidRPr="00AF49A3">
        <w:rPr>
          <w:rFonts w:ascii="Gill Sans MT" w:hAnsi="Gill Sans MT"/>
          <w:sz w:val="24"/>
          <w:szCs w:val="24"/>
        </w:rPr>
        <w:t>The preferred habitat of brushtail possums is eucalypt forest or woodland.  This habitat provides the species with hollows in trees and/or fallen limbs and trunks for nest sites and day-time refug</w:t>
      </w:r>
      <w:r w:rsidR="00573657">
        <w:rPr>
          <w:rFonts w:ascii="Gill Sans MT" w:hAnsi="Gill Sans MT"/>
          <w:sz w:val="24"/>
          <w:szCs w:val="24"/>
        </w:rPr>
        <w:t>ia</w:t>
      </w:r>
      <w:r w:rsidRPr="00AF49A3">
        <w:rPr>
          <w:rFonts w:ascii="Gill Sans MT" w:hAnsi="Gill Sans MT"/>
          <w:sz w:val="24"/>
          <w:szCs w:val="24"/>
        </w:rPr>
        <w:t>.  It also supplies them with the eucalypt and acacia leaves, grasses and forbs upon which their diet is mainly based (Statham, 1984).  Possums are most abundant where a mosaic of pasture and eucalypt forest or woodland occurs (Johnson, 1977)</w:t>
      </w:r>
      <w:r w:rsidR="00573657">
        <w:rPr>
          <w:rFonts w:ascii="Gill Sans MT" w:hAnsi="Gill Sans MT"/>
          <w:sz w:val="24"/>
          <w:szCs w:val="24"/>
        </w:rPr>
        <w:t xml:space="preserve"> and </w:t>
      </w:r>
      <w:r w:rsidR="00573657" w:rsidRPr="00573657">
        <w:rPr>
          <w:rFonts w:ascii="Gill Sans MT" w:hAnsi="Gill Sans MT"/>
          <w:sz w:val="24"/>
          <w:szCs w:val="24"/>
          <w:lang w:val="en-US"/>
        </w:rPr>
        <w:t xml:space="preserve">are </w:t>
      </w:r>
      <w:r w:rsidR="00573657">
        <w:rPr>
          <w:rFonts w:ascii="Gill Sans MT" w:hAnsi="Gill Sans MT"/>
          <w:sz w:val="24"/>
          <w:szCs w:val="24"/>
          <w:lang w:val="en-US"/>
        </w:rPr>
        <w:t xml:space="preserve">often </w:t>
      </w:r>
      <w:r w:rsidR="00573657" w:rsidRPr="00573657">
        <w:rPr>
          <w:rFonts w:ascii="Gill Sans MT" w:hAnsi="Gill Sans MT"/>
          <w:sz w:val="24"/>
          <w:szCs w:val="24"/>
          <w:lang w:val="en-US"/>
        </w:rPr>
        <w:t>considered a pest in</w:t>
      </w:r>
      <w:r w:rsidR="00573657">
        <w:rPr>
          <w:rFonts w:ascii="Gill Sans MT" w:hAnsi="Gill Sans MT"/>
          <w:sz w:val="24"/>
          <w:szCs w:val="24"/>
          <w:lang w:val="en-US"/>
        </w:rPr>
        <w:t xml:space="preserve"> </w:t>
      </w:r>
      <w:r w:rsidR="00573657" w:rsidRPr="00573657">
        <w:rPr>
          <w:rFonts w:ascii="Gill Sans MT" w:hAnsi="Gill Sans MT"/>
          <w:sz w:val="24"/>
          <w:szCs w:val="24"/>
          <w:lang w:val="en-US"/>
        </w:rPr>
        <w:t>regenerating forest where they can occur at higher densities</w:t>
      </w:r>
      <w:r w:rsidR="00573657">
        <w:rPr>
          <w:rFonts w:ascii="Gill Sans MT" w:hAnsi="Gill Sans MT"/>
          <w:sz w:val="24"/>
          <w:szCs w:val="24"/>
          <w:lang w:val="en-US"/>
        </w:rPr>
        <w:t xml:space="preserve"> </w:t>
      </w:r>
      <w:r w:rsidR="00573657" w:rsidRPr="00573657">
        <w:rPr>
          <w:rFonts w:ascii="Gill Sans MT" w:hAnsi="Gill Sans MT"/>
          <w:sz w:val="24"/>
          <w:szCs w:val="24"/>
          <w:lang w:val="en-US"/>
        </w:rPr>
        <w:t>than in more mature forest (Hocking 1981)</w:t>
      </w:r>
      <w:r w:rsidRPr="00AF49A3">
        <w:rPr>
          <w:rFonts w:ascii="Gill Sans MT" w:hAnsi="Gill Sans MT"/>
          <w:sz w:val="24"/>
          <w:szCs w:val="24"/>
        </w:rPr>
        <w:t>.  The species is largely absent from the extensive buttongrass plains in Southwest Tasmania and occurs at low density in temperate rainforest (</w:t>
      </w:r>
      <w:r w:rsidRPr="00AF49A3">
        <w:rPr>
          <w:rFonts w:ascii="Gill Sans MT" w:hAnsi="Gill Sans MT" w:cs="TimesNewRomanPS"/>
          <w:sz w:val="24"/>
          <w:szCs w:val="24"/>
          <w:lang w:val="en-US"/>
        </w:rPr>
        <w:t xml:space="preserve">Hocking and Guiler, 1983; </w:t>
      </w:r>
      <w:r w:rsidRPr="00AF49A3">
        <w:rPr>
          <w:rFonts w:ascii="Gill Sans MT" w:hAnsi="Gill Sans MT"/>
          <w:sz w:val="24"/>
          <w:szCs w:val="24"/>
        </w:rPr>
        <w:t xml:space="preserve">How, 1983; </w:t>
      </w:r>
      <w:r w:rsidRPr="00AF49A3">
        <w:rPr>
          <w:rFonts w:ascii="Gill Sans MT" w:hAnsi="Gill Sans MT" w:cs="TimesNewRomanPS"/>
          <w:sz w:val="24"/>
          <w:szCs w:val="24"/>
          <w:lang w:val="en-US"/>
        </w:rPr>
        <w:t xml:space="preserve">Hocking 1990; </w:t>
      </w:r>
      <w:r w:rsidRPr="00AF49A3">
        <w:rPr>
          <w:rFonts w:ascii="Gill Sans MT" w:hAnsi="Gill Sans MT"/>
          <w:sz w:val="24"/>
          <w:szCs w:val="24"/>
        </w:rPr>
        <w:t xml:space="preserve">Rounsevell </w:t>
      </w:r>
      <w:r w:rsidRPr="00AF49A3">
        <w:rPr>
          <w:rFonts w:ascii="Gill Sans MT" w:hAnsi="Gill Sans MT"/>
          <w:i/>
          <w:sz w:val="24"/>
          <w:szCs w:val="24"/>
        </w:rPr>
        <w:t>et al</w:t>
      </w:r>
      <w:r w:rsidRPr="00AF49A3">
        <w:rPr>
          <w:rFonts w:ascii="Gill Sans MT" w:hAnsi="Gill Sans MT"/>
          <w:sz w:val="24"/>
          <w:szCs w:val="24"/>
        </w:rPr>
        <w:t xml:space="preserve">., 1991; </w:t>
      </w:r>
      <w:r w:rsidRPr="00AF49A3">
        <w:rPr>
          <w:rFonts w:ascii="Gill Sans MT" w:hAnsi="Gill Sans MT" w:cs="TimesNewRomanPS"/>
          <w:sz w:val="24"/>
          <w:szCs w:val="24"/>
          <w:lang w:val="en-US"/>
        </w:rPr>
        <w:t xml:space="preserve">Munks </w:t>
      </w:r>
      <w:r w:rsidRPr="00AF49A3">
        <w:rPr>
          <w:rFonts w:ascii="Gill Sans MT" w:hAnsi="Gill Sans MT" w:cs="TimesNewRomanPS-Italic"/>
          <w:i/>
          <w:iCs/>
          <w:sz w:val="24"/>
          <w:szCs w:val="24"/>
          <w:lang w:val="en-US"/>
        </w:rPr>
        <w:t>et al</w:t>
      </w:r>
      <w:r w:rsidRPr="00AF49A3">
        <w:rPr>
          <w:rFonts w:ascii="Gill Sans MT" w:hAnsi="Gill Sans MT" w:cs="TimesNewRomanPS"/>
          <w:sz w:val="24"/>
          <w:szCs w:val="24"/>
          <w:lang w:val="en-US"/>
        </w:rPr>
        <w:t>., 2004</w:t>
      </w:r>
      <w:r w:rsidRPr="00AF49A3">
        <w:rPr>
          <w:rFonts w:ascii="Gill Sans MT" w:hAnsi="Gill Sans MT"/>
          <w:sz w:val="24"/>
          <w:szCs w:val="24"/>
        </w:rPr>
        <w:t>).</w:t>
      </w:r>
      <w:r w:rsidRPr="00AF49A3">
        <w:rPr>
          <w:rFonts w:ascii="Gill Sans MT" w:hAnsi="Gill Sans MT" w:cs="TimesNewRomanPS"/>
          <w:sz w:val="24"/>
          <w:szCs w:val="24"/>
          <w:lang w:val="en-US"/>
        </w:rPr>
        <w:t xml:space="preserve">   </w:t>
      </w:r>
    </w:p>
    <w:p w:rsidR="007E74FE" w:rsidRPr="00AF49A3" w:rsidRDefault="000B477C">
      <w:pPr>
        <w:tabs>
          <w:tab w:val="left" w:pos="851"/>
        </w:tabs>
        <w:autoSpaceDE w:val="0"/>
        <w:autoSpaceDN w:val="0"/>
        <w:adjustRightInd w:val="0"/>
        <w:spacing w:after="360"/>
        <w:ind w:right="424"/>
        <w:rPr>
          <w:rFonts w:ascii="Gill Sans MT" w:hAnsi="Gill Sans MT" w:cs="TimesNewRomanPS"/>
          <w:sz w:val="24"/>
          <w:szCs w:val="24"/>
          <w:lang w:val="en-US"/>
        </w:rPr>
      </w:pPr>
      <w:r w:rsidRPr="00AF49A3">
        <w:rPr>
          <w:rFonts w:ascii="Gill Sans MT" w:hAnsi="Gill Sans MT"/>
          <w:sz w:val="24"/>
          <w:szCs w:val="24"/>
        </w:rPr>
        <w:t>As an arboreal marsupial the brushtail possum occurs in most areas where there are trees.  Rainforested areas are unsuitable as brushtail possum habitat however and, excluding these areas, it is estimated that there is approximately 4,221,000 hectares of high rainfall and low rainfall eucalypt forest and woodland that are suitable for brusht</w:t>
      </w:r>
      <w:r w:rsidR="00E05527" w:rsidRPr="00AF49A3">
        <w:rPr>
          <w:rFonts w:ascii="Gill Sans MT" w:hAnsi="Gill Sans MT"/>
          <w:sz w:val="24"/>
          <w:szCs w:val="24"/>
        </w:rPr>
        <w:t>ail possums.  This amounts to approximately 66</w:t>
      </w:r>
      <w:r w:rsidRPr="00AF49A3">
        <w:rPr>
          <w:rFonts w:ascii="Gill Sans MT" w:hAnsi="Gill Sans MT"/>
          <w:sz w:val="24"/>
          <w:szCs w:val="24"/>
        </w:rPr>
        <w:t>% of the total land area of Tasmania.</w:t>
      </w:r>
      <w:r w:rsidRPr="00AF49A3">
        <w:rPr>
          <w:rFonts w:ascii="Gill Sans MT" w:hAnsi="Gill Sans MT" w:cs="TimesNewRomanPS"/>
          <w:sz w:val="24"/>
          <w:szCs w:val="24"/>
          <w:lang w:val="en-US"/>
        </w:rPr>
        <w:t xml:space="preserve">  There is some evidence to suggest that density of brushtail possums may increase in areas disturbed by </w:t>
      </w:r>
      <w:r w:rsidRPr="00AF49A3">
        <w:rPr>
          <w:rFonts w:ascii="Gill Sans MT" w:hAnsi="Gill Sans MT" w:cs="TimesNewRomanPS+fb"/>
          <w:sz w:val="24"/>
          <w:szCs w:val="24"/>
          <w:lang w:val="en-US"/>
        </w:rPr>
        <w:t>fi</w:t>
      </w:r>
      <w:r w:rsidRPr="00AF49A3">
        <w:rPr>
          <w:rFonts w:ascii="Gill Sans MT" w:hAnsi="Gill Sans MT" w:cs="TimesNewRomanPS"/>
          <w:sz w:val="24"/>
          <w:szCs w:val="24"/>
          <w:lang w:val="en-US"/>
        </w:rPr>
        <w:t xml:space="preserve">re or logging (Hocking, 1981; Driessen </w:t>
      </w:r>
      <w:r w:rsidRPr="00AF49A3">
        <w:rPr>
          <w:rFonts w:ascii="Gill Sans MT" w:hAnsi="Gill Sans MT" w:cs="TimesNewRomanPS-Italic"/>
          <w:i/>
          <w:iCs/>
          <w:sz w:val="24"/>
          <w:szCs w:val="24"/>
          <w:lang w:val="en-US"/>
        </w:rPr>
        <w:t>et al</w:t>
      </w:r>
      <w:r w:rsidRPr="00AF49A3">
        <w:rPr>
          <w:rFonts w:ascii="Gill Sans MT" w:hAnsi="Gill Sans MT" w:cs="TimesNewRomanPS"/>
          <w:sz w:val="24"/>
          <w:szCs w:val="24"/>
          <w:lang w:val="en-US"/>
        </w:rPr>
        <w:t>., 1990).</w:t>
      </w:r>
    </w:p>
    <w:p w:rsidR="007E74FE" w:rsidRPr="00AF49A3" w:rsidRDefault="000B477C">
      <w:pPr>
        <w:pStyle w:val="Heading2"/>
        <w:tabs>
          <w:tab w:val="left" w:pos="851"/>
        </w:tabs>
        <w:spacing w:after="240"/>
        <w:ind w:right="424"/>
        <w:rPr>
          <w:rFonts w:ascii="Gill Sans MT" w:hAnsi="Gill Sans MT"/>
          <w:sz w:val="26"/>
          <w:szCs w:val="26"/>
        </w:rPr>
      </w:pPr>
      <w:bookmarkStart w:id="9" w:name="_Toc265159832"/>
      <w:r w:rsidRPr="00AF49A3">
        <w:rPr>
          <w:rFonts w:ascii="Gill Sans MT" w:hAnsi="Gill Sans MT"/>
          <w:sz w:val="26"/>
          <w:szCs w:val="26"/>
        </w:rPr>
        <w:t>Habits and Diet</w:t>
      </w:r>
      <w:bookmarkEnd w:id="9"/>
    </w:p>
    <w:p w:rsidR="007E74FE" w:rsidRPr="00AF49A3" w:rsidRDefault="003C3817">
      <w:pPr>
        <w:pStyle w:val="Text"/>
        <w:tabs>
          <w:tab w:val="left" w:pos="851"/>
        </w:tabs>
        <w:ind w:right="424"/>
        <w:rPr>
          <w:rFonts w:ascii="Gill Sans MT" w:hAnsi="Gill Sans MT"/>
        </w:rPr>
      </w:pPr>
      <w:r>
        <w:rPr>
          <w:rFonts w:ascii="Gill Sans MT" w:hAnsi="Gill Sans MT"/>
        </w:rPr>
        <w:t>T</w:t>
      </w:r>
      <w:r w:rsidR="000B477C" w:rsidRPr="00AF49A3">
        <w:rPr>
          <w:rFonts w:ascii="Gill Sans MT" w:hAnsi="Gill Sans MT"/>
        </w:rPr>
        <w:t xml:space="preserve">he brushtail possum is predominantly </w:t>
      </w:r>
      <w:r>
        <w:rPr>
          <w:rFonts w:ascii="Gill Sans MT" w:hAnsi="Gill Sans MT"/>
        </w:rPr>
        <w:t xml:space="preserve">a generalist </w:t>
      </w:r>
      <w:r w:rsidRPr="00AF49A3">
        <w:rPr>
          <w:rFonts w:ascii="Gill Sans MT" w:hAnsi="Gill Sans MT"/>
        </w:rPr>
        <w:t>herbivor</w:t>
      </w:r>
      <w:r>
        <w:rPr>
          <w:rFonts w:ascii="Gill Sans MT" w:hAnsi="Gill Sans MT"/>
        </w:rPr>
        <w:t xml:space="preserve">e </w:t>
      </w:r>
      <w:r w:rsidR="000B477C" w:rsidRPr="00AF49A3">
        <w:rPr>
          <w:rFonts w:ascii="Gill Sans MT" w:hAnsi="Gill Sans MT"/>
        </w:rPr>
        <w:t>(How, 1983; Fitzgerald, 1984; Statham, 1984; Cowan and Moeed, 1987)</w:t>
      </w:r>
      <w:r>
        <w:rPr>
          <w:rFonts w:ascii="Gill Sans MT" w:hAnsi="Gill Sans MT"/>
        </w:rPr>
        <w:t xml:space="preserve"> and a night’s feeding bout will involve a mix of diets to maximise intake </w:t>
      </w:r>
      <w:r w:rsidR="000A5138">
        <w:rPr>
          <w:rFonts w:ascii="Gill Sans MT" w:hAnsi="Gill Sans MT"/>
        </w:rPr>
        <w:t>but minimise</w:t>
      </w:r>
      <w:r>
        <w:rPr>
          <w:rFonts w:ascii="Gill Sans MT" w:hAnsi="Gill Sans MT"/>
        </w:rPr>
        <w:t xml:space="preserve"> consumption of any one plant toxin (Wiggins </w:t>
      </w:r>
      <w:r w:rsidRPr="003C3817">
        <w:rPr>
          <w:rFonts w:ascii="Gill Sans MT" w:hAnsi="Gill Sans MT"/>
          <w:i/>
        </w:rPr>
        <w:t>et al</w:t>
      </w:r>
      <w:r>
        <w:rPr>
          <w:rFonts w:ascii="Gill Sans MT" w:hAnsi="Gill Sans MT"/>
          <w:i/>
        </w:rPr>
        <w:t>.</w:t>
      </w:r>
      <w:r>
        <w:rPr>
          <w:rFonts w:ascii="Gill Sans MT" w:hAnsi="Gill Sans MT"/>
        </w:rPr>
        <w:t>, 2003)</w:t>
      </w:r>
      <w:r w:rsidR="000B477C" w:rsidRPr="00AF49A3">
        <w:rPr>
          <w:rFonts w:ascii="Gill Sans MT" w:hAnsi="Gill Sans MT"/>
        </w:rPr>
        <w:t xml:space="preserve">.  </w:t>
      </w:r>
      <w:r>
        <w:rPr>
          <w:rFonts w:ascii="Gill Sans MT" w:hAnsi="Gill Sans MT"/>
        </w:rPr>
        <w:t>The</w:t>
      </w:r>
      <w:r w:rsidR="000B477C" w:rsidRPr="00AF49A3">
        <w:rPr>
          <w:rFonts w:ascii="Gill Sans MT" w:hAnsi="Gill Sans MT"/>
        </w:rPr>
        <w:t xml:space="preserve"> diet of the</w:t>
      </w:r>
      <w:r w:rsidR="000B477C" w:rsidRPr="00AF49A3">
        <w:rPr>
          <w:rFonts w:ascii="Gill Sans MT" w:hAnsi="Gill Sans MT"/>
          <w:i/>
        </w:rPr>
        <w:t xml:space="preserve"> </w:t>
      </w:r>
      <w:r w:rsidR="000B477C" w:rsidRPr="00AF49A3">
        <w:rPr>
          <w:rFonts w:ascii="Gill Sans MT" w:hAnsi="Gill Sans MT"/>
        </w:rPr>
        <w:t>brushtail possum consist</w:t>
      </w:r>
      <w:r>
        <w:rPr>
          <w:rFonts w:ascii="Gill Sans MT" w:hAnsi="Gill Sans MT"/>
        </w:rPr>
        <w:t>s</w:t>
      </w:r>
      <w:r w:rsidR="000B477C" w:rsidRPr="00AF49A3">
        <w:rPr>
          <w:rFonts w:ascii="Gill Sans MT" w:hAnsi="Gill Sans MT"/>
        </w:rPr>
        <w:t xml:space="preserve"> of a variety of leaves, particularly of </w:t>
      </w:r>
      <w:r w:rsidR="000B477C" w:rsidRPr="00AF49A3">
        <w:rPr>
          <w:rFonts w:ascii="Gill Sans MT" w:hAnsi="Gill Sans MT"/>
          <w:i/>
        </w:rPr>
        <w:t>Eucalyptus sp</w:t>
      </w:r>
      <w:r w:rsidR="000B477C" w:rsidRPr="00AF49A3">
        <w:rPr>
          <w:rFonts w:ascii="Gill Sans MT" w:hAnsi="Gill Sans MT"/>
        </w:rPr>
        <w:t xml:space="preserve">, supplemented by fruits, buds, bark, and clover </w:t>
      </w:r>
      <w:r w:rsidR="000A5138">
        <w:rPr>
          <w:rFonts w:ascii="Gill Sans MT" w:hAnsi="Gill Sans MT"/>
        </w:rPr>
        <w:t>or</w:t>
      </w:r>
      <w:r w:rsidR="000B477C" w:rsidRPr="00AF49A3">
        <w:rPr>
          <w:rFonts w:ascii="Gill Sans MT" w:hAnsi="Gill Sans MT"/>
        </w:rPr>
        <w:t xml:space="preserve"> other pasture plants</w:t>
      </w:r>
      <w:r>
        <w:rPr>
          <w:rFonts w:ascii="Gill Sans MT" w:hAnsi="Gill Sans MT"/>
        </w:rPr>
        <w:t xml:space="preserve"> (How, 1983; </w:t>
      </w:r>
      <w:r w:rsidR="00982AC0">
        <w:rPr>
          <w:rFonts w:ascii="Gill Sans MT" w:hAnsi="Gill Sans MT"/>
        </w:rPr>
        <w:t>Kerle, 1984)</w:t>
      </w:r>
      <w:r w:rsidR="000B477C" w:rsidRPr="00AF49A3">
        <w:rPr>
          <w:rFonts w:ascii="Gill Sans MT" w:hAnsi="Gill Sans MT"/>
        </w:rPr>
        <w:t xml:space="preserve">.  Studies in Tasmanian forests have revealed that </w:t>
      </w:r>
      <w:r w:rsidR="000B477C" w:rsidRPr="00AF49A3">
        <w:rPr>
          <w:rFonts w:ascii="Gill Sans MT" w:hAnsi="Gill Sans MT"/>
          <w:i/>
        </w:rPr>
        <w:t>T. v. fuliginosis</w:t>
      </w:r>
      <w:r w:rsidR="000B477C" w:rsidRPr="00AF49A3">
        <w:rPr>
          <w:rFonts w:ascii="Gill Sans MT" w:hAnsi="Gill Sans MT"/>
        </w:rPr>
        <w:t xml:space="preserve"> is primarily a ground feeder and the diet may differ according to habitat type and season (Fitzgerald, 1984; Statham, 1984).  In wet forests, leaves of myrtle beech (</w:t>
      </w:r>
      <w:r w:rsidR="000B477C" w:rsidRPr="00AF49A3">
        <w:rPr>
          <w:rFonts w:ascii="Gill Sans MT" w:hAnsi="Gill Sans MT"/>
          <w:i/>
        </w:rPr>
        <w:t>Nothofagus cunninghamii</w:t>
      </w:r>
      <w:r w:rsidR="000B477C" w:rsidRPr="00AF49A3">
        <w:rPr>
          <w:rFonts w:ascii="Gill Sans MT" w:hAnsi="Gill Sans MT"/>
        </w:rPr>
        <w:t>) ferns and grasses are eaten, with the myrtle beech leaves forming the greater percentage of the diet.  This remains relatively constant throughout the year.  In dry sclerophyll forests, where grasses, herbs, and eucalypt and acacia leaves are eaten, the major food consumed differs seasonally.  In spring and summer grasses and herbs are the predominant foods, while in autumn the proportion of eucalypt and acacia leaves consumed increases, with these foods generally comprising the greater portion of the diet in late autumn and winter (Fitzgerald, 1984; Statham, 1984, 1992).</w:t>
      </w:r>
    </w:p>
    <w:p w:rsidR="007E74FE" w:rsidRPr="00AF49A3" w:rsidRDefault="000B477C">
      <w:pPr>
        <w:pStyle w:val="Text"/>
        <w:tabs>
          <w:tab w:val="left" w:pos="851"/>
        </w:tabs>
        <w:ind w:right="424"/>
        <w:rPr>
          <w:rFonts w:ascii="Gill Sans MT" w:hAnsi="Gill Sans MT"/>
        </w:rPr>
      </w:pPr>
      <w:r w:rsidRPr="00AF49A3">
        <w:rPr>
          <w:rFonts w:ascii="Gill Sans MT" w:hAnsi="Gill Sans MT"/>
        </w:rPr>
        <w:t>Brushtail possums are primarily nocturnal.  Marked peaks in feeding activity occur at sunset, late at night and in the early morning (Johnson, 1977).  Individuals emerge to feed in the evening.</w:t>
      </w:r>
      <w:r w:rsidR="007C758A">
        <w:rPr>
          <w:rFonts w:ascii="Gill Sans MT" w:hAnsi="Gill Sans MT"/>
        </w:rPr>
        <w:t xml:space="preserve"> </w:t>
      </w:r>
      <w:r w:rsidRPr="00AF49A3">
        <w:rPr>
          <w:rFonts w:ascii="Gill Sans MT" w:hAnsi="Gill Sans MT"/>
        </w:rPr>
        <w:t xml:space="preserve"> During the day possums will preferentially rest in dens in tree hollows and hollow logs when available (Cawthen, 2007</w:t>
      </w:r>
      <w:r w:rsidR="007C758A">
        <w:rPr>
          <w:rFonts w:ascii="Gill Sans MT" w:hAnsi="Gill Sans MT"/>
        </w:rPr>
        <w:t>; Koch, 2007</w:t>
      </w:r>
      <w:r w:rsidRPr="00AF49A3">
        <w:rPr>
          <w:rFonts w:ascii="Gill Sans MT" w:hAnsi="Gill Sans MT"/>
        </w:rPr>
        <w:t>), however individuals have also been observed sheltering in rock crevices, rabbit warrens, dense undergrowth or crevices in buildings (</w:t>
      </w:r>
      <w:r w:rsidRPr="00AF49A3">
        <w:rPr>
          <w:rFonts w:ascii="Gill Sans MT" w:hAnsi="Gill Sans MT"/>
          <w:lang w:val="en-US"/>
        </w:rPr>
        <w:t xml:space="preserve">Statham, 1987; Munks </w:t>
      </w:r>
      <w:r w:rsidRPr="00AF49A3">
        <w:rPr>
          <w:rFonts w:ascii="Gill Sans MT" w:hAnsi="Gill Sans MT"/>
          <w:i/>
          <w:iCs/>
          <w:lang w:val="en-US"/>
        </w:rPr>
        <w:t>et al</w:t>
      </w:r>
      <w:r w:rsidRPr="00AF49A3">
        <w:rPr>
          <w:rFonts w:ascii="Gill Sans MT" w:hAnsi="Gill Sans MT"/>
          <w:lang w:val="en-US"/>
        </w:rPr>
        <w:t>., 2004)</w:t>
      </w:r>
      <w:r w:rsidRPr="00AF49A3">
        <w:rPr>
          <w:rFonts w:ascii="Gill Sans MT" w:hAnsi="Gill Sans MT"/>
        </w:rPr>
        <w:t xml:space="preserve">.  The species is more numerous where grassy clearings adjoin shelter vegetation (Statham, 1983).  </w:t>
      </w:r>
    </w:p>
    <w:p w:rsidR="007E74FE" w:rsidRPr="00AF49A3" w:rsidRDefault="000B477C">
      <w:pPr>
        <w:pStyle w:val="Text"/>
        <w:tabs>
          <w:tab w:val="left" w:pos="851"/>
        </w:tabs>
        <w:spacing w:after="360"/>
        <w:ind w:right="424"/>
        <w:rPr>
          <w:rFonts w:ascii="Gill Sans MT" w:hAnsi="Gill Sans MT"/>
          <w:lang w:val="en-US"/>
        </w:rPr>
      </w:pPr>
      <w:r w:rsidRPr="00AF49A3">
        <w:rPr>
          <w:rFonts w:ascii="Gill Sans MT" w:hAnsi="Gill Sans MT"/>
        </w:rPr>
        <w:t xml:space="preserve">Adult possums are largely solitary, sleeping in separate dens and living in territories in which adult animals generally avoid direct contact with each other by way of scent-marking branches and other objects within their territory (Winter, 1976).  In Tasmania, multiple possums have been found to share dens where they are in short supply (Statham, 1992).  Depending on habitat type and resource availability, adult possums occupy relatively stable home-ranges of 0.35 to 12.9 ha, with males occupying larger home-ranges that overlap those of several females (Statham and Statham, 1997: Ball </w:t>
      </w:r>
      <w:r w:rsidRPr="00AF49A3">
        <w:rPr>
          <w:rFonts w:ascii="Gill Sans MT" w:hAnsi="Gill Sans MT"/>
          <w:i/>
        </w:rPr>
        <w:t>et al</w:t>
      </w:r>
      <w:r w:rsidRPr="00AF49A3">
        <w:rPr>
          <w:rFonts w:ascii="Gill Sans MT" w:hAnsi="Gill Sans MT"/>
        </w:rPr>
        <w:t>., 2005; Harper, 2005).  Specific territories within these home-ranges are not actively defended by individuals (</w:t>
      </w:r>
      <w:r w:rsidRPr="00AF49A3">
        <w:rPr>
          <w:rFonts w:ascii="Gill Sans MT" w:hAnsi="Gill Sans MT"/>
          <w:lang w:val="en-US"/>
        </w:rPr>
        <w:t>Winter 1976; Green, 1984).</w:t>
      </w:r>
      <w:r w:rsidR="006B6CCA">
        <w:rPr>
          <w:rFonts w:ascii="Gill Sans MT" w:hAnsi="Gill Sans MT"/>
          <w:lang w:val="en-US"/>
        </w:rPr>
        <w:t xml:space="preserve">  </w:t>
      </w:r>
    </w:p>
    <w:p w:rsidR="007E74FE" w:rsidRPr="00AF49A3" w:rsidRDefault="000B477C">
      <w:pPr>
        <w:pStyle w:val="Heading2"/>
        <w:tabs>
          <w:tab w:val="left" w:pos="851"/>
        </w:tabs>
        <w:spacing w:after="240"/>
        <w:ind w:right="424"/>
        <w:rPr>
          <w:rFonts w:ascii="Gill Sans MT" w:hAnsi="Gill Sans MT"/>
          <w:sz w:val="26"/>
          <w:szCs w:val="26"/>
        </w:rPr>
      </w:pPr>
      <w:bookmarkStart w:id="10" w:name="_Toc265159833"/>
      <w:r w:rsidRPr="00AF49A3">
        <w:rPr>
          <w:rFonts w:ascii="Gill Sans MT" w:hAnsi="Gill Sans MT"/>
          <w:sz w:val="26"/>
          <w:szCs w:val="26"/>
        </w:rPr>
        <w:t>Reproductive Biology</w:t>
      </w:r>
      <w:bookmarkEnd w:id="10"/>
    </w:p>
    <w:p w:rsidR="007E74FE" w:rsidRPr="00AF49A3" w:rsidRDefault="000B477C">
      <w:pPr>
        <w:pStyle w:val="Text"/>
        <w:tabs>
          <w:tab w:val="left" w:pos="851"/>
        </w:tabs>
        <w:ind w:right="424"/>
        <w:rPr>
          <w:rFonts w:ascii="Gill Sans MT" w:hAnsi="Gill Sans MT"/>
          <w:i/>
          <w:iCs/>
          <w:lang w:val="en-US"/>
        </w:rPr>
      </w:pPr>
      <w:r w:rsidRPr="00AF49A3">
        <w:rPr>
          <w:rFonts w:ascii="Gill Sans MT" w:hAnsi="Gill Sans MT"/>
        </w:rPr>
        <w:t>Brushtail possums have a polygynous mating system, with males being promiscuous</w:t>
      </w:r>
      <w:r w:rsidRPr="00AF49A3">
        <w:rPr>
          <w:rFonts w:ascii="Gill Sans MT" w:hAnsi="Gill Sans MT" w:cs="TimesNRMT"/>
          <w:sz w:val="18"/>
          <w:szCs w:val="18"/>
          <w:lang w:val="en-US"/>
        </w:rPr>
        <w:t xml:space="preserve"> </w:t>
      </w:r>
      <w:r w:rsidRPr="00AF49A3">
        <w:rPr>
          <w:rFonts w:ascii="Gill Sans MT" w:hAnsi="Gill Sans MT"/>
          <w:lang w:val="en-US"/>
        </w:rPr>
        <w:t xml:space="preserve">(Sarre </w:t>
      </w:r>
      <w:r w:rsidRPr="00AF49A3">
        <w:rPr>
          <w:rFonts w:ascii="Gill Sans MT" w:hAnsi="Gill Sans MT"/>
          <w:i/>
          <w:iCs/>
          <w:lang w:val="en-US"/>
        </w:rPr>
        <w:t>et al</w:t>
      </w:r>
      <w:r w:rsidRPr="00AF49A3">
        <w:rPr>
          <w:rFonts w:ascii="Gill Sans MT" w:hAnsi="Gill Sans MT"/>
          <w:lang w:val="en-US"/>
        </w:rPr>
        <w:t>.,</w:t>
      </w:r>
      <w:r w:rsidRPr="00AF49A3">
        <w:rPr>
          <w:rFonts w:ascii="Gill Sans MT" w:hAnsi="Gill Sans MT"/>
          <w:i/>
          <w:iCs/>
          <w:lang w:val="en-US"/>
        </w:rPr>
        <w:t xml:space="preserve"> </w:t>
      </w:r>
      <w:r w:rsidRPr="00AF49A3">
        <w:rPr>
          <w:rFonts w:ascii="Gill Sans MT" w:hAnsi="Gill Sans MT"/>
          <w:lang w:val="en-US"/>
        </w:rPr>
        <w:t>2000; Taylor</w:t>
      </w:r>
      <w:r w:rsidRPr="00AF49A3">
        <w:rPr>
          <w:rFonts w:ascii="Gill Sans MT" w:hAnsi="Gill Sans MT"/>
          <w:i/>
          <w:iCs/>
          <w:lang w:val="en-US"/>
        </w:rPr>
        <w:t xml:space="preserve"> et al</w:t>
      </w:r>
      <w:r w:rsidRPr="00AF49A3">
        <w:rPr>
          <w:rFonts w:ascii="Gill Sans MT" w:hAnsi="Gill Sans MT"/>
          <w:lang w:val="en-US"/>
        </w:rPr>
        <w:t>., 2000; Ji</w:t>
      </w:r>
      <w:r w:rsidRPr="00AF49A3">
        <w:rPr>
          <w:rFonts w:ascii="Gill Sans MT" w:hAnsi="Gill Sans MT"/>
          <w:i/>
          <w:iCs/>
          <w:lang w:val="en-US"/>
        </w:rPr>
        <w:t xml:space="preserve"> et al</w:t>
      </w:r>
      <w:r w:rsidRPr="00AF49A3">
        <w:rPr>
          <w:rFonts w:ascii="Gill Sans MT" w:hAnsi="Gill Sans MT"/>
          <w:lang w:val="en-US"/>
        </w:rPr>
        <w:t>., 2001)</w:t>
      </w:r>
      <w:r w:rsidRPr="00AF49A3">
        <w:rPr>
          <w:rFonts w:ascii="Gill Sans MT" w:hAnsi="Gill Sans MT"/>
        </w:rPr>
        <w:t xml:space="preserve">.  A female may mate with multiple males during oestrus (Winter, 1976).  Births have been recorded in all months of the year, however most populations of the brushtail possum have a major autumn and minor spring breeding season (Pilton and Sharman, 1962; Meredith </w:t>
      </w:r>
      <w:r w:rsidRPr="00AF49A3">
        <w:rPr>
          <w:rFonts w:ascii="Gill Sans MT" w:hAnsi="Gill Sans MT"/>
          <w:i/>
        </w:rPr>
        <w:t>et al</w:t>
      </w:r>
      <w:r w:rsidRPr="00AF49A3">
        <w:rPr>
          <w:rFonts w:ascii="Gill Sans MT" w:hAnsi="Gill Sans MT"/>
        </w:rPr>
        <w:t>., 1969; How, 1983).  In Tasmania, most births occur between the beginning of April and the end of June, with 65% of all births taking place in May (Hocking, 1981).  Hocking (1981) also found that the mean birth-date varied between areas; possums in those areas most recently burnt exhibit an earlier mean birth-date than those where fire had not occur</w:t>
      </w:r>
      <w:r w:rsidR="006B6CCA">
        <w:rPr>
          <w:rFonts w:ascii="Gill Sans MT" w:hAnsi="Gill Sans MT"/>
        </w:rPr>
        <w:t>red for over 8-16 years.  Over 8</w:t>
      </w:r>
      <w:r w:rsidRPr="00AF49A3">
        <w:rPr>
          <w:rFonts w:ascii="Gill Sans MT" w:hAnsi="Gill Sans MT"/>
        </w:rPr>
        <w:t>0% of females breed annually and in some populations 50% may produce young in both seasons (How, 1983</w:t>
      </w:r>
      <w:r w:rsidR="006B6CCA">
        <w:rPr>
          <w:rFonts w:ascii="Gill Sans MT" w:hAnsi="Gill Sans MT"/>
        </w:rPr>
        <w:t xml:space="preserve">; Ramsey </w:t>
      </w:r>
      <w:r w:rsidR="006B6CCA" w:rsidRPr="006B6CCA">
        <w:rPr>
          <w:rFonts w:ascii="Gill Sans MT" w:hAnsi="Gill Sans MT"/>
          <w:i/>
        </w:rPr>
        <w:t>et al</w:t>
      </w:r>
      <w:r w:rsidR="006B6CCA">
        <w:rPr>
          <w:rFonts w:ascii="Gill Sans MT" w:hAnsi="Gill Sans MT"/>
        </w:rPr>
        <w:t>., 2002</w:t>
      </w:r>
      <w:r w:rsidRPr="00AF49A3">
        <w:rPr>
          <w:rFonts w:ascii="Gill Sans MT" w:hAnsi="Gill Sans MT"/>
        </w:rPr>
        <w:t>).  This has predominately been observed in newly colonised habitat or where the number of animals has been artificially reduced by hunting or eradication programs (Tyndale-Biscoe, 1955; Kean, 1967; Hocking, 1981; Cowan, 1992, 1993).</w:t>
      </w:r>
    </w:p>
    <w:p w:rsidR="007E74FE" w:rsidRPr="00AF49A3" w:rsidRDefault="000B477C">
      <w:pPr>
        <w:pStyle w:val="Text"/>
        <w:tabs>
          <w:tab w:val="left" w:pos="851"/>
        </w:tabs>
        <w:ind w:right="424"/>
        <w:rPr>
          <w:rFonts w:ascii="Gill Sans MT" w:hAnsi="Gill Sans MT"/>
        </w:rPr>
      </w:pPr>
      <w:r w:rsidRPr="00AF49A3">
        <w:rPr>
          <w:rFonts w:ascii="Gill Sans MT" w:hAnsi="Gill Sans MT"/>
        </w:rPr>
        <w:t>Females can begin to reproduce when about one year old (How, 1983).  This is true for newly colonised habitat (or where possum numbers have been artificially reduced) and in bushland regenerating following fire (Hocking, 1981; Cowan, 1993).  In forests of later successional stage, and those where possum numbers are limited by food resources, Tyndale-Biscoe (1955), Gilmore (1969) and Hocking (1981), found that females begin reproducing at two to three years of age.</w:t>
      </w:r>
      <w:r w:rsidR="008058CD">
        <w:rPr>
          <w:rFonts w:ascii="Gill Sans MT" w:hAnsi="Gill Sans MT"/>
        </w:rPr>
        <w:t xml:space="preserve">  Possum populations in New Zealand </w:t>
      </w:r>
      <w:r w:rsidR="008058CD" w:rsidRPr="008058CD">
        <w:rPr>
          <w:rFonts w:ascii="Gill Sans MT" w:hAnsi="Gill Sans MT"/>
        </w:rPr>
        <w:t xml:space="preserve">responded to </w:t>
      </w:r>
      <w:r w:rsidR="008058CD">
        <w:rPr>
          <w:rFonts w:ascii="Gill Sans MT" w:hAnsi="Gill Sans MT"/>
        </w:rPr>
        <w:t>human-induced reductions in</w:t>
      </w:r>
      <w:r w:rsidR="008058CD" w:rsidRPr="008058CD">
        <w:rPr>
          <w:rFonts w:ascii="Gill Sans MT" w:hAnsi="Gill Sans MT"/>
        </w:rPr>
        <w:t xml:space="preserve"> density with a higher proportion of females breeding, higher survival rate of young, and less seasonal fluctuation in body condition</w:t>
      </w:r>
      <w:r w:rsidR="008058CD">
        <w:rPr>
          <w:rFonts w:ascii="Gill Sans MT" w:hAnsi="Gill Sans MT"/>
        </w:rPr>
        <w:t xml:space="preserve"> (Ji </w:t>
      </w:r>
      <w:r w:rsidR="008058CD" w:rsidRPr="008058CD">
        <w:rPr>
          <w:rFonts w:ascii="Gill Sans MT" w:hAnsi="Gill Sans MT"/>
          <w:i/>
        </w:rPr>
        <w:t>et al</w:t>
      </w:r>
      <w:r w:rsidR="008058CD">
        <w:rPr>
          <w:rFonts w:ascii="Gill Sans MT" w:hAnsi="Gill Sans MT"/>
        </w:rPr>
        <w:t>., 2004).</w:t>
      </w:r>
    </w:p>
    <w:p w:rsidR="007E74FE" w:rsidRPr="00AF49A3" w:rsidRDefault="000B477C">
      <w:pPr>
        <w:pStyle w:val="Text"/>
        <w:tabs>
          <w:tab w:val="left" w:pos="851"/>
        </w:tabs>
        <w:spacing w:after="360"/>
        <w:ind w:right="424"/>
      </w:pPr>
      <w:r w:rsidRPr="00AF49A3">
        <w:rPr>
          <w:rFonts w:ascii="Gill Sans MT" w:hAnsi="Gill Sans MT"/>
        </w:rPr>
        <w:t>Female possums are polyoestrus and produce a single offspring following a gestation of 17-18 days.  The altricial young attaches to one of two teats in the well developed pouch, and develops rapidly during the four to five months spent in the pouch.  A further one to two months are spent suckling and riding on the mothers back before weaning is completed (Pilton and Sharman, 1962; Jolly, 1981; How, 1983; Watts, 1993).  The sex-ratio of pouch young was biased towards males in wet forest habitats studied by Hocking (1981) in Tasmania, although this situation is reversed in the adult population.</w:t>
      </w:r>
      <w:r w:rsidR="009C72BD">
        <w:rPr>
          <w:rFonts w:ascii="Gill Sans MT" w:hAnsi="Gill Sans MT"/>
        </w:rPr>
        <w:t xml:space="preserve">  Brushtail possums can also exhibit adaptive biases in offspring sex-ratio in response to local conditions (Johnson and Ritchie, 2002) </w:t>
      </w:r>
      <w:r w:rsidR="006B6CCA">
        <w:rPr>
          <w:rFonts w:ascii="Gill Sans MT" w:hAnsi="Gill Sans MT"/>
        </w:rPr>
        <w:t xml:space="preserve">  Brushtail possums generally exhibit high philopatry </w:t>
      </w:r>
      <w:r w:rsidR="000D4F85">
        <w:rPr>
          <w:rFonts w:ascii="Gill Sans MT" w:hAnsi="Gill Sans MT"/>
        </w:rPr>
        <w:t>and</w:t>
      </w:r>
      <w:r w:rsidR="006B6CCA">
        <w:rPr>
          <w:rFonts w:ascii="Gill Sans MT" w:hAnsi="Gill Sans MT"/>
        </w:rPr>
        <w:t xml:space="preserve"> male-biased dispersal</w:t>
      </w:r>
      <w:r w:rsidR="000D4F85">
        <w:rPr>
          <w:rFonts w:ascii="Gill Sans MT" w:hAnsi="Gill Sans MT"/>
        </w:rPr>
        <w:t xml:space="preserve"> (</w:t>
      </w:r>
      <w:r w:rsidR="00CC6544">
        <w:rPr>
          <w:rFonts w:ascii="Gill Sans MT" w:hAnsi="Gill Sans MT"/>
        </w:rPr>
        <w:t xml:space="preserve">Efford, 1998; </w:t>
      </w:r>
      <w:r w:rsidR="000D4F85">
        <w:rPr>
          <w:rFonts w:ascii="Gill Sans MT" w:hAnsi="Gill Sans MT"/>
        </w:rPr>
        <w:t xml:space="preserve">Ji </w:t>
      </w:r>
      <w:r w:rsidR="000D4F85" w:rsidRPr="000D4F85">
        <w:rPr>
          <w:rFonts w:ascii="Gill Sans MT" w:hAnsi="Gill Sans MT"/>
          <w:i/>
        </w:rPr>
        <w:t>et al</w:t>
      </w:r>
      <w:r w:rsidR="000D4F85">
        <w:rPr>
          <w:rFonts w:ascii="Gill Sans MT" w:hAnsi="Gill Sans MT"/>
        </w:rPr>
        <w:t xml:space="preserve">., 2001; Stow </w:t>
      </w:r>
      <w:r w:rsidR="000D4F85" w:rsidRPr="000D4F85">
        <w:rPr>
          <w:rFonts w:ascii="Gill Sans MT" w:hAnsi="Gill Sans MT"/>
          <w:i/>
        </w:rPr>
        <w:t>et al</w:t>
      </w:r>
      <w:r w:rsidR="000D4F85">
        <w:rPr>
          <w:rFonts w:ascii="Gill Sans MT" w:hAnsi="Gill Sans MT"/>
        </w:rPr>
        <w:t xml:space="preserve">., 2006). </w:t>
      </w:r>
    </w:p>
    <w:p w:rsidR="007E74FE" w:rsidRPr="00AF49A3" w:rsidRDefault="000B477C">
      <w:pPr>
        <w:pStyle w:val="Heading2"/>
        <w:tabs>
          <w:tab w:val="left" w:pos="851"/>
        </w:tabs>
        <w:spacing w:after="240"/>
        <w:ind w:right="424"/>
        <w:rPr>
          <w:rFonts w:ascii="Gill Sans MT" w:hAnsi="Gill Sans MT"/>
          <w:sz w:val="26"/>
          <w:szCs w:val="26"/>
        </w:rPr>
      </w:pPr>
      <w:bookmarkStart w:id="11" w:name="_Toc265159834"/>
      <w:r w:rsidRPr="00AF49A3">
        <w:rPr>
          <w:rFonts w:ascii="Gill Sans MT" w:hAnsi="Gill Sans MT"/>
          <w:sz w:val="26"/>
          <w:szCs w:val="26"/>
        </w:rPr>
        <w:t>Mortality Factors</w:t>
      </w:r>
      <w:bookmarkEnd w:id="11"/>
    </w:p>
    <w:p w:rsidR="007E74FE" w:rsidRPr="00AF49A3" w:rsidRDefault="000B477C">
      <w:pPr>
        <w:pStyle w:val="Text"/>
        <w:tabs>
          <w:tab w:val="left" w:pos="851"/>
        </w:tabs>
        <w:ind w:right="424"/>
        <w:rPr>
          <w:rFonts w:ascii="Gill Sans MT" w:hAnsi="Gill Sans MT"/>
        </w:rPr>
      </w:pPr>
      <w:r w:rsidRPr="00AF49A3">
        <w:rPr>
          <w:rFonts w:ascii="Gill Sans MT" w:hAnsi="Gill Sans MT"/>
        </w:rPr>
        <w:t>Survival of dependent young is high in brushtail possums (Dunnet, 1964; How, 1972a, 1972b; Hocking, 1981), but a sharp increase in mortality occurs when juveniles of both sexes disperse from the natal area (How, 1972b, 1983; Hocking, 1981).  Dispersing males range further than females and have a higher mortality rate</w:t>
      </w:r>
      <w:r w:rsidR="00CC6544">
        <w:rPr>
          <w:rFonts w:ascii="Gill Sans MT" w:hAnsi="Gill Sans MT"/>
        </w:rPr>
        <w:t xml:space="preserve"> generally</w:t>
      </w:r>
      <w:r w:rsidRPr="00AF49A3">
        <w:rPr>
          <w:rFonts w:ascii="Gill Sans MT" w:hAnsi="Gill Sans MT"/>
        </w:rPr>
        <w:t xml:space="preserve"> resulting in a female bias in the adult population (Hocking, 1981; How, 1983; Green, 1984; James, 1984</w:t>
      </w:r>
      <w:r w:rsidR="00CC6544">
        <w:rPr>
          <w:rFonts w:ascii="Gill Sans MT" w:hAnsi="Gill Sans MT"/>
        </w:rPr>
        <w:t>; Efford, 1998</w:t>
      </w:r>
      <w:r w:rsidRPr="00AF49A3">
        <w:rPr>
          <w:rFonts w:ascii="Gill Sans MT" w:hAnsi="Gill Sans MT"/>
        </w:rPr>
        <w:t>).  Juvenile mortality is higher in high-density populations, possibly due to an inability of individuals to establish in already fully utilised habitat (How, 1972a; Hocking, 1981).  Hocking (1981) also found that recruitment to possum populations favoured males in early successional habitat and females in older habitat.  This may indicate that brushtail possum populations are regulated by density-dependant factors (Cowan, 1993).</w:t>
      </w:r>
    </w:p>
    <w:p w:rsidR="007E74FE" w:rsidRPr="00AF49A3" w:rsidRDefault="000B477C">
      <w:pPr>
        <w:pStyle w:val="Text"/>
        <w:tabs>
          <w:tab w:val="left" w:pos="851"/>
        </w:tabs>
        <w:ind w:right="424"/>
        <w:rPr>
          <w:rFonts w:ascii="Gill Sans MT" w:hAnsi="Gill Sans MT"/>
        </w:rPr>
      </w:pPr>
      <w:r w:rsidRPr="00AF49A3">
        <w:rPr>
          <w:rFonts w:ascii="Gill Sans MT" w:hAnsi="Gill Sans MT"/>
        </w:rPr>
        <w:t>Brushtail possums are prey for a number of species in Tasmania, most notably Tasmanian devils (</w:t>
      </w:r>
      <w:r w:rsidRPr="00AF49A3">
        <w:rPr>
          <w:rFonts w:ascii="Gill Sans MT" w:hAnsi="Gill Sans MT"/>
          <w:i/>
        </w:rPr>
        <w:t>Sarcophilus harrisii</w:t>
      </w:r>
      <w:r w:rsidRPr="00AF49A3">
        <w:rPr>
          <w:rFonts w:ascii="Gill Sans MT" w:hAnsi="Gill Sans MT"/>
        </w:rPr>
        <w:t>) and spotted-tailed quolls (</w:t>
      </w:r>
      <w:r w:rsidRPr="00AF49A3">
        <w:rPr>
          <w:rFonts w:ascii="Gill Sans MT" w:hAnsi="Gill Sans MT"/>
          <w:i/>
        </w:rPr>
        <w:t>Dasyurus maculatus</w:t>
      </w:r>
      <w:r w:rsidRPr="00AF49A3">
        <w:rPr>
          <w:rFonts w:ascii="Gill Sans MT" w:hAnsi="Gill Sans MT"/>
        </w:rPr>
        <w:t xml:space="preserve">), for which brushtail possums can make up to 14.6% of the biomass of an adult quoll’s diet (Jones and Barmuta, 2000).  Nevertheless, the proportion of possums consumed as a result of active predation, as opposed to scavenging, is unknown, and the major cause of death of adult possums </w:t>
      </w:r>
      <w:r w:rsidR="00CC6544">
        <w:rPr>
          <w:rFonts w:ascii="Gill Sans MT" w:hAnsi="Gill Sans MT"/>
        </w:rPr>
        <w:t xml:space="preserve">in Tasmania </w:t>
      </w:r>
      <w:r w:rsidRPr="00AF49A3">
        <w:rPr>
          <w:rFonts w:ascii="Gill Sans MT" w:hAnsi="Gill Sans MT"/>
        </w:rPr>
        <w:t>appears to be starvation in the form of winter food shortage (Hocking, 1981).</w:t>
      </w:r>
      <w:r w:rsidRPr="00AF49A3">
        <w:rPr>
          <w:rFonts w:ascii="Gill Sans MT" w:hAnsi="Gill Sans MT"/>
          <w:szCs w:val="24"/>
        </w:rPr>
        <w:t xml:space="preserve"> </w:t>
      </w:r>
      <w:r w:rsidRPr="00AF49A3">
        <w:rPr>
          <w:rFonts w:ascii="Gill Sans MT" w:hAnsi="Gill Sans MT" w:cs="TimesNewRomanPS"/>
          <w:szCs w:val="24"/>
          <w:lang w:val="en-US"/>
        </w:rPr>
        <w:t xml:space="preserve"> </w:t>
      </w:r>
      <w:r w:rsidRPr="00AF49A3">
        <w:rPr>
          <w:rFonts w:ascii="Gill Sans MT" w:hAnsi="Gill Sans MT"/>
          <w:szCs w:val="24"/>
          <w:lang w:val="en-US"/>
        </w:rPr>
        <w:t>Large</w:t>
      </w:r>
      <w:r w:rsidRPr="00AF49A3">
        <w:rPr>
          <w:rFonts w:ascii="Gill Sans MT" w:hAnsi="Gill Sans MT"/>
          <w:lang w:val="en-US"/>
        </w:rPr>
        <w:t xml:space="preserve"> numbers are also killed each year by collisions with vehicles (Mooney and Johnson, 1979).</w:t>
      </w:r>
      <w:r w:rsidRPr="00AF49A3">
        <w:rPr>
          <w:rFonts w:ascii="Gill Sans MT" w:hAnsi="Gill Sans MT"/>
        </w:rPr>
        <w:t xml:space="preserve">  Human predation through harvesting and crop protection culling undoubtedly influences the dynamics of possum populations, but under a sustainable management strategy this practice should only remove that portion of the population that is replaced by increased survival of young animals (Caughley, 1977).</w:t>
      </w:r>
    </w:p>
    <w:p w:rsidR="00AD0112" w:rsidRDefault="000B477C">
      <w:pPr>
        <w:pStyle w:val="Text"/>
        <w:tabs>
          <w:tab w:val="left" w:pos="851"/>
        </w:tabs>
        <w:ind w:right="424"/>
        <w:rPr>
          <w:rFonts w:ascii="Gill Sans MT" w:hAnsi="Gill Sans MT"/>
        </w:rPr>
      </w:pPr>
      <w:r w:rsidRPr="00AF49A3">
        <w:rPr>
          <w:rFonts w:ascii="Gill Sans MT" w:hAnsi="Gill Sans MT"/>
        </w:rPr>
        <w:t xml:space="preserve">Although introduced brushtail possums in New Zealand are known to be infected with the microbial agents of leptospirosis and tuberculosis, which can also infect grazing livestock and humans, their Australian counterparts are not considered to be an important host or reservoir for these infectious diseases (Presidente, 1984; O'Callaghan and Moore, 1986).  </w:t>
      </w:r>
    </w:p>
    <w:p w:rsidR="00AD0112" w:rsidRDefault="00982AC0">
      <w:pPr>
        <w:pStyle w:val="Text"/>
        <w:tabs>
          <w:tab w:val="left" w:pos="851"/>
        </w:tabs>
        <w:ind w:right="424"/>
        <w:rPr>
          <w:rFonts w:ascii="Gill Sans MT" w:hAnsi="Gill Sans MT"/>
          <w:lang w:val="en-US"/>
        </w:rPr>
      </w:pPr>
      <w:r>
        <w:rPr>
          <w:rFonts w:ascii="Gill Sans MT" w:hAnsi="Gill Sans MT"/>
        </w:rPr>
        <w:t xml:space="preserve">Exudative dermatitis is a common condition observed in brushtail possums in the tropics, </w:t>
      </w:r>
      <w:r w:rsidR="00C2763E">
        <w:rPr>
          <w:rFonts w:ascii="Gill Sans MT" w:hAnsi="Gill Sans MT"/>
        </w:rPr>
        <w:t>but</w:t>
      </w:r>
      <w:r w:rsidR="000A5138">
        <w:rPr>
          <w:rFonts w:ascii="Gill Sans MT" w:hAnsi="Gill Sans MT"/>
        </w:rPr>
        <w:t xml:space="preserve"> is </w:t>
      </w:r>
      <w:r>
        <w:rPr>
          <w:rFonts w:ascii="Gill Sans MT" w:hAnsi="Gill Sans MT"/>
        </w:rPr>
        <w:t xml:space="preserve">seen </w:t>
      </w:r>
      <w:r w:rsidR="000A5138">
        <w:rPr>
          <w:rFonts w:ascii="Gill Sans MT" w:hAnsi="Gill Sans MT"/>
        </w:rPr>
        <w:t xml:space="preserve">only </w:t>
      </w:r>
      <w:r>
        <w:rPr>
          <w:rFonts w:ascii="Gill Sans MT" w:hAnsi="Gill Sans MT"/>
        </w:rPr>
        <w:t xml:space="preserve">rarely in Tasmania.  In severe cases the condition can be fatal.  </w:t>
      </w:r>
      <w:r w:rsidRPr="00982AC0">
        <w:rPr>
          <w:rFonts w:ascii="Gill Sans MT" w:hAnsi="Gill Sans MT"/>
          <w:lang w:val="en-US"/>
        </w:rPr>
        <w:t xml:space="preserve">It is evident that stress plays a big part in the epidemiology of this disease; however the main stressor appears to be high population density and the associated increase in territorial and competitive disputes, particularly between sub-adult males (Vogelnest and Woods, 2008).  As such, any form of population control that </w:t>
      </w:r>
      <w:r w:rsidR="00C2763E">
        <w:rPr>
          <w:rFonts w:ascii="Gill Sans MT" w:hAnsi="Gill Sans MT"/>
          <w:lang w:val="en-US"/>
        </w:rPr>
        <w:t>reduces</w:t>
      </w:r>
      <w:r w:rsidRPr="00982AC0">
        <w:rPr>
          <w:rFonts w:ascii="Gill Sans MT" w:hAnsi="Gill Sans MT"/>
          <w:lang w:val="en-US"/>
        </w:rPr>
        <w:t xml:space="preserve"> population density is unlikely to exacerbate any problem. </w:t>
      </w:r>
    </w:p>
    <w:p w:rsidR="007E74FE" w:rsidRDefault="000B477C">
      <w:pPr>
        <w:pStyle w:val="Text"/>
        <w:tabs>
          <w:tab w:val="left" w:pos="851"/>
        </w:tabs>
        <w:ind w:right="424"/>
        <w:rPr>
          <w:rFonts w:ascii="Gill Sans MT" w:hAnsi="Gill Sans MT"/>
        </w:rPr>
      </w:pPr>
      <w:r w:rsidRPr="00AF49A3">
        <w:rPr>
          <w:rFonts w:ascii="Gill Sans MT" w:hAnsi="Gill Sans MT"/>
        </w:rPr>
        <w:t xml:space="preserve">It is </w:t>
      </w:r>
      <w:r w:rsidR="00DC531B">
        <w:rPr>
          <w:rFonts w:ascii="Gill Sans MT" w:hAnsi="Gill Sans MT"/>
        </w:rPr>
        <w:t>probable</w:t>
      </w:r>
      <w:r w:rsidRPr="00AF49A3">
        <w:rPr>
          <w:rFonts w:ascii="Gill Sans MT" w:hAnsi="Gill Sans MT"/>
        </w:rPr>
        <w:t xml:space="preserve"> that a proportion of Tasmanian brushtail possums are intermediate hosts for </w:t>
      </w:r>
      <w:r w:rsidRPr="00AF49A3">
        <w:rPr>
          <w:rFonts w:ascii="Gill Sans MT" w:hAnsi="Gill Sans MT"/>
          <w:i/>
        </w:rPr>
        <w:t>Toxoplasma gondii</w:t>
      </w:r>
      <w:r w:rsidRPr="00AF49A3">
        <w:rPr>
          <w:rFonts w:ascii="Gill Sans MT" w:hAnsi="Gill Sans MT"/>
        </w:rPr>
        <w:t xml:space="preserve">, the causative agent of the disease toxoplasmosis, particularly in those areas where possums cohabitate with people and their pets (felids are the definitive host), increasing the possibility of transmission.  Infection can prove fatal in captive and free-ranging populations (Eymann </w:t>
      </w:r>
      <w:r w:rsidRPr="00AF49A3">
        <w:rPr>
          <w:rFonts w:ascii="Gill Sans MT" w:hAnsi="Gill Sans MT"/>
          <w:i/>
        </w:rPr>
        <w:t>et al</w:t>
      </w:r>
      <w:r w:rsidRPr="00AF49A3">
        <w:rPr>
          <w:rFonts w:ascii="Gill Sans MT" w:hAnsi="Gill Sans MT"/>
        </w:rPr>
        <w:t>., 2006)</w:t>
      </w:r>
      <w:r w:rsidR="001B5659" w:rsidRPr="00AF49A3">
        <w:rPr>
          <w:rFonts w:ascii="Gill Sans MT" w:hAnsi="Gill Sans MT"/>
        </w:rPr>
        <w:t>.</w:t>
      </w:r>
      <w:r w:rsidRPr="00AF49A3">
        <w:rPr>
          <w:rFonts w:ascii="Gill Sans MT" w:hAnsi="Gill Sans MT"/>
        </w:rPr>
        <w:t xml:space="preserve"> </w:t>
      </w:r>
    </w:p>
    <w:p w:rsidR="00982AC0" w:rsidRPr="00AF49A3" w:rsidRDefault="00982AC0">
      <w:pPr>
        <w:pStyle w:val="Text"/>
        <w:tabs>
          <w:tab w:val="left" w:pos="851"/>
        </w:tabs>
        <w:ind w:right="424"/>
        <w:rPr>
          <w:rFonts w:ascii="Gill Sans MT" w:hAnsi="Gill Sans MT"/>
        </w:rPr>
      </w:pPr>
      <w:r w:rsidRPr="00AF49A3">
        <w:rPr>
          <w:rFonts w:ascii="Gill Sans MT" w:hAnsi="Gill Sans MT"/>
        </w:rPr>
        <w:t>The pathogenic significance of many brushtail possum endoparasites is unknown although some heavy nematode infections can be pathogenic (Presidente, 1984).  Ectoparasites including ticks, mites, and fleas have been noted from Tasmanian possums, but without any apparent association between parasite load and condition, they are not regarded as significant agents of mortality (Hocking, 1981; O'Callaghan and Moore, 1986).</w:t>
      </w:r>
    </w:p>
    <w:p w:rsidR="007E74FE" w:rsidRPr="00AF49A3" w:rsidRDefault="00D90203">
      <w:pPr>
        <w:tabs>
          <w:tab w:val="left" w:pos="851"/>
        </w:tabs>
        <w:spacing w:after="360"/>
        <w:ind w:right="424"/>
        <w:rPr>
          <w:rFonts w:ascii="Gill Sans MT" w:hAnsi="Gill Sans MT"/>
          <w:sz w:val="24"/>
        </w:rPr>
      </w:pPr>
      <w:r>
        <w:rPr>
          <w:rFonts w:ascii="Gill Sans MT" w:hAnsi="Gill Sans MT"/>
          <w:sz w:val="24"/>
        </w:rPr>
        <w:t>E</w:t>
      </w:r>
      <w:r w:rsidR="000B477C" w:rsidRPr="00AF49A3">
        <w:rPr>
          <w:rFonts w:ascii="Gill Sans MT" w:hAnsi="Gill Sans MT"/>
          <w:sz w:val="24"/>
        </w:rPr>
        <w:t>vidence</w:t>
      </w:r>
      <w:r>
        <w:rPr>
          <w:rFonts w:ascii="Gill Sans MT" w:hAnsi="Gill Sans MT"/>
          <w:sz w:val="24"/>
        </w:rPr>
        <w:t xml:space="preserve"> indicates that</w:t>
      </w:r>
      <w:r w:rsidR="000B477C" w:rsidRPr="00AF49A3">
        <w:rPr>
          <w:rFonts w:ascii="Gill Sans MT" w:hAnsi="Gill Sans MT"/>
          <w:sz w:val="24"/>
        </w:rPr>
        <w:t xml:space="preserve"> the European red fox (</w:t>
      </w:r>
      <w:r w:rsidR="000B477C" w:rsidRPr="00AF49A3">
        <w:rPr>
          <w:rFonts w:ascii="Gill Sans MT" w:hAnsi="Gill Sans MT"/>
          <w:i/>
          <w:sz w:val="24"/>
        </w:rPr>
        <w:t>Vulpes vulpes</w:t>
      </w:r>
      <w:r w:rsidR="000B477C" w:rsidRPr="00AF49A3">
        <w:rPr>
          <w:rFonts w:ascii="Gill Sans MT" w:hAnsi="Gill Sans MT"/>
          <w:sz w:val="24"/>
        </w:rPr>
        <w:t xml:space="preserve">) is present in low numbers in Tasmania.  The red fox is recognised nationally as a Key Threatening Process to native mammals under the EPBC Act.  </w:t>
      </w:r>
      <w:r w:rsidR="000B477C" w:rsidRPr="00AF49A3">
        <w:rPr>
          <w:rFonts w:ascii="Gill Sans MT" w:hAnsi="Gill Sans MT"/>
          <w:snapToGrid w:val="0"/>
          <w:sz w:val="24"/>
        </w:rPr>
        <w:t xml:space="preserve">Native Australian fauna did not evolve with the fox and hence have few or no fox-specific predation avoidance strategies.  Although possums are generally considered an arboreal species, a considerable proportion of their diet can include pasture species (see section 2.5) indicating possums do spend a significant amount of time foraging in areas where they can be preyed upon by red foxes.  Indeed, brushtail possums comprise at least 5% of fox diet in parts of New South Wales (Roberts </w:t>
      </w:r>
      <w:r w:rsidR="000B477C" w:rsidRPr="00AF49A3">
        <w:rPr>
          <w:rFonts w:ascii="Gill Sans MT" w:hAnsi="Gill Sans MT"/>
          <w:i/>
          <w:snapToGrid w:val="0"/>
          <w:sz w:val="24"/>
        </w:rPr>
        <w:t>et al</w:t>
      </w:r>
      <w:r w:rsidR="000B477C" w:rsidRPr="00AF49A3">
        <w:rPr>
          <w:rFonts w:ascii="Gill Sans MT" w:hAnsi="Gill Sans MT"/>
          <w:snapToGrid w:val="0"/>
          <w:sz w:val="24"/>
        </w:rPr>
        <w:t xml:space="preserve">., 2006).    </w:t>
      </w:r>
    </w:p>
    <w:p w:rsidR="007E74FE" w:rsidRPr="00AF49A3" w:rsidRDefault="000B477C">
      <w:pPr>
        <w:pStyle w:val="Heading2"/>
        <w:tabs>
          <w:tab w:val="left" w:pos="851"/>
        </w:tabs>
        <w:spacing w:after="240"/>
        <w:ind w:right="424"/>
        <w:rPr>
          <w:rFonts w:ascii="Gill Sans MT" w:hAnsi="Gill Sans MT"/>
          <w:sz w:val="26"/>
          <w:szCs w:val="26"/>
        </w:rPr>
      </w:pPr>
      <w:bookmarkStart w:id="12" w:name="_Toc265159835"/>
      <w:r w:rsidRPr="00AF49A3">
        <w:rPr>
          <w:rFonts w:ascii="Gill Sans MT" w:hAnsi="Gill Sans MT"/>
          <w:sz w:val="26"/>
          <w:szCs w:val="26"/>
        </w:rPr>
        <w:t>Crop Damage caused by Brushtail Possums</w:t>
      </w:r>
      <w:bookmarkEnd w:id="12"/>
    </w:p>
    <w:p w:rsidR="007E74FE" w:rsidRPr="00AF49A3" w:rsidRDefault="000B477C">
      <w:pPr>
        <w:pStyle w:val="Text"/>
        <w:tabs>
          <w:tab w:val="left" w:pos="851"/>
        </w:tabs>
        <w:ind w:right="424"/>
        <w:rPr>
          <w:rFonts w:ascii="Gill Sans MT" w:hAnsi="Gill Sans MT"/>
        </w:rPr>
      </w:pPr>
      <w:r w:rsidRPr="00AF49A3">
        <w:rPr>
          <w:rFonts w:ascii="Gill Sans MT" w:hAnsi="Gill Sans MT"/>
        </w:rPr>
        <w:t>Pastoral land and agricultural and forestry crops provide many herbivorous wildlife species with a ready food supply, and damage to crops from inflated populations of browsers is often substantial</w:t>
      </w:r>
      <w:r w:rsidR="002D0E08">
        <w:rPr>
          <w:rFonts w:ascii="Gill Sans MT" w:hAnsi="Gill Sans MT"/>
        </w:rPr>
        <w:t xml:space="preserve"> (Bulinski</w:t>
      </w:r>
      <w:r w:rsidR="00F47207">
        <w:rPr>
          <w:rFonts w:ascii="Gill Sans MT" w:hAnsi="Gill Sans MT"/>
        </w:rPr>
        <w:t xml:space="preserve"> and McArthur</w:t>
      </w:r>
      <w:r w:rsidR="002D0E08">
        <w:rPr>
          <w:rFonts w:ascii="Gill Sans MT" w:hAnsi="Gill Sans MT"/>
        </w:rPr>
        <w:t>, 1999)</w:t>
      </w:r>
      <w:r w:rsidRPr="00AF49A3">
        <w:rPr>
          <w:rFonts w:ascii="Gill Sans MT" w:hAnsi="Gill Sans MT"/>
        </w:rPr>
        <w:t>.  Various authors have reported on the use of pasture by brushtail possums (Quinn, 1968; Harvie, 1973; Jolly, 1976; Spurr and Jolly, 1981; Green and Coleman, 1981, 1986).  Harvie (1973) found that pasture species formed about 30% of the diet during spring on sheep stations in New Zealand.</w:t>
      </w:r>
    </w:p>
    <w:p w:rsidR="00D733AC" w:rsidRDefault="000B477C" w:rsidP="00D733AC">
      <w:pPr>
        <w:pStyle w:val="Text"/>
        <w:tabs>
          <w:tab w:val="left" w:pos="851"/>
        </w:tabs>
        <w:ind w:right="424"/>
        <w:rPr>
          <w:rFonts w:ascii="Gill Sans MT" w:hAnsi="Gill Sans MT"/>
        </w:rPr>
      </w:pPr>
      <w:r w:rsidRPr="00AF49A3">
        <w:rPr>
          <w:rFonts w:ascii="Gill Sans MT" w:hAnsi="Gill Sans MT"/>
        </w:rPr>
        <w:t xml:space="preserve">Crop damage by possums has not been accurately quantified in Australia, and </w:t>
      </w:r>
      <w:r w:rsidR="008C3CF8">
        <w:rPr>
          <w:rFonts w:ascii="Gill Sans MT" w:hAnsi="Gill Sans MT"/>
        </w:rPr>
        <w:t>can be</w:t>
      </w:r>
      <w:r w:rsidRPr="00AF49A3">
        <w:rPr>
          <w:rFonts w:ascii="Gill Sans MT" w:hAnsi="Gill Sans MT"/>
        </w:rPr>
        <w:t xml:space="preserve"> difficult to isolate fr</w:t>
      </w:r>
      <w:r w:rsidR="00F47207">
        <w:rPr>
          <w:rFonts w:ascii="Gill Sans MT" w:hAnsi="Gill Sans MT"/>
        </w:rPr>
        <w:t xml:space="preserve">om that caused by other grazers, however Bulinski and McArthur (2003) found that </w:t>
      </w:r>
      <w:r w:rsidR="000904F3">
        <w:rPr>
          <w:rFonts w:ascii="Gill Sans MT" w:hAnsi="Gill Sans MT"/>
        </w:rPr>
        <w:t xml:space="preserve">the scat deposition rate of brushtail possums in plantations was positively correlated to </w:t>
      </w:r>
      <w:r w:rsidR="00701153">
        <w:rPr>
          <w:rFonts w:ascii="Gill Sans MT" w:hAnsi="Gill Sans MT"/>
        </w:rPr>
        <w:t xml:space="preserve">large-scale </w:t>
      </w:r>
      <w:r w:rsidR="000904F3">
        <w:rPr>
          <w:rFonts w:ascii="Gill Sans MT" w:hAnsi="Gill Sans MT"/>
        </w:rPr>
        <w:t xml:space="preserve">seedling damage and was the best explanatory variable for variation in damage between sites.  </w:t>
      </w:r>
      <w:r w:rsidRPr="00AF49A3">
        <w:rPr>
          <w:rFonts w:ascii="Gill Sans MT" w:hAnsi="Gill Sans MT"/>
        </w:rPr>
        <w:t xml:space="preserve">Studies in Tasmania suggest that grazing by native animals, including wallabies as well as possums, can reduce dry matter yield of improved pasture by up to 94% while that of native pasture can be reduced by 48% (Statham &amp; Rayner, 1995).  Similarly, Cleland </w:t>
      </w:r>
      <w:r w:rsidRPr="00AF49A3">
        <w:rPr>
          <w:rFonts w:ascii="Gill Sans MT" w:hAnsi="Gill Sans MT"/>
          <w:i/>
        </w:rPr>
        <w:t>et al</w:t>
      </w:r>
      <w:r w:rsidRPr="00AF49A3">
        <w:rPr>
          <w:rFonts w:ascii="Gill Sans MT" w:hAnsi="Gill Sans MT"/>
        </w:rPr>
        <w:t>., (1997) estimated that crop damage by native browsing animals, including wallabies and possums, cost Tasmanian farmers over $20 million per year.</w:t>
      </w:r>
      <w:r w:rsidR="00701153">
        <w:rPr>
          <w:rFonts w:ascii="Gill Sans MT" w:hAnsi="Gill Sans MT"/>
        </w:rPr>
        <w:t xml:space="preserve">  </w:t>
      </w:r>
      <w:r w:rsidR="00D733AC" w:rsidRPr="00FA3414">
        <w:rPr>
          <w:rFonts w:ascii="Gill Sans MT" w:hAnsi="Gill Sans MT"/>
        </w:rPr>
        <w:t xml:space="preserve">In Tasmania, crop-protection permits </w:t>
      </w:r>
      <w:r w:rsidR="00D5165F" w:rsidRPr="00FA3414">
        <w:rPr>
          <w:rFonts w:ascii="Gill Sans MT" w:hAnsi="Gill Sans MT"/>
        </w:rPr>
        <w:t>have been</w:t>
      </w:r>
      <w:r w:rsidR="00D733AC" w:rsidRPr="00FA3414">
        <w:rPr>
          <w:rFonts w:ascii="Gill Sans MT" w:hAnsi="Gill Sans MT"/>
        </w:rPr>
        <w:t xml:space="preserve"> issued to control possums causing damage to pasture, plantation seedlings and other crops such as poppies and fruit trees.</w:t>
      </w:r>
      <w:r w:rsidR="00D5165F" w:rsidRPr="00FA3414">
        <w:rPr>
          <w:rFonts w:ascii="Gill Sans MT" w:hAnsi="Gill Sans MT"/>
        </w:rPr>
        <w:t xml:space="preserve"> </w:t>
      </w:r>
    </w:p>
    <w:p w:rsidR="003E4BD9" w:rsidRPr="00AF49A3" w:rsidRDefault="003E4BD9" w:rsidP="000904F3">
      <w:pPr>
        <w:pStyle w:val="Text"/>
        <w:tabs>
          <w:tab w:val="left" w:pos="851"/>
        </w:tabs>
        <w:ind w:right="424"/>
        <w:rPr>
          <w:rFonts w:ascii="Gill Sans MT" w:hAnsi="Gill Sans MT"/>
        </w:rPr>
      </w:pPr>
      <w:r w:rsidRPr="002D0E08">
        <w:rPr>
          <w:rFonts w:ascii="Gill Sans MT" w:hAnsi="Gill Sans MT"/>
          <w:lang w:val="en-US"/>
        </w:rPr>
        <w:t>Damage caused</w:t>
      </w:r>
      <w:r>
        <w:rPr>
          <w:rFonts w:ascii="Gill Sans MT" w:hAnsi="Gill Sans MT"/>
          <w:lang w:val="en-US"/>
        </w:rPr>
        <w:t xml:space="preserve"> </w:t>
      </w:r>
      <w:r w:rsidRPr="002D0E08">
        <w:rPr>
          <w:rFonts w:ascii="Gill Sans MT" w:hAnsi="Gill Sans MT"/>
          <w:lang w:val="en-US"/>
        </w:rPr>
        <w:t xml:space="preserve">by </w:t>
      </w:r>
      <w:r>
        <w:rPr>
          <w:rFonts w:ascii="Gill Sans MT" w:hAnsi="Gill Sans MT"/>
          <w:lang w:val="en-US"/>
        </w:rPr>
        <w:t>possums decreases</w:t>
      </w:r>
      <w:r w:rsidRPr="002D0E08">
        <w:rPr>
          <w:rFonts w:ascii="Gill Sans MT" w:hAnsi="Gill Sans MT"/>
          <w:lang w:val="en-US"/>
        </w:rPr>
        <w:t xml:space="preserve"> plantation</w:t>
      </w:r>
      <w:r>
        <w:rPr>
          <w:rFonts w:ascii="Gill Sans MT" w:hAnsi="Gill Sans MT"/>
          <w:lang w:val="en-US"/>
        </w:rPr>
        <w:t xml:space="preserve"> </w:t>
      </w:r>
      <w:r w:rsidRPr="002D0E08">
        <w:rPr>
          <w:rFonts w:ascii="Gill Sans MT" w:hAnsi="Gill Sans MT"/>
          <w:lang w:val="en-US"/>
        </w:rPr>
        <w:t>productivity by reducing seedling growth rates,</w:t>
      </w:r>
      <w:r>
        <w:rPr>
          <w:rFonts w:ascii="Gill Sans MT" w:hAnsi="Gill Sans MT"/>
          <w:lang w:val="en-US"/>
        </w:rPr>
        <w:t xml:space="preserve"> </w:t>
      </w:r>
      <w:r w:rsidRPr="002D0E08">
        <w:rPr>
          <w:rFonts w:ascii="Gill Sans MT" w:hAnsi="Gill Sans MT"/>
          <w:lang w:val="en-US"/>
        </w:rPr>
        <w:t>reducing seedling survival and changing the form</w:t>
      </w:r>
      <w:r>
        <w:rPr>
          <w:rFonts w:ascii="Gill Sans MT" w:hAnsi="Gill Sans MT"/>
          <w:lang w:val="en-US"/>
        </w:rPr>
        <w:t xml:space="preserve"> </w:t>
      </w:r>
      <w:r w:rsidRPr="002D0E08">
        <w:rPr>
          <w:rFonts w:ascii="Gill Sans MT" w:hAnsi="Gill Sans MT"/>
          <w:lang w:val="en-US"/>
        </w:rPr>
        <w:t>of seedlings such that tree quality is reduced (Coleman</w:t>
      </w:r>
      <w:r>
        <w:rPr>
          <w:rFonts w:ascii="Gill Sans MT" w:hAnsi="Gill Sans MT"/>
          <w:lang w:val="en-US"/>
        </w:rPr>
        <w:t xml:space="preserve"> </w:t>
      </w:r>
      <w:r w:rsidRPr="002D0E08">
        <w:rPr>
          <w:rFonts w:ascii="Gill Sans MT" w:hAnsi="Gill Sans MT"/>
          <w:i/>
          <w:lang w:val="en-US"/>
        </w:rPr>
        <w:t>et al</w:t>
      </w:r>
      <w:r w:rsidRPr="002D0E08">
        <w:rPr>
          <w:rFonts w:ascii="Gill Sans MT" w:hAnsi="Gill Sans MT"/>
          <w:lang w:val="en-US"/>
        </w:rPr>
        <w:t>., 1997)</w:t>
      </w:r>
      <w:r>
        <w:rPr>
          <w:rFonts w:ascii="Gill Sans MT" w:hAnsi="Gill Sans MT"/>
          <w:lang w:val="en-US"/>
        </w:rPr>
        <w:t>.</w:t>
      </w:r>
      <w:r w:rsidRPr="00AF49A3">
        <w:rPr>
          <w:rFonts w:ascii="Gill Sans MT" w:hAnsi="Gill Sans MT"/>
        </w:rPr>
        <w:t xml:space="preserve"> </w:t>
      </w:r>
      <w:r>
        <w:rPr>
          <w:rFonts w:ascii="Gill Sans MT" w:hAnsi="Gill Sans MT"/>
        </w:rPr>
        <w:t xml:space="preserve"> There is also evidence</w:t>
      </w:r>
      <w:r w:rsidR="008C3CF8">
        <w:rPr>
          <w:rFonts w:ascii="Gill Sans MT" w:hAnsi="Gill Sans MT"/>
        </w:rPr>
        <w:t xml:space="preserve"> </w:t>
      </w:r>
      <w:r>
        <w:rPr>
          <w:rFonts w:ascii="Gill Sans MT" w:hAnsi="Gill Sans MT"/>
        </w:rPr>
        <w:t>that</w:t>
      </w:r>
      <w:r w:rsidR="008C3CF8">
        <w:rPr>
          <w:rFonts w:ascii="Gill Sans MT" w:hAnsi="Gill Sans MT"/>
        </w:rPr>
        <w:t xml:space="preserve"> shows</w:t>
      </w:r>
      <w:r>
        <w:rPr>
          <w:rFonts w:ascii="Gill Sans MT" w:hAnsi="Gill Sans MT"/>
        </w:rPr>
        <w:t xml:space="preserve"> brushtail possums </w:t>
      </w:r>
      <w:r w:rsidR="008C3CF8">
        <w:rPr>
          <w:rFonts w:ascii="Gill Sans MT" w:hAnsi="Gill Sans MT"/>
        </w:rPr>
        <w:t>have</w:t>
      </w:r>
      <w:r w:rsidR="000904F3">
        <w:rPr>
          <w:rFonts w:ascii="Gill Sans MT" w:hAnsi="Gill Sans MT"/>
        </w:rPr>
        <w:t xml:space="preserve"> a</w:t>
      </w:r>
      <w:r>
        <w:rPr>
          <w:rFonts w:ascii="Gill Sans MT" w:hAnsi="Gill Sans MT"/>
        </w:rPr>
        <w:t xml:space="preserve"> </w:t>
      </w:r>
      <w:r w:rsidR="000904F3" w:rsidRPr="000904F3">
        <w:rPr>
          <w:rFonts w:ascii="Gill Sans MT" w:hAnsi="Gill Sans MT"/>
          <w:lang w:val="en-US"/>
        </w:rPr>
        <w:t>comparatively strong tendency to feed on the</w:t>
      </w:r>
      <w:r w:rsidR="000904F3">
        <w:rPr>
          <w:rFonts w:ascii="Gill Sans MT" w:hAnsi="Gill Sans MT"/>
          <w:lang w:val="en-US"/>
        </w:rPr>
        <w:t xml:space="preserve"> </w:t>
      </w:r>
      <w:r w:rsidR="000904F3" w:rsidRPr="000904F3">
        <w:rPr>
          <w:rFonts w:ascii="Gill Sans MT" w:hAnsi="Gill Sans MT"/>
          <w:lang w:val="en-US"/>
        </w:rPr>
        <w:t xml:space="preserve">main Tasmanian plantation species, </w:t>
      </w:r>
      <w:r w:rsidR="000904F3" w:rsidRPr="000904F3">
        <w:rPr>
          <w:rFonts w:ascii="Gill Sans MT" w:hAnsi="Gill Sans MT"/>
          <w:i/>
          <w:lang w:val="en-US"/>
        </w:rPr>
        <w:t>Eucalyptus nitens</w:t>
      </w:r>
      <w:r w:rsidR="000904F3" w:rsidRPr="000904F3">
        <w:rPr>
          <w:rFonts w:ascii="Gill Sans MT" w:hAnsi="Gill Sans MT"/>
          <w:lang w:val="en-US"/>
        </w:rPr>
        <w:t xml:space="preserve"> and</w:t>
      </w:r>
      <w:r w:rsidR="000904F3">
        <w:rPr>
          <w:rFonts w:ascii="Gill Sans MT" w:hAnsi="Gill Sans MT"/>
          <w:lang w:val="en-US"/>
        </w:rPr>
        <w:t xml:space="preserve"> </w:t>
      </w:r>
      <w:r w:rsidR="000904F3" w:rsidRPr="000904F3">
        <w:rPr>
          <w:rFonts w:ascii="Gill Sans MT" w:hAnsi="Gill Sans MT"/>
          <w:i/>
          <w:lang w:val="en-US"/>
        </w:rPr>
        <w:t>E</w:t>
      </w:r>
      <w:r w:rsidR="008C3CF8">
        <w:rPr>
          <w:rFonts w:ascii="Gill Sans MT" w:hAnsi="Gill Sans MT"/>
          <w:i/>
          <w:lang w:val="en-US"/>
        </w:rPr>
        <w:t>.</w:t>
      </w:r>
      <w:r w:rsidR="000904F3" w:rsidRPr="000904F3">
        <w:rPr>
          <w:rFonts w:ascii="Gill Sans MT" w:hAnsi="Gill Sans MT"/>
          <w:i/>
          <w:lang w:val="en-US"/>
        </w:rPr>
        <w:t xml:space="preserve"> globulus</w:t>
      </w:r>
      <w:r w:rsidR="000904F3" w:rsidRPr="000904F3">
        <w:rPr>
          <w:rFonts w:ascii="Gill Sans MT" w:hAnsi="Gill Sans MT"/>
        </w:rPr>
        <w:t xml:space="preserve"> </w:t>
      </w:r>
      <w:r>
        <w:rPr>
          <w:rFonts w:ascii="Gill Sans MT" w:hAnsi="Gill Sans MT"/>
        </w:rPr>
        <w:t>(</w:t>
      </w:r>
      <w:r w:rsidR="000904F3">
        <w:rPr>
          <w:rFonts w:ascii="Gill Sans MT" w:hAnsi="Gill Sans MT"/>
        </w:rPr>
        <w:t xml:space="preserve">McArthur et al., 2000; </w:t>
      </w:r>
      <w:r>
        <w:rPr>
          <w:rFonts w:ascii="Gill Sans MT" w:hAnsi="Gill Sans MT"/>
        </w:rPr>
        <w:t xml:space="preserve">Scott </w:t>
      </w:r>
      <w:r w:rsidRPr="003E4BD9">
        <w:rPr>
          <w:rFonts w:ascii="Gill Sans MT" w:hAnsi="Gill Sans MT"/>
          <w:i/>
        </w:rPr>
        <w:t>et al</w:t>
      </w:r>
      <w:r>
        <w:rPr>
          <w:rFonts w:ascii="Gill Sans MT" w:hAnsi="Gill Sans MT"/>
        </w:rPr>
        <w:t>., 2002).</w:t>
      </w:r>
    </w:p>
    <w:p w:rsidR="007E74FE" w:rsidRPr="00AF49A3" w:rsidRDefault="000B477C">
      <w:pPr>
        <w:pStyle w:val="Text"/>
        <w:tabs>
          <w:tab w:val="left" w:pos="851"/>
        </w:tabs>
        <w:ind w:right="424"/>
        <w:rPr>
          <w:rFonts w:ascii="Gill Sans MT" w:hAnsi="Gill Sans MT"/>
        </w:rPr>
      </w:pPr>
      <w:r w:rsidRPr="00AF49A3">
        <w:rPr>
          <w:rFonts w:ascii="Gill Sans MT" w:hAnsi="Gill Sans MT"/>
        </w:rPr>
        <w:t xml:space="preserve">Since its introduction from Australia in the mid-19th century the brushtail possum has markedly changed the composition of some New Zealand forests (Kean, 1951; Fitzgerald, 1984).  In Australia the species has evolved with the native flora and Fitzgerald (1984) suggests that Tasmanian plants are better adapted to possum browsing than many of those in New Zealand. </w:t>
      </w:r>
    </w:p>
    <w:p w:rsidR="007E74FE" w:rsidRPr="00AF49A3" w:rsidRDefault="000B477C" w:rsidP="002D0E08">
      <w:pPr>
        <w:pStyle w:val="Text"/>
        <w:tabs>
          <w:tab w:val="left" w:pos="851"/>
        </w:tabs>
        <w:ind w:right="424"/>
        <w:rPr>
          <w:rFonts w:ascii="Gill Sans MT" w:hAnsi="Gill Sans MT"/>
        </w:rPr>
      </w:pPr>
      <w:r w:rsidRPr="00AF49A3">
        <w:rPr>
          <w:rFonts w:ascii="Gill Sans MT" w:hAnsi="Gill Sans MT"/>
        </w:rPr>
        <w:t xml:space="preserve">Even so, in some areas possums have been identified as having a negative impact on native forest in Tasmania, generally through defoliation of food trees.  Damage was thought to be restricted to areas of regenerating forest and to seedlings (Gilbert, 1961; Cremer, 1969; Hocking, 1981), however evidence suggests that brushtail possums are contributing to "dieback" in mature eucalypts in the Tasmanian midlands where tree cover on pastoral land is often minimal (Statham, 1992).  Statham (1984) found that should severe defoliation occur in autumn or winter it generally resulted in death of the tree (or seedling), while at other times the tree </w:t>
      </w:r>
      <w:r w:rsidR="006B0FE2" w:rsidRPr="00AF49A3">
        <w:rPr>
          <w:rFonts w:ascii="Gill Sans MT" w:hAnsi="Gill Sans MT"/>
        </w:rPr>
        <w:t xml:space="preserve">can </w:t>
      </w:r>
      <w:r w:rsidRPr="00AF49A3">
        <w:rPr>
          <w:rFonts w:ascii="Gill Sans MT" w:hAnsi="Gill Sans MT"/>
        </w:rPr>
        <w:t xml:space="preserve">recover. </w:t>
      </w:r>
      <w:r w:rsidR="002D0E08">
        <w:rPr>
          <w:rFonts w:ascii="Gill Sans MT" w:hAnsi="Gill Sans MT"/>
        </w:rPr>
        <w:t xml:space="preserve"> </w:t>
      </w:r>
    </w:p>
    <w:p w:rsidR="007E74FE" w:rsidRPr="00AF49A3" w:rsidRDefault="000B477C">
      <w:pPr>
        <w:pStyle w:val="Text"/>
        <w:tabs>
          <w:tab w:val="left" w:pos="851"/>
        </w:tabs>
        <w:spacing w:after="360"/>
        <w:ind w:right="424"/>
        <w:rPr>
          <w:rFonts w:ascii="Gill Sans MT" w:hAnsi="Gill Sans MT"/>
        </w:rPr>
      </w:pPr>
      <w:r w:rsidRPr="00AF49A3">
        <w:rPr>
          <w:rFonts w:ascii="Gill Sans MT" w:hAnsi="Gill Sans MT"/>
        </w:rPr>
        <w:t xml:space="preserve">Diet analyses show that possums feed on the pollen cones, leaves and bark of pine species, including </w:t>
      </w:r>
      <w:r w:rsidRPr="00AF49A3">
        <w:rPr>
          <w:rFonts w:ascii="Gill Sans MT" w:hAnsi="Gill Sans MT"/>
          <w:i/>
        </w:rPr>
        <w:t>Pinus radiata.</w:t>
      </w:r>
      <w:r w:rsidRPr="00AF49A3">
        <w:rPr>
          <w:rFonts w:ascii="Gill Sans MT" w:hAnsi="Gill Sans MT"/>
        </w:rPr>
        <w:t xml:space="preserve">   This damage increases with proximity to native forest, the age of the pine tree, and during the winter months when other preferred foods are less available (Barnett </w:t>
      </w:r>
      <w:r w:rsidRPr="00AF49A3">
        <w:rPr>
          <w:rFonts w:ascii="Gill Sans MT" w:hAnsi="Gill Sans MT"/>
          <w:i/>
        </w:rPr>
        <w:t>et al</w:t>
      </w:r>
      <w:r w:rsidRPr="00AF49A3">
        <w:rPr>
          <w:rFonts w:ascii="Gill Sans MT" w:hAnsi="Gill Sans MT"/>
        </w:rPr>
        <w:t>., 1977; Forestry Commission Tasmania, 1982; Statham, 1983, 1984, 1992).  Damage results from animals feeding on the "growth tips" and bark of trees, the latter being the most serious as it can result in ring-barking and subsequent death of the tree (Statham, 1983, 1984, 1992).</w:t>
      </w:r>
    </w:p>
    <w:p w:rsidR="00895F77" w:rsidRPr="00AF49A3" w:rsidRDefault="00895F77" w:rsidP="00895F77">
      <w:pPr>
        <w:pStyle w:val="Heading2"/>
        <w:ind w:right="424"/>
        <w:rPr>
          <w:rFonts w:ascii="Gill Sans MT" w:hAnsi="Gill Sans MT"/>
          <w:sz w:val="26"/>
          <w:szCs w:val="26"/>
        </w:rPr>
      </w:pPr>
      <w:bookmarkStart w:id="13" w:name="_Toc265159836"/>
      <w:r w:rsidRPr="00AF49A3">
        <w:rPr>
          <w:rFonts w:ascii="Gill Sans MT" w:hAnsi="Gill Sans MT"/>
          <w:sz w:val="26"/>
          <w:szCs w:val="26"/>
        </w:rPr>
        <w:t>Harvest methods</w:t>
      </w:r>
      <w:r w:rsidR="005655C4" w:rsidRPr="00AF49A3">
        <w:rPr>
          <w:rFonts w:ascii="Gill Sans MT" w:hAnsi="Gill Sans MT"/>
          <w:sz w:val="26"/>
          <w:szCs w:val="26"/>
        </w:rPr>
        <w:t xml:space="preserve"> and uses</w:t>
      </w:r>
      <w:bookmarkEnd w:id="13"/>
    </w:p>
    <w:p w:rsidR="00C72529" w:rsidRPr="00AF49A3" w:rsidRDefault="00E108DF" w:rsidP="004E0226">
      <w:pPr>
        <w:pStyle w:val="Text"/>
        <w:ind w:right="424"/>
        <w:rPr>
          <w:rFonts w:ascii="Gill Sans MT" w:hAnsi="Gill Sans MT"/>
        </w:rPr>
      </w:pPr>
      <w:r w:rsidRPr="00AF49A3">
        <w:rPr>
          <w:rFonts w:ascii="Gill Sans MT" w:hAnsi="Gill Sans MT"/>
        </w:rPr>
        <w:t xml:space="preserve">The harvest of brushtail possums in Tasmania for commercial purposes is an ongoing industry.  </w:t>
      </w:r>
      <w:r w:rsidR="00895F77" w:rsidRPr="00AF49A3">
        <w:rPr>
          <w:rFonts w:ascii="Gill Sans MT" w:hAnsi="Gill Sans MT"/>
        </w:rPr>
        <w:t xml:space="preserve">Brushtail possums can </w:t>
      </w:r>
      <w:r w:rsidR="00B64FA9">
        <w:rPr>
          <w:rFonts w:ascii="Gill Sans MT" w:hAnsi="Gill Sans MT"/>
        </w:rPr>
        <w:t xml:space="preserve">only </w:t>
      </w:r>
      <w:r w:rsidR="00895F77" w:rsidRPr="00AF49A3">
        <w:rPr>
          <w:rFonts w:ascii="Gill Sans MT" w:hAnsi="Gill Sans MT"/>
        </w:rPr>
        <w:t>be taken</w:t>
      </w:r>
      <w:r w:rsidR="005655C4" w:rsidRPr="00AF49A3">
        <w:rPr>
          <w:rFonts w:ascii="Gill Sans MT" w:hAnsi="Gill Sans MT"/>
        </w:rPr>
        <w:t xml:space="preserve"> under permit</w:t>
      </w:r>
      <w:r w:rsidR="00895F77" w:rsidRPr="00AF49A3">
        <w:rPr>
          <w:rFonts w:ascii="Gill Sans MT" w:hAnsi="Gill Sans MT"/>
        </w:rPr>
        <w:t xml:space="preserve"> for commercial purposes either by spotlight shooting, </w:t>
      </w:r>
      <w:r w:rsidR="005C69F8">
        <w:rPr>
          <w:rFonts w:ascii="Gill Sans MT" w:hAnsi="Gill Sans MT"/>
        </w:rPr>
        <w:t xml:space="preserve">or </w:t>
      </w:r>
      <w:r w:rsidR="00895F77" w:rsidRPr="00AF49A3">
        <w:rPr>
          <w:rFonts w:ascii="Gill Sans MT" w:hAnsi="Gill Sans MT"/>
        </w:rPr>
        <w:t>tra</w:t>
      </w:r>
      <w:r w:rsidR="005C69F8">
        <w:rPr>
          <w:rFonts w:ascii="Gill Sans MT" w:hAnsi="Gill Sans MT"/>
        </w:rPr>
        <w:t>pping and destroying on site.</w:t>
      </w:r>
      <w:r w:rsidR="00895F77" w:rsidRPr="00AF49A3">
        <w:rPr>
          <w:rFonts w:ascii="Gill Sans MT" w:hAnsi="Gill Sans MT"/>
        </w:rPr>
        <w:t xml:space="preserve"> </w:t>
      </w:r>
      <w:r w:rsidR="005C69F8">
        <w:rPr>
          <w:rFonts w:ascii="Gill Sans MT" w:hAnsi="Gill Sans MT"/>
        </w:rPr>
        <w:t>T</w:t>
      </w:r>
      <w:r w:rsidR="00895F77" w:rsidRPr="00AF49A3">
        <w:rPr>
          <w:rFonts w:ascii="Gill Sans MT" w:hAnsi="Gill Sans MT"/>
        </w:rPr>
        <w:t xml:space="preserve">rapping </w:t>
      </w:r>
      <w:r w:rsidR="005C69F8">
        <w:rPr>
          <w:rFonts w:ascii="Gill Sans MT" w:hAnsi="Gill Sans MT"/>
        </w:rPr>
        <w:t>and</w:t>
      </w:r>
      <w:r w:rsidR="00895F77" w:rsidRPr="00AF49A3">
        <w:rPr>
          <w:rFonts w:ascii="Gill Sans MT" w:hAnsi="Gill Sans MT"/>
        </w:rPr>
        <w:t xml:space="preserve"> transport</w:t>
      </w:r>
      <w:r w:rsidR="005C69F8">
        <w:rPr>
          <w:rFonts w:ascii="Gill Sans MT" w:hAnsi="Gill Sans MT"/>
        </w:rPr>
        <w:t xml:space="preserve"> of live animals for</w:t>
      </w:r>
      <w:r w:rsidR="00895F77" w:rsidRPr="00AF49A3">
        <w:rPr>
          <w:rFonts w:ascii="Gill Sans MT" w:hAnsi="Gill Sans MT"/>
        </w:rPr>
        <w:t xml:space="preserve"> slaughter </w:t>
      </w:r>
      <w:r w:rsidR="005C69F8">
        <w:rPr>
          <w:rFonts w:ascii="Gill Sans MT" w:hAnsi="Gill Sans MT"/>
        </w:rPr>
        <w:t>elsewhere is not permitted and t</w:t>
      </w:r>
      <w:r w:rsidR="00CB4235" w:rsidRPr="00AF49A3">
        <w:rPr>
          <w:rFonts w:ascii="Gill Sans MT" w:hAnsi="Gill Sans MT"/>
        </w:rPr>
        <w:t xml:space="preserve">he use of snares or steel-jawed traps is specifically prohibited under the </w:t>
      </w:r>
      <w:r w:rsidR="00CB4235" w:rsidRPr="00AF49A3">
        <w:rPr>
          <w:rFonts w:ascii="Gill Sans MT" w:hAnsi="Gill Sans MT"/>
          <w:i/>
        </w:rPr>
        <w:t>Animal Welfare Act 1993.</w:t>
      </w:r>
      <w:r w:rsidR="00E200DC" w:rsidRPr="00AF49A3">
        <w:rPr>
          <w:rFonts w:ascii="Gill Sans MT" w:hAnsi="Gill Sans MT"/>
        </w:rPr>
        <w:t xml:space="preserve"> </w:t>
      </w:r>
      <w:r w:rsidR="00C72529" w:rsidRPr="00AF49A3">
        <w:rPr>
          <w:rFonts w:ascii="Gill Sans MT" w:hAnsi="Gill Sans MT"/>
        </w:rPr>
        <w:t xml:space="preserve"> Permit conditions and controls for commercial harvest are outlined in </w:t>
      </w:r>
      <w:r w:rsidR="00C72529" w:rsidRPr="00FA3414">
        <w:rPr>
          <w:rFonts w:ascii="Gill Sans MT" w:hAnsi="Gill Sans MT"/>
        </w:rPr>
        <w:t>section 7</w:t>
      </w:r>
      <w:r w:rsidR="006D1AB4">
        <w:rPr>
          <w:rFonts w:ascii="Gill Sans MT" w:hAnsi="Gill Sans MT"/>
        </w:rPr>
        <w:t xml:space="preserve"> and are not impacted by changes to crop protection requirements for farmers</w:t>
      </w:r>
      <w:r w:rsidR="00C72529" w:rsidRPr="00AF49A3">
        <w:rPr>
          <w:rFonts w:ascii="Gill Sans MT" w:hAnsi="Gill Sans MT"/>
        </w:rPr>
        <w:t>.</w:t>
      </w:r>
      <w:r w:rsidR="00E200DC" w:rsidRPr="00AF49A3">
        <w:rPr>
          <w:rFonts w:ascii="Gill Sans MT" w:hAnsi="Gill Sans MT"/>
        </w:rPr>
        <w:t xml:space="preserve"> </w:t>
      </w:r>
    </w:p>
    <w:p w:rsidR="00442E2C" w:rsidRPr="00AF49A3" w:rsidRDefault="005655C4" w:rsidP="004E0226">
      <w:pPr>
        <w:pStyle w:val="Text"/>
        <w:ind w:right="424"/>
        <w:rPr>
          <w:rFonts w:ascii="Gill Sans MT" w:hAnsi="Gill Sans MT"/>
        </w:rPr>
      </w:pPr>
      <w:r w:rsidRPr="00AF49A3">
        <w:rPr>
          <w:rFonts w:ascii="Gill Sans MT" w:hAnsi="Gill Sans MT"/>
        </w:rPr>
        <w:t xml:space="preserve">Possums taken </w:t>
      </w:r>
      <w:r w:rsidR="00FC10A8" w:rsidRPr="00AF49A3">
        <w:rPr>
          <w:rFonts w:ascii="Gill Sans MT" w:hAnsi="Gill Sans MT"/>
        </w:rPr>
        <w:t xml:space="preserve">for </w:t>
      </w:r>
      <w:r w:rsidRPr="00AF49A3">
        <w:rPr>
          <w:rFonts w:ascii="Gill Sans MT" w:hAnsi="Gill Sans MT"/>
        </w:rPr>
        <w:t xml:space="preserve">commercial purposes are </w:t>
      </w:r>
      <w:r w:rsidR="005C69F8">
        <w:rPr>
          <w:rFonts w:ascii="Gill Sans MT" w:hAnsi="Gill Sans MT"/>
        </w:rPr>
        <w:t xml:space="preserve">most </w:t>
      </w:r>
      <w:r w:rsidRPr="00AF49A3">
        <w:rPr>
          <w:rFonts w:ascii="Gill Sans MT" w:hAnsi="Gill Sans MT"/>
        </w:rPr>
        <w:t xml:space="preserve">commonly used for </w:t>
      </w:r>
      <w:r w:rsidR="005C69F8" w:rsidRPr="00AF49A3">
        <w:rPr>
          <w:rFonts w:ascii="Gill Sans MT" w:hAnsi="Gill Sans MT"/>
        </w:rPr>
        <w:t>skin and/or fur products</w:t>
      </w:r>
      <w:r w:rsidR="00B64FA9">
        <w:rPr>
          <w:rFonts w:ascii="Gill Sans MT" w:hAnsi="Gill Sans MT"/>
        </w:rPr>
        <w:t>,</w:t>
      </w:r>
      <w:r w:rsidR="005C69F8">
        <w:rPr>
          <w:rFonts w:ascii="Gill Sans MT" w:hAnsi="Gill Sans MT"/>
        </w:rPr>
        <w:t xml:space="preserve"> and</w:t>
      </w:r>
      <w:r w:rsidR="005C69F8" w:rsidRPr="00AF49A3">
        <w:rPr>
          <w:rFonts w:ascii="Gill Sans MT" w:hAnsi="Gill Sans MT"/>
        </w:rPr>
        <w:t xml:space="preserve"> meat </w:t>
      </w:r>
      <w:r w:rsidR="005C69F8">
        <w:rPr>
          <w:rFonts w:ascii="Gill Sans MT" w:hAnsi="Gill Sans MT"/>
        </w:rPr>
        <w:t>(human or pet consumption)</w:t>
      </w:r>
      <w:r w:rsidR="009E2232" w:rsidRPr="00AF49A3">
        <w:rPr>
          <w:rFonts w:ascii="Gill Sans MT" w:hAnsi="Gill Sans MT"/>
        </w:rPr>
        <w:t>.</w:t>
      </w:r>
      <w:r w:rsidR="00442E2C" w:rsidRPr="00AF49A3">
        <w:rPr>
          <w:rFonts w:ascii="Gill Sans MT" w:hAnsi="Gill Sans MT"/>
        </w:rPr>
        <w:t xml:space="preserve">  </w:t>
      </w:r>
      <w:r w:rsidR="00CE4879" w:rsidRPr="00AF49A3">
        <w:rPr>
          <w:rFonts w:ascii="Gill Sans MT" w:hAnsi="Gill Sans MT"/>
        </w:rPr>
        <w:t xml:space="preserve">A proportion of </w:t>
      </w:r>
      <w:r w:rsidR="000B4B16">
        <w:rPr>
          <w:rFonts w:ascii="Gill Sans MT" w:hAnsi="Gill Sans MT"/>
        </w:rPr>
        <w:t>commercially-harvested possums</w:t>
      </w:r>
      <w:r w:rsidR="00CE4879" w:rsidRPr="00AF49A3">
        <w:rPr>
          <w:rFonts w:ascii="Gill Sans MT" w:hAnsi="Gill Sans MT"/>
        </w:rPr>
        <w:t xml:space="preserve"> taken </w:t>
      </w:r>
      <w:r w:rsidR="005C1555">
        <w:rPr>
          <w:rFonts w:ascii="Gill Sans MT" w:hAnsi="Gill Sans MT"/>
        </w:rPr>
        <w:t xml:space="preserve">during years covered </w:t>
      </w:r>
      <w:r w:rsidR="000B4B16">
        <w:rPr>
          <w:rFonts w:ascii="Gill Sans MT" w:hAnsi="Gill Sans MT"/>
        </w:rPr>
        <w:t>by</w:t>
      </w:r>
      <w:r w:rsidR="005C1555">
        <w:rPr>
          <w:rFonts w:ascii="Gill Sans MT" w:hAnsi="Gill Sans MT"/>
        </w:rPr>
        <w:t xml:space="preserve"> previous management plans</w:t>
      </w:r>
      <w:r w:rsidR="00CE4879" w:rsidRPr="00AF49A3">
        <w:rPr>
          <w:rFonts w:ascii="Gill Sans MT" w:hAnsi="Gill Sans MT"/>
        </w:rPr>
        <w:t xml:space="preserve"> have been exported over</w:t>
      </w:r>
      <w:r w:rsidR="006D1AB4">
        <w:rPr>
          <w:rFonts w:ascii="Gill Sans MT" w:hAnsi="Gill Sans MT"/>
        </w:rPr>
        <w:t>seas</w:t>
      </w:r>
      <w:r w:rsidR="002974EA">
        <w:rPr>
          <w:rFonts w:ascii="Gill Sans MT" w:hAnsi="Gill Sans MT"/>
        </w:rPr>
        <w:t xml:space="preserve">. Export numbers </w:t>
      </w:r>
      <w:r w:rsidR="00697A7A" w:rsidRPr="00AF49A3">
        <w:rPr>
          <w:rFonts w:ascii="Gill Sans MT" w:hAnsi="Gill Sans MT"/>
        </w:rPr>
        <w:t>declined</w:t>
      </w:r>
      <w:r w:rsidR="00CE4879" w:rsidRPr="00AF49A3">
        <w:rPr>
          <w:rFonts w:ascii="Gill Sans MT" w:hAnsi="Gill Sans MT"/>
        </w:rPr>
        <w:t xml:space="preserve"> to zero in 2008 and 2009</w:t>
      </w:r>
      <w:r w:rsidR="002974EA">
        <w:rPr>
          <w:rFonts w:ascii="Gill Sans MT" w:hAnsi="Gill Sans MT"/>
        </w:rPr>
        <w:t xml:space="preserve"> and have gradually increased each year since then, predominantly as fur or skins</w:t>
      </w:r>
      <w:r w:rsidR="00CE4879" w:rsidRPr="00AF49A3">
        <w:rPr>
          <w:rFonts w:ascii="Gill Sans MT" w:hAnsi="Gill Sans MT"/>
        </w:rPr>
        <w:t xml:space="preserve">.  Since </w:t>
      </w:r>
      <w:r w:rsidR="002974EA">
        <w:rPr>
          <w:rFonts w:ascii="Gill Sans MT" w:hAnsi="Gill Sans MT"/>
        </w:rPr>
        <w:t>2010 meat exports have not been significantly established and there is currently (201</w:t>
      </w:r>
      <w:r w:rsidR="00AA2D3A">
        <w:rPr>
          <w:rFonts w:ascii="Gill Sans MT" w:hAnsi="Gill Sans MT"/>
        </w:rPr>
        <w:t>5</w:t>
      </w:r>
      <w:r w:rsidR="002974EA">
        <w:rPr>
          <w:rFonts w:ascii="Gill Sans MT" w:hAnsi="Gill Sans MT"/>
        </w:rPr>
        <w:t xml:space="preserve">) no processor licenced for meat exports. Previously larger export markets existed; between </w:t>
      </w:r>
      <w:r w:rsidR="00CE4879" w:rsidRPr="00AF49A3">
        <w:rPr>
          <w:rFonts w:ascii="Gill Sans MT" w:hAnsi="Gill Sans MT"/>
        </w:rPr>
        <w:t>1998</w:t>
      </w:r>
      <w:r w:rsidR="002974EA">
        <w:rPr>
          <w:rFonts w:ascii="Gill Sans MT" w:hAnsi="Gill Sans MT"/>
        </w:rPr>
        <w:t xml:space="preserve"> and 2007</w:t>
      </w:r>
      <w:r w:rsidR="00CE4879" w:rsidRPr="00AF49A3">
        <w:rPr>
          <w:rFonts w:ascii="Gill Sans MT" w:hAnsi="Gill Sans MT"/>
        </w:rPr>
        <w:t xml:space="preserve"> DPIPWE ha</w:t>
      </w:r>
      <w:r w:rsidR="002974EA">
        <w:rPr>
          <w:rFonts w:ascii="Gill Sans MT" w:hAnsi="Gill Sans MT"/>
        </w:rPr>
        <w:t>d</w:t>
      </w:r>
      <w:r w:rsidR="00CE4879" w:rsidRPr="00AF49A3">
        <w:rPr>
          <w:rFonts w:ascii="Gill Sans MT" w:hAnsi="Gill Sans MT"/>
        </w:rPr>
        <w:t xml:space="preserve"> issued permits to export 292,432 kg of whole possum carcasses or meat, 2,26</w:t>
      </w:r>
      <w:r w:rsidR="00697A7A" w:rsidRPr="00AF49A3">
        <w:rPr>
          <w:rFonts w:ascii="Gill Sans MT" w:hAnsi="Gill Sans MT"/>
        </w:rPr>
        <w:t>2 kg of possum fur and 10,561 skin</w:t>
      </w:r>
      <w:r w:rsidR="00CE4879" w:rsidRPr="00AF49A3">
        <w:rPr>
          <w:rFonts w:ascii="Gill Sans MT" w:hAnsi="Gill Sans MT"/>
        </w:rPr>
        <w:t>s.</w:t>
      </w:r>
    </w:p>
    <w:p w:rsidR="00476987" w:rsidRPr="00AF49A3" w:rsidRDefault="00895F77" w:rsidP="004E0226">
      <w:pPr>
        <w:pStyle w:val="Text"/>
        <w:spacing w:after="360"/>
        <w:ind w:right="425"/>
      </w:pPr>
      <w:r w:rsidRPr="00AA2D3A">
        <w:rPr>
          <w:rFonts w:ascii="Gill Sans MT" w:hAnsi="Gill Sans MT"/>
        </w:rPr>
        <w:t xml:space="preserve">Possums can be taken </w:t>
      </w:r>
      <w:r w:rsidR="00F07DE3" w:rsidRPr="00AA2D3A">
        <w:rPr>
          <w:rFonts w:ascii="Gill Sans MT" w:hAnsi="Gill Sans MT"/>
        </w:rPr>
        <w:t xml:space="preserve">for crop protection purposes </w:t>
      </w:r>
      <w:r w:rsidRPr="00AA2D3A">
        <w:rPr>
          <w:rFonts w:ascii="Gill Sans MT" w:hAnsi="Gill Sans MT"/>
        </w:rPr>
        <w:t>by shooting, live-trapping and shooting, or by 1080 poison</w:t>
      </w:r>
      <w:r w:rsidR="00F07DE3" w:rsidRPr="00AA2D3A">
        <w:rPr>
          <w:rFonts w:ascii="Gill Sans MT" w:hAnsi="Gill Sans MT"/>
        </w:rPr>
        <w:t xml:space="preserve"> baiting</w:t>
      </w:r>
      <w:r w:rsidRPr="00AA2D3A">
        <w:rPr>
          <w:rFonts w:ascii="Gill Sans MT" w:hAnsi="Gill Sans MT"/>
        </w:rPr>
        <w:t>.  The non-commercial take is not managed under this plan</w:t>
      </w:r>
      <w:r w:rsidR="00855AE9" w:rsidRPr="00AA2D3A">
        <w:rPr>
          <w:rFonts w:ascii="Gill Sans MT" w:hAnsi="Gill Sans MT"/>
        </w:rPr>
        <w:t xml:space="preserve"> and possums taken under crop protection permit may not enter the commercial market</w:t>
      </w:r>
      <w:r w:rsidRPr="00AA2D3A">
        <w:rPr>
          <w:rFonts w:ascii="Gill Sans MT" w:hAnsi="Gill Sans MT"/>
        </w:rPr>
        <w:t>.</w:t>
      </w:r>
      <w:r w:rsidR="00D5165F">
        <w:rPr>
          <w:rFonts w:ascii="Gill Sans MT" w:hAnsi="Gill Sans MT"/>
        </w:rPr>
        <w:t xml:space="preserve"> </w:t>
      </w:r>
      <w:r w:rsidR="0089524B">
        <w:rPr>
          <w:rFonts w:ascii="Gill Sans MT" w:hAnsi="Gill Sans MT"/>
        </w:rPr>
        <w:t xml:space="preserve"> </w:t>
      </w:r>
    </w:p>
    <w:p w:rsidR="007E74FE" w:rsidRPr="00AF49A3" w:rsidRDefault="000B477C">
      <w:pPr>
        <w:pStyle w:val="Heading2"/>
        <w:tabs>
          <w:tab w:val="left" w:pos="851"/>
        </w:tabs>
        <w:spacing w:after="240"/>
        <w:ind w:right="424"/>
        <w:rPr>
          <w:rFonts w:ascii="Gill Sans MT" w:hAnsi="Gill Sans MT"/>
          <w:sz w:val="26"/>
          <w:szCs w:val="26"/>
        </w:rPr>
      </w:pPr>
      <w:bookmarkStart w:id="14" w:name="_Toc265159837"/>
      <w:r w:rsidRPr="00AF49A3">
        <w:rPr>
          <w:rFonts w:ascii="Gill Sans MT" w:hAnsi="Gill Sans MT"/>
          <w:sz w:val="26"/>
          <w:szCs w:val="26"/>
        </w:rPr>
        <w:t>State-wide history of commercial harvesting and non-commercial culling</w:t>
      </w:r>
      <w:bookmarkEnd w:id="14"/>
    </w:p>
    <w:p w:rsidR="00917C5B" w:rsidRPr="00AF49A3" w:rsidRDefault="006B21AE">
      <w:pPr>
        <w:tabs>
          <w:tab w:val="left" w:pos="851"/>
        </w:tabs>
        <w:ind w:right="424"/>
        <w:rPr>
          <w:rFonts w:ascii="Gill Sans MT" w:hAnsi="Gill Sans MT"/>
          <w:sz w:val="24"/>
        </w:rPr>
      </w:pPr>
      <w:r w:rsidRPr="00AF49A3">
        <w:rPr>
          <w:rFonts w:ascii="Gill Sans MT" w:hAnsi="Gill Sans MT"/>
          <w:sz w:val="24"/>
        </w:rPr>
        <w:t xml:space="preserve">The commercial </w:t>
      </w:r>
      <w:r w:rsidR="00A26AEE">
        <w:rPr>
          <w:rFonts w:ascii="Gill Sans MT" w:hAnsi="Gill Sans MT"/>
          <w:sz w:val="24"/>
        </w:rPr>
        <w:t>harvesting</w:t>
      </w:r>
      <w:r w:rsidR="00A26AEE" w:rsidRPr="00AF49A3">
        <w:rPr>
          <w:rFonts w:ascii="Gill Sans MT" w:hAnsi="Gill Sans MT"/>
          <w:sz w:val="24"/>
        </w:rPr>
        <w:t xml:space="preserve"> </w:t>
      </w:r>
      <w:r w:rsidRPr="00AF49A3">
        <w:rPr>
          <w:rFonts w:ascii="Gill Sans MT" w:hAnsi="Gill Sans MT"/>
          <w:sz w:val="24"/>
        </w:rPr>
        <w:t xml:space="preserve">of brushtail possums in Tasmania is an ongoing industry, however the size of the harvest has </w:t>
      </w:r>
      <w:r w:rsidR="00AA2D3A">
        <w:rPr>
          <w:rFonts w:ascii="Gill Sans MT" w:hAnsi="Gill Sans MT"/>
          <w:sz w:val="24"/>
        </w:rPr>
        <w:t>varied considerably over the</w:t>
      </w:r>
      <w:r w:rsidRPr="00AF49A3">
        <w:rPr>
          <w:rFonts w:ascii="Gill Sans MT" w:hAnsi="Gill Sans MT"/>
          <w:sz w:val="24"/>
        </w:rPr>
        <w:t xml:space="preserve"> years.  </w:t>
      </w:r>
      <w:r w:rsidR="00917C5B" w:rsidRPr="00AF49A3">
        <w:rPr>
          <w:rFonts w:ascii="Gill Sans MT" w:hAnsi="Gill Sans MT"/>
          <w:sz w:val="24"/>
        </w:rPr>
        <w:t>From 1976 to 1981, it is estimated that commercial hunters took over 250,000 brushtail possums</w:t>
      </w:r>
      <w:r w:rsidR="00A26AEE">
        <w:rPr>
          <w:rFonts w:ascii="Gill Sans MT" w:hAnsi="Gill Sans MT"/>
          <w:sz w:val="24"/>
        </w:rPr>
        <w:t xml:space="preserve"> for skins</w:t>
      </w:r>
      <w:r w:rsidR="00917C5B" w:rsidRPr="00AF49A3">
        <w:rPr>
          <w:rFonts w:ascii="Gill Sans MT" w:hAnsi="Gill Sans MT"/>
          <w:sz w:val="24"/>
        </w:rPr>
        <w:t xml:space="preserve"> each year</w:t>
      </w:r>
      <w:r w:rsidR="001C44AA" w:rsidRPr="00AF49A3">
        <w:rPr>
          <w:rFonts w:ascii="Gill Sans MT" w:hAnsi="Gill Sans MT"/>
          <w:sz w:val="24"/>
        </w:rPr>
        <w:t xml:space="preserve"> in Tasmania.  From 1987 declining skin prices</w:t>
      </w:r>
      <w:r w:rsidR="00917C5B" w:rsidRPr="00AF49A3">
        <w:rPr>
          <w:rFonts w:ascii="Gill Sans MT" w:hAnsi="Gill Sans MT"/>
          <w:sz w:val="24"/>
        </w:rPr>
        <w:t xml:space="preserve"> resulted in a marked reduction in the trade of possum skins and, with it, a decline in the size of the commercial harvest.  Since 1989 estimates of the number of animals taken each year by commercial hunters have not exceeded 65,000 and the annual state-wide harvest has averaged </w:t>
      </w:r>
      <w:r w:rsidR="00895699">
        <w:rPr>
          <w:rFonts w:ascii="Gill Sans MT" w:hAnsi="Gill Sans MT"/>
          <w:sz w:val="24"/>
        </w:rPr>
        <w:t>approximately</w:t>
      </w:r>
      <w:r w:rsidR="00917C5B" w:rsidRPr="00AF49A3">
        <w:rPr>
          <w:rFonts w:ascii="Gill Sans MT" w:hAnsi="Gill Sans MT"/>
          <w:sz w:val="24"/>
        </w:rPr>
        <w:t xml:space="preserve"> </w:t>
      </w:r>
      <w:r w:rsidR="00895699">
        <w:rPr>
          <w:rFonts w:ascii="Gill Sans MT" w:hAnsi="Gill Sans MT"/>
          <w:sz w:val="24"/>
        </w:rPr>
        <w:t>6</w:t>
      </w:r>
      <w:r w:rsidR="00917C5B" w:rsidRPr="00AF49A3">
        <w:rPr>
          <w:rFonts w:ascii="Gill Sans MT" w:hAnsi="Gill Sans MT"/>
          <w:sz w:val="24"/>
        </w:rPr>
        <w:t>,</w:t>
      </w:r>
      <w:r w:rsidR="00895699">
        <w:rPr>
          <w:rFonts w:ascii="Gill Sans MT" w:hAnsi="Gill Sans MT"/>
          <w:sz w:val="24"/>
        </w:rPr>
        <w:t>3</w:t>
      </w:r>
      <w:r w:rsidR="00917C5B" w:rsidRPr="00AF49A3">
        <w:rPr>
          <w:rFonts w:ascii="Gill Sans MT" w:hAnsi="Gill Sans MT"/>
          <w:sz w:val="24"/>
        </w:rPr>
        <w:t xml:space="preserve">00 during the past five years.  </w:t>
      </w:r>
      <w:r w:rsidR="00895699">
        <w:rPr>
          <w:rFonts w:ascii="Gill Sans MT" w:hAnsi="Gill Sans MT"/>
          <w:sz w:val="24"/>
        </w:rPr>
        <w:t>The harvest has increased from zero in the year before version 1 of the Plan</w:t>
      </w:r>
      <w:r w:rsidR="00923134">
        <w:rPr>
          <w:rFonts w:ascii="Gill Sans MT" w:hAnsi="Gill Sans MT"/>
          <w:sz w:val="24"/>
        </w:rPr>
        <w:t xml:space="preserve"> </w:t>
      </w:r>
      <w:r w:rsidR="00895699">
        <w:rPr>
          <w:rFonts w:ascii="Gill Sans MT" w:hAnsi="Gill Sans MT"/>
          <w:sz w:val="24"/>
        </w:rPr>
        <w:t>(2009) to over 2</w:t>
      </w:r>
      <w:r w:rsidR="00AA2D3A">
        <w:rPr>
          <w:rFonts w:ascii="Gill Sans MT" w:hAnsi="Gill Sans MT"/>
          <w:sz w:val="24"/>
        </w:rPr>
        <w:t>0</w:t>
      </w:r>
      <w:r w:rsidR="00895699">
        <w:rPr>
          <w:rFonts w:ascii="Gill Sans MT" w:hAnsi="Gill Sans MT"/>
          <w:sz w:val="24"/>
        </w:rPr>
        <w:t>,000 in 201</w:t>
      </w:r>
      <w:r w:rsidR="00AA2D3A">
        <w:rPr>
          <w:rFonts w:ascii="Gill Sans MT" w:hAnsi="Gill Sans MT"/>
          <w:sz w:val="24"/>
        </w:rPr>
        <w:t>4</w:t>
      </w:r>
      <w:r w:rsidR="00895699">
        <w:rPr>
          <w:rFonts w:ascii="Gill Sans MT" w:hAnsi="Gill Sans MT"/>
          <w:sz w:val="24"/>
        </w:rPr>
        <w:t>/1</w:t>
      </w:r>
      <w:r w:rsidR="00AA2D3A">
        <w:rPr>
          <w:rFonts w:ascii="Gill Sans MT" w:hAnsi="Gill Sans MT"/>
          <w:sz w:val="24"/>
        </w:rPr>
        <w:t>5</w:t>
      </w:r>
      <w:r w:rsidR="00AA2D3A">
        <w:rPr>
          <w:rStyle w:val="FootnoteReference"/>
          <w:rFonts w:ascii="Gill Sans MT" w:hAnsi="Gill Sans MT"/>
          <w:sz w:val="24"/>
        </w:rPr>
        <w:footnoteReference w:id="1"/>
      </w:r>
      <w:r w:rsidR="00895699">
        <w:rPr>
          <w:rFonts w:ascii="Gill Sans MT" w:hAnsi="Gill Sans MT"/>
          <w:sz w:val="24"/>
        </w:rPr>
        <w:t xml:space="preserve">. </w:t>
      </w:r>
      <w:r w:rsidR="0076145B" w:rsidRPr="00AF49A3">
        <w:rPr>
          <w:rFonts w:ascii="Gill Sans MT" w:hAnsi="Gill Sans MT"/>
          <w:sz w:val="24"/>
        </w:rPr>
        <w:t xml:space="preserve">Commercial harvest is currently limited to four of the </w:t>
      </w:r>
      <w:r w:rsidR="00D73FED" w:rsidRPr="00AF49A3">
        <w:rPr>
          <w:rFonts w:ascii="Gill Sans MT" w:hAnsi="Gill Sans MT"/>
          <w:sz w:val="24"/>
        </w:rPr>
        <w:t>management regions of mainland Tasmania;</w:t>
      </w:r>
      <w:r w:rsidR="0076145B" w:rsidRPr="00AF49A3">
        <w:rPr>
          <w:rFonts w:ascii="Gill Sans MT" w:hAnsi="Gill Sans MT"/>
          <w:sz w:val="24"/>
        </w:rPr>
        <w:t xml:space="preserve"> n</w:t>
      </w:r>
      <w:r w:rsidR="00917C5B" w:rsidRPr="00AF49A3">
        <w:rPr>
          <w:rFonts w:ascii="Gill Sans MT" w:hAnsi="Gill Sans MT"/>
          <w:sz w:val="24"/>
        </w:rPr>
        <w:t>o commercial harvest of possums has been undertaken in the South</w:t>
      </w:r>
      <w:r w:rsidR="009D7903" w:rsidRPr="00AF49A3">
        <w:rPr>
          <w:rFonts w:ascii="Gill Sans MT" w:hAnsi="Gill Sans MT"/>
          <w:sz w:val="24"/>
        </w:rPr>
        <w:t xml:space="preserve"> W</w:t>
      </w:r>
      <w:r w:rsidR="00917C5B" w:rsidRPr="00AF49A3">
        <w:rPr>
          <w:rFonts w:ascii="Gill Sans MT" w:hAnsi="Gill Sans MT"/>
          <w:sz w:val="24"/>
        </w:rPr>
        <w:t>est Region.</w:t>
      </w:r>
    </w:p>
    <w:p w:rsidR="007E74FE" w:rsidRPr="00AF49A3" w:rsidRDefault="000B477C">
      <w:pPr>
        <w:tabs>
          <w:tab w:val="left" w:pos="851"/>
        </w:tabs>
        <w:ind w:right="424"/>
        <w:rPr>
          <w:rFonts w:ascii="Gill Sans MT" w:hAnsi="Gill Sans MT"/>
          <w:sz w:val="24"/>
        </w:rPr>
      </w:pPr>
      <w:r w:rsidRPr="00AF49A3">
        <w:rPr>
          <w:rFonts w:ascii="Gill Sans MT" w:hAnsi="Gill Sans MT"/>
          <w:sz w:val="24"/>
        </w:rPr>
        <w:t xml:space="preserve">Annual quotas were applied in Tasmania for the number of individual brushtail possums allowed to enter the commercial trade from 1983.  The state-wide quota remained constant at 250,000 animals a year, until the expiry of </w:t>
      </w:r>
      <w:r w:rsidR="00923134">
        <w:rPr>
          <w:rFonts w:ascii="Gill Sans MT" w:hAnsi="Gill Sans MT"/>
          <w:sz w:val="24"/>
        </w:rPr>
        <w:t>an earlier</w:t>
      </w:r>
      <w:r w:rsidRPr="00AF49A3">
        <w:rPr>
          <w:rFonts w:ascii="Gill Sans MT" w:hAnsi="Gill Sans MT"/>
          <w:sz w:val="24"/>
        </w:rPr>
        <w:t xml:space="preserve"> management plan in 2004.</w:t>
      </w:r>
      <w:r w:rsidR="00BC0C6B" w:rsidRPr="00AF49A3">
        <w:rPr>
          <w:rFonts w:ascii="Gill Sans MT" w:hAnsi="Gill Sans MT"/>
          <w:sz w:val="24"/>
        </w:rPr>
        <w:t xml:space="preserve">  </w:t>
      </w:r>
      <w:r w:rsidRPr="00AF49A3">
        <w:rPr>
          <w:rFonts w:ascii="Gill Sans MT" w:hAnsi="Gill Sans MT"/>
          <w:sz w:val="24"/>
        </w:rPr>
        <w:t>The estimated commercial possum harvest reached this quota</w:t>
      </w:r>
      <w:r w:rsidR="00923134">
        <w:rPr>
          <w:rFonts w:ascii="Gill Sans MT" w:hAnsi="Gill Sans MT"/>
          <w:sz w:val="24"/>
        </w:rPr>
        <w:t xml:space="preserve"> on only one occasion in 1987. </w:t>
      </w:r>
    </w:p>
    <w:p w:rsidR="007E74FE" w:rsidRDefault="000B477C">
      <w:pPr>
        <w:tabs>
          <w:tab w:val="left" w:pos="851"/>
        </w:tabs>
        <w:ind w:right="424"/>
        <w:rPr>
          <w:rFonts w:ascii="Gill Sans MT" w:hAnsi="Gill Sans MT"/>
          <w:sz w:val="24"/>
        </w:rPr>
      </w:pPr>
      <w:r w:rsidRPr="00AF49A3">
        <w:rPr>
          <w:rFonts w:ascii="Gill Sans MT" w:hAnsi="Gill Sans MT"/>
          <w:sz w:val="24"/>
        </w:rPr>
        <w:t>In 1995, the quota remained at 250,000 but was expanded to also include all possums taken</w:t>
      </w:r>
      <w:r w:rsidR="00990F6B" w:rsidRPr="00AF49A3">
        <w:rPr>
          <w:rFonts w:ascii="Gill Sans MT" w:hAnsi="Gill Sans MT"/>
          <w:sz w:val="24"/>
        </w:rPr>
        <w:t xml:space="preserve"> under commerci</w:t>
      </w:r>
      <w:r w:rsidR="00E31A8E" w:rsidRPr="00AF49A3">
        <w:rPr>
          <w:rFonts w:ascii="Gill Sans MT" w:hAnsi="Gill Sans MT"/>
          <w:sz w:val="24"/>
        </w:rPr>
        <w:t>al or</w:t>
      </w:r>
      <w:r w:rsidR="00990F6B" w:rsidRPr="00AF49A3">
        <w:rPr>
          <w:rFonts w:ascii="Gill Sans MT" w:hAnsi="Gill Sans MT"/>
          <w:sz w:val="24"/>
        </w:rPr>
        <w:t xml:space="preserve"> crop protection permits (including 1080 poisoning)</w:t>
      </w:r>
      <w:r w:rsidRPr="00AF49A3">
        <w:rPr>
          <w:rFonts w:ascii="Gill Sans MT" w:hAnsi="Gill Sans MT"/>
          <w:sz w:val="24"/>
        </w:rPr>
        <w:t xml:space="preserve">.  The total </w:t>
      </w:r>
      <w:r w:rsidRPr="00AF49A3">
        <w:rPr>
          <w:rFonts w:ascii="Gill Sans MT" w:hAnsi="Gill Sans MT"/>
          <w:i/>
          <w:sz w:val="24"/>
        </w:rPr>
        <w:t>reported</w:t>
      </w:r>
      <w:r w:rsidRPr="00AF49A3">
        <w:rPr>
          <w:rFonts w:ascii="Gill Sans MT" w:hAnsi="Gill Sans MT"/>
          <w:sz w:val="24"/>
        </w:rPr>
        <w:t xml:space="preserve"> take approached this figure only once in 1997-98</w:t>
      </w:r>
      <w:r w:rsidR="002D1BD2" w:rsidRPr="00AF49A3">
        <w:rPr>
          <w:rFonts w:ascii="Gill Sans MT" w:hAnsi="Gill Sans MT"/>
          <w:sz w:val="24"/>
        </w:rPr>
        <w:t>, however</w:t>
      </w:r>
      <w:r w:rsidR="00052EBA" w:rsidRPr="00AF49A3">
        <w:rPr>
          <w:rFonts w:ascii="Gill Sans MT" w:hAnsi="Gill Sans MT"/>
          <w:sz w:val="24"/>
        </w:rPr>
        <w:t xml:space="preserve"> not all holders of crop protection permits submit a return and</w:t>
      </w:r>
      <w:r w:rsidR="002D1BD2" w:rsidRPr="00AF49A3">
        <w:rPr>
          <w:rFonts w:ascii="Gill Sans MT" w:hAnsi="Gill Sans MT"/>
          <w:sz w:val="24"/>
        </w:rPr>
        <w:t xml:space="preserve"> the </w:t>
      </w:r>
      <w:r w:rsidR="002D1BD2" w:rsidRPr="00AF49A3">
        <w:rPr>
          <w:rFonts w:ascii="Gill Sans MT" w:hAnsi="Gill Sans MT"/>
          <w:i/>
          <w:sz w:val="24"/>
        </w:rPr>
        <w:t>estimated</w:t>
      </w:r>
      <w:r w:rsidR="00AF63D3" w:rsidRPr="00AF49A3">
        <w:rPr>
          <w:rFonts w:ascii="Gill Sans MT" w:hAnsi="Gill Sans MT"/>
          <w:sz w:val="24"/>
        </w:rPr>
        <w:t xml:space="preserve"> crop </w:t>
      </w:r>
      <w:r w:rsidR="002D1BD2" w:rsidRPr="00AF49A3">
        <w:rPr>
          <w:rFonts w:ascii="Gill Sans MT" w:hAnsi="Gill Sans MT"/>
          <w:sz w:val="24"/>
        </w:rPr>
        <w:t>protection take (based on percentage of permit returns) exceeded the quota on five occasions (</w:t>
      </w:r>
      <w:r w:rsidR="00D14773" w:rsidRPr="00AF49A3">
        <w:rPr>
          <w:rFonts w:ascii="Gill Sans MT" w:hAnsi="Gill Sans MT"/>
          <w:sz w:val="24"/>
        </w:rPr>
        <w:t>1996-97 to 2000-01; figure 2)</w:t>
      </w:r>
      <w:r w:rsidRPr="00AF49A3">
        <w:rPr>
          <w:rFonts w:ascii="Gill Sans MT" w:hAnsi="Gill Sans MT"/>
          <w:sz w:val="24"/>
        </w:rPr>
        <w:t xml:space="preserve">.   </w:t>
      </w:r>
    </w:p>
    <w:p w:rsidR="00EB7367" w:rsidRDefault="00AC63F5" w:rsidP="00C22DE6">
      <w:pPr>
        <w:tabs>
          <w:tab w:val="left" w:pos="851"/>
        </w:tabs>
        <w:ind w:right="425"/>
        <w:rPr>
          <w:rFonts w:ascii="Gill Sans MT" w:hAnsi="Gill Sans MT"/>
          <w:sz w:val="24"/>
        </w:rPr>
      </w:pPr>
      <w:r w:rsidRPr="00AF49A3">
        <w:rPr>
          <w:rFonts w:ascii="Gill Sans MT" w:hAnsi="Gill Sans MT"/>
          <w:sz w:val="24"/>
        </w:rPr>
        <w:t>Analyses by the Department showed a bias in non-returns towards no or very low take</w:t>
      </w:r>
      <w:r w:rsidR="000B477C" w:rsidRPr="00AF49A3">
        <w:rPr>
          <w:rFonts w:ascii="Gill Sans MT" w:hAnsi="Gill Sans MT"/>
          <w:sz w:val="24"/>
        </w:rPr>
        <w:t xml:space="preserve"> numbers (Greg Hocking, pers. comm).  Because of this, DPIPWE believes that extrapolating total take for non-returns from the average </w:t>
      </w:r>
      <w:r w:rsidR="002D1BD2" w:rsidRPr="00AF49A3">
        <w:rPr>
          <w:rFonts w:ascii="Gill Sans MT" w:hAnsi="Gill Sans MT"/>
          <w:sz w:val="24"/>
        </w:rPr>
        <w:t xml:space="preserve">or median of permit returns typically </w:t>
      </w:r>
      <w:r w:rsidR="000B477C" w:rsidRPr="00AF49A3">
        <w:rPr>
          <w:rFonts w:ascii="Gill Sans MT" w:hAnsi="Gill Sans MT"/>
          <w:sz w:val="24"/>
        </w:rPr>
        <w:t>over-state</w:t>
      </w:r>
      <w:r w:rsidR="002D1BD2" w:rsidRPr="00AF49A3">
        <w:rPr>
          <w:rFonts w:ascii="Gill Sans MT" w:hAnsi="Gill Sans MT"/>
          <w:sz w:val="24"/>
        </w:rPr>
        <w:t>s</w:t>
      </w:r>
      <w:r w:rsidR="000B477C" w:rsidRPr="00AF49A3">
        <w:rPr>
          <w:rFonts w:ascii="Gill Sans MT" w:hAnsi="Gill Sans MT"/>
          <w:sz w:val="24"/>
        </w:rPr>
        <w:t xml:space="preserve"> total take.  Nevertheless,</w:t>
      </w:r>
      <w:r w:rsidR="000E1725" w:rsidRPr="00AF49A3">
        <w:rPr>
          <w:rFonts w:ascii="Gill Sans MT" w:hAnsi="Gill Sans MT"/>
          <w:sz w:val="24"/>
        </w:rPr>
        <w:t xml:space="preserve"> it is still highly likely that the quota was exceeded in these years, probably due to a decline in the commercial harvest and an associated increase in possum density in the preceding years.</w:t>
      </w:r>
      <w:r w:rsidR="00917C5B" w:rsidRPr="00AF49A3">
        <w:rPr>
          <w:rFonts w:ascii="Gill Sans MT" w:hAnsi="Gill Sans MT"/>
          <w:sz w:val="24"/>
        </w:rPr>
        <w:t xml:space="preserve">  </w:t>
      </w:r>
      <w:r w:rsidR="00C22DE6">
        <w:rPr>
          <w:rFonts w:ascii="Gill Sans MT" w:hAnsi="Gill Sans MT"/>
          <w:sz w:val="24"/>
        </w:rPr>
        <w:t xml:space="preserve">Note that </w:t>
      </w:r>
      <w:r w:rsidR="00917C5B" w:rsidRPr="00AF49A3">
        <w:rPr>
          <w:rFonts w:ascii="Gill Sans MT" w:hAnsi="Gill Sans MT"/>
          <w:sz w:val="24"/>
        </w:rPr>
        <w:t>Section 7 of this plan outlines p</w:t>
      </w:r>
      <w:r w:rsidR="006C6265" w:rsidRPr="00AF49A3">
        <w:rPr>
          <w:rFonts w:ascii="Gill Sans MT" w:hAnsi="Gill Sans MT"/>
          <w:sz w:val="24"/>
        </w:rPr>
        <w:t xml:space="preserve">rocedures </w:t>
      </w:r>
      <w:r w:rsidR="00917C5B" w:rsidRPr="00AF49A3">
        <w:rPr>
          <w:rFonts w:ascii="Gill Sans MT" w:hAnsi="Gill Sans MT"/>
          <w:sz w:val="24"/>
        </w:rPr>
        <w:t xml:space="preserve">that </w:t>
      </w:r>
      <w:r w:rsidR="006C6265" w:rsidRPr="00AF49A3">
        <w:rPr>
          <w:rFonts w:ascii="Gill Sans MT" w:hAnsi="Gill Sans MT"/>
          <w:sz w:val="24"/>
        </w:rPr>
        <w:t xml:space="preserve">are in place to ensure that </w:t>
      </w:r>
      <w:r w:rsidR="00917C5B" w:rsidRPr="00AF49A3">
        <w:rPr>
          <w:rFonts w:ascii="Gill Sans MT" w:hAnsi="Gill Sans MT"/>
          <w:sz w:val="24"/>
        </w:rPr>
        <w:t xml:space="preserve">the annual </w:t>
      </w:r>
      <w:r w:rsidR="006C6265" w:rsidRPr="00AF49A3">
        <w:rPr>
          <w:rFonts w:ascii="Gill Sans MT" w:hAnsi="Gill Sans MT"/>
          <w:sz w:val="24"/>
        </w:rPr>
        <w:t>commercial</w:t>
      </w:r>
      <w:r w:rsidR="00917C5B" w:rsidRPr="00AF49A3">
        <w:rPr>
          <w:rFonts w:ascii="Gill Sans MT" w:hAnsi="Gill Sans MT"/>
          <w:sz w:val="24"/>
        </w:rPr>
        <w:t xml:space="preserve"> harvest remains within</w:t>
      </w:r>
      <w:r w:rsidR="006C6265" w:rsidRPr="00AF49A3">
        <w:rPr>
          <w:rFonts w:ascii="Gill Sans MT" w:hAnsi="Gill Sans MT"/>
          <w:sz w:val="24"/>
        </w:rPr>
        <w:t xml:space="preserve"> </w:t>
      </w:r>
      <w:r w:rsidR="00917C5B" w:rsidRPr="00AF49A3">
        <w:rPr>
          <w:rFonts w:ascii="Gill Sans MT" w:hAnsi="Gill Sans MT"/>
          <w:sz w:val="24"/>
        </w:rPr>
        <w:t>allocated quotas.</w:t>
      </w:r>
      <w:r w:rsidR="00AF63D3" w:rsidRPr="00AF49A3">
        <w:rPr>
          <w:rFonts w:ascii="Gill Sans MT" w:hAnsi="Gill Sans MT"/>
          <w:sz w:val="24"/>
        </w:rPr>
        <w:t xml:space="preserve">  </w:t>
      </w:r>
      <w:r w:rsidR="00AF63D3" w:rsidRPr="00FA3414">
        <w:rPr>
          <w:rFonts w:ascii="Gill Sans MT" w:hAnsi="Gill Sans MT"/>
          <w:sz w:val="24"/>
        </w:rPr>
        <w:t xml:space="preserve">The annual crop </w:t>
      </w:r>
      <w:r w:rsidR="001C44AA" w:rsidRPr="00FA3414">
        <w:rPr>
          <w:rFonts w:ascii="Gill Sans MT" w:hAnsi="Gill Sans MT"/>
          <w:sz w:val="24"/>
        </w:rPr>
        <w:t>protection take</w:t>
      </w:r>
      <w:r w:rsidR="00FC1363" w:rsidRPr="00FA3414">
        <w:rPr>
          <w:rFonts w:ascii="Gill Sans MT" w:hAnsi="Gill Sans MT"/>
          <w:sz w:val="24"/>
        </w:rPr>
        <w:t xml:space="preserve"> is not managed under this plan.</w:t>
      </w:r>
    </w:p>
    <w:p w:rsidR="007E74FE" w:rsidRPr="00AF49A3" w:rsidRDefault="000E1725" w:rsidP="00925DE8">
      <w:pPr>
        <w:tabs>
          <w:tab w:val="left" w:pos="851"/>
        </w:tabs>
        <w:ind w:right="425"/>
        <w:rPr>
          <w:rFonts w:ascii="Gill Sans MT" w:hAnsi="Gill Sans MT"/>
          <w:sz w:val="24"/>
        </w:rPr>
      </w:pPr>
      <w:r w:rsidRPr="00AF49A3">
        <w:rPr>
          <w:rFonts w:ascii="Gill Sans MT" w:hAnsi="Gill Sans MT"/>
          <w:sz w:val="24"/>
        </w:rPr>
        <w:t>T</w:t>
      </w:r>
      <w:r w:rsidR="000B477C" w:rsidRPr="00AF49A3">
        <w:rPr>
          <w:rFonts w:ascii="Gill Sans MT" w:hAnsi="Gill Sans MT"/>
          <w:sz w:val="24"/>
        </w:rPr>
        <w:t xml:space="preserve">otal </w:t>
      </w:r>
      <w:r w:rsidR="000B477C" w:rsidRPr="00AF49A3">
        <w:rPr>
          <w:rFonts w:ascii="Gill Sans MT" w:hAnsi="Gill Sans MT"/>
          <w:i/>
          <w:sz w:val="24"/>
        </w:rPr>
        <w:t>estimated</w:t>
      </w:r>
      <w:r w:rsidR="000B477C" w:rsidRPr="00AF49A3">
        <w:rPr>
          <w:rFonts w:ascii="Gill Sans MT" w:hAnsi="Gill Sans MT"/>
          <w:sz w:val="24"/>
        </w:rPr>
        <w:t xml:space="preserve"> take has been used in figures showing crop protection take in this plan to illustrate a maximum likely take over the last decade.  Estimated take is derived from the average reported take per returned property permit multiplied by the total number of property permits </w:t>
      </w:r>
      <w:r w:rsidR="00BC0C6B" w:rsidRPr="00AF49A3">
        <w:rPr>
          <w:rFonts w:ascii="Gill Sans MT" w:hAnsi="Gill Sans MT"/>
          <w:sz w:val="24"/>
        </w:rPr>
        <w:t xml:space="preserve">issued </w:t>
      </w:r>
      <w:r w:rsidR="000B477C" w:rsidRPr="00AF49A3">
        <w:rPr>
          <w:rFonts w:ascii="Gill Sans MT" w:hAnsi="Gill Sans MT"/>
          <w:sz w:val="24"/>
        </w:rPr>
        <w:t>in each financial year.</w:t>
      </w:r>
      <w:r w:rsidR="00917C5B" w:rsidRPr="00AF49A3">
        <w:rPr>
          <w:rFonts w:ascii="Gill Sans MT" w:hAnsi="Gill Sans MT"/>
          <w:sz w:val="24"/>
        </w:rPr>
        <w:t xml:space="preserve">  For the 10 years from 199</w:t>
      </w:r>
      <w:r w:rsidR="005B5E2C" w:rsidRPr="00AF49A3">
        <w:rPr>
          <w:rFonts w:ascii="Gill Sans MT" w:hAnsi="Gill Sans MT"/>
          <w:sz w:val="24"/>
        </w:rPr>
        <w:t>8</w:t>
      </w:r>
      <w:r w:rsidR="00917C5B" w:rsidRPr="00AF49A3">
        <w:rPr>
          <w:rFonts w:ascii="Gill Sans MT" w:hAnsi="Gill Sans MT"/>
          <w:sz w:val="24"/>
        </w:rPr>
        <w:t>-</w:t>
      </w:r>
      <w:r w:rsidR="005B5E2C" w:rsidRPr="00AF49A3">
        <w:rPr>
          <w:rFonts w:ascii="Gill Sans MT" w:hAnsi="Gill Sans MT"/>
          <w:sz w:val="24"/>
        </w:rPr>
        <w:t>99</w:t>
      </w:r>
      <w:r w:rsidR="00917C5B" w:rsidRPr="00AF49A3">
        <w:rPr>
          <w:rFonts w:ascii="Gill Sans MT" w:hAnsi="Gill Sans MT"/>
          <w:sz w:val="24"/>
        </w:rPr>
        <w:t xml:space="preserve"> to 2007-08, estimated take under crop protection permits in Tasmania has averaged </w:t>
      </w:r>
      <w:r w:rsidR="005B5E2C" w:rsidRPr="00AF49A3">
        <w:rPr>
          <w:rFonts w:ascii="Gill Sans MT" w:hAnsi="Gill Sans MT"/>
          <w:sz w:val="24"/>
        </w:rPr>
        <w:t>274</w:t>
      </w:r>
      <w:r w:rsidR="00917C5B" w:rsidRPr="00AF49A3">
        <w:rPr>
          <w:rFonts w:ascii="Gill Sans MT" w:hAnsi="Gill Sans MT"/>
          <w:sz w:val="24"/>
        </w:rPr>
        <w:t>,</w:t>
      </w:r>
      <w:r w:rsidR="005B5E2C" w:rsidRPr="00AF49A3">
        <w:rPr>
          <w:rFonts w:ascii="Gill Sans MT" w:hAnsi="Gill Sans MT"/>
          <w:sz w:val="24"/>
        </w:rPr>
        <w:t>0</w:t>
      </w:r>
      <w:r w:rsidR="00917C5B" w:rsidRPr="00AF49A3">
        <w:rPr>
          <w:rFonts w:ascii="Gill Sans MT" w:hAnsi="Gill Sans MT"/>
          <w:sz w:val="24"/>
        </w:rPr>
        <w:t xml:space="preserve">00 possums per year (average permit return rate </w:t>
      </w:r>
      <w:r w:rsidR="005B5E2C" w:rsidRPr="00AF49A3">
        <w:rPr>
          <w:rFonts w:ascii="Gill Sans MT" w:hAnsi="Gill Sans MT"/>
          <w:sz w:val="24"/>
        </w:rPr>
        <w:t>66</w:t>
      </w:r>
      <w:r w:rsidR="00917C5B" w:rsidRPr="00AF49A3">
        <w:rPr>
          <w:rFonts w:ascii="Gill Sans MT" w:hAnsi="Gill Sans MT"/>
          <w:sz w:val="24"/>
        </w:rPr>
        <w:t>%).</w:t>
      </w:r>
      <w:r w:rsidR="009F5A9B" w:rsidRPr="00AF49A3">
        <w:rPr>
          <w:rFonts w:ascii="Gill Sans MT" w:hAnsi="Gill Sans MT"/>
          <w:sz w:val="24"/>
        </w:rPr>
        <w:t xml:space="preserve">  </w:t>
      </w:r>
    </w:p>
    <w:p w:rsidR="00A849A9" w:rsidRDefault="000B477C" w:rsidP="00EB7367">
      <w:pPr>
        <w:pStyle w:val="Text"/>
        <w:tabs>
          <w:tab w:val="left" w:pos="851"/>
        </w:tabs>
        <w:spacing w:after="0"/>
        <w:ind w:right="425"/>
        <w:rPr>
          <w:rFonts w:ascii="Gill Sans MT" w:hAnsi="Gill Sans MT"/>
        </w:rPr>
      </w:pPr>
      <w:r w:rsidRPr="003926CA">
        <w:rPr>
          <w:rFonts w:ascii="Gill Sans MT" w:hAnsi="Gill Sans MT"/>
        </w:rPr>
        <w:t xml:space="preserve">1080 poison baits have been used widely in Tasmania since the 1960’s to control damage to crops by browsing animals including wallabies and brushtail possums.  Since 2000, the amount of 1080 used for browsing animal control has declined </w:t>
      </w:r>
      <w:r w:rsidR="003926CA" w:rsidRPr="003926CA">
        <w:rPr>
          <w:rFonts w:ascii="Gill Sans MT" w:hAnsi="Gill Sans MT"/>
        </w:rPr>
        <w:t xml:space="preserve">substantially </w:t>
      </w:r>
      <w:r w:rsidRPr="003926CA">
        <w:rPr>
          <w:rFonts w:ascii="Gill Sans MT" w:hAnsi="Gill Sans MT"/>
        </w:rPr>
        <w:t xml:space="preserve">in line with Tasmanian Government policy to </w:t>
      </w:r>
      <w:r w:rsidR="00185B07" w:rsidRPr="003926CA">
        <w:rPr>
          <w:rFonts w:ascii="Gill Sans MT" w:hAnsi="Gill Sans MT"/>
        </w:rPr>
        <w:t>substantially reduce</w:t>
      </w:r>
      <w:r w:rsidRPr="003926CA">
        <w:rPr>
          <w:rFonts w:ascii="Gill Sans MT" w:hAnsi="Gill Sans MT"/>
        </w:rPr>
        <w:t xml:space="preserve"> the use of 1080 poison for native browsing animal control </w:t>
      </w:r>
      <w:r w:rsidRPr="00FA3414">
        <w:rPr>
          <w:rFonts w:ascii="Gill Sans MT" w:hAnsi="Gill Sans MT"/>
        </w:rPr>
        <w:t>(see section 6.2).</w:t>
      </w:r>
      <w:r w:rsidRPr="00AF49A3">
        <w:rPr>
          <w:rFonts w:ascii="Gill Sans MT" w:hAnsi="Gill Sans MT"/>
        </w:rPr>
        <w:t xml:space="preserve"> </w:t>
      </w:r>
      <w:r w:rsidR="003926CA" w:rsidRPr="003926CA">
        <w:rPr>
          <w:rFonts w:ascii="Gill Sans MT" w:hAnsi="Gill Sans MT"/>
        </w:rPr>
        <w:t>S</w:t>
      </w:r>
      <w:r w:rsidR="00A849A9" w:rsidRPr="003926CA">
        <w:rPr>
          <w:rFonts w:ascii="Gill Sans MT" w:hAnsi="Gill Sans MT"/>
        </w:rPr>
        <w:t>ince 2007</w:t>
      </w:r>
      <w:r w:rsidR="003926CA" w:rsidRPr="003926CA">
        <w:rPr>
          <w:rFonts w:ascii="Gill Sans MT" w:hAnsi="Gill Sans MT"/>
        </w:rPr>
        <w:t xml:space="preserve"> the</w:t>
      </w:r>
      <w:r w:rsidR="00A849A9" w:rsidRPr="003926CA">
        <w:rPr>
          <w:rFonts w:ascii="Gill Sans MT" w:hAnsi="Gill Sans MT"/>
        </w:rPr>
        <w:t xml:space="preserve"> annual use </w:t>
      </w:r>
      <w:r w:rsidR="003926CA" w:rsidRPr="003926CA">
        <w:rPr>
          <w:rFonts w:ascii="Gill Sans MT" w:hAnsi="Gill Sans MT"/>
        </w:rPr>
        <w:t xml:space="preserve">of 1080 </w:t>
      </w:r>
      <w:r w:rsidR="00A849A9" w:rsidRPr="003926CA">
        <w:rPr>
          <w:rFonts w:ascii="Gill Sans MT" w:hAnsi="Gill Sans MT"/>
        </w:rPr>
        <w:t xml:space="preserve">has </w:t>
      </w:r>
      <w:r w:rsidR="003926CA" w:rsidRPr="003926CA">
        <w:rPr>
          <w:rFonts w:ascii="Gill Sans MT" w:hAnsi="Gill Sans MT"/>
        </w:rPr>
        <w:t>average</w:t>
      </w:r>
      <w:r w:rsidR="003926CA">
        <w:rPr>
          <w:rFonts w:ascii="Gill Sans MT" w:hAnsi="Gill Sans MT"/>
        </w:rPr>
        <w:t xml:space="preserve">d 0.87 kg per </w:t>
      </w:r>
      <w:r w:rsidR="00A849A9" w:rsidRPr="003926CA">
        <w:rPr>
          <w:rFonts w:ascii="Gill Sans MT" w:hAnsi="Gill Sans MT"/>
        </w:rPr>
        <w:t>year</w:t>
      </w:r>
      <w:r w:rsidR="003926CA" w:rsidRPr="003926CA">
        <w:rPr>
          <w:rFonts w:ascii="Gill Sans MT" w:hAnsi="Gill Sans MT"/>
        </w:rPr>
        <w:t>,</w:t>
      </w:r>
      <w:r w:rsidR="00A849A9" w:rsidRPr="003926CA">
        <w:rPr>
          <w:rFonts w:ascii="Gill Sans MT" w:hAnsi="Gill Sans MT"/>
        </w:rPr>
        <w:t xml:space="preserve"> which is 5.7% of the amount used per year in 2000</w:t>
      </w:r>
      <w:r w:rsidR="003926CA">
        <w:rPr>
          <w:rFonts w:ascii="Gill Sans MT" w:hAnsi="Gill Sans MT"/>
        </w:rPr>
        <w:t xml:space="preserve"> (15.3 kg)</w:t>
      </w:r>
      <w:r w:rsidR="00A849A9" w:rsidRPr="003926CA">
        <w:rPr>
          <w:rFonts w:ascii="Gill Sans MT" w:hAnsi="Gill Sans MT"/>
        </w:rPr>
        <w:t>.</w:t>
      </w:r>
      <w:r w:rsidR="00A849A9">
        <w:rPr>
          <w:rFonts w:ascii="Gill Sans MT" w:hAnsi="Gill Sans MT"/>
        </w:rPr>
        <w:t xml:space="preserve"> Increasingly 1080 use </w:t>
      </w:r>
      <w:r w:rsidR="00C17FE3">
        <w:rPr>
          <w:rFonts w:ascii="Gill Sans MT" w:hAnsi="Gill Sans MT"/>
        </w:rPr>
        <w:t>has become largely</w:t>
      </w:r>
      <w:r w:rsidR="00A849A9">
        <w:rPr>
          <w:rFonts w:ascii="Gill Sans MT" w:hAnsi="Gill Sans MT"/>
        </w:rPr>
        <w:t xml:space="preserve"> limited to </w:t>
      </w:r>
      <w:r w:rsidR="006536B5">
        <w:rPr>
          <w:rFonts w:ascii="Gill Sans MT" w:hAnsi="Gill Sans MT"/>
        </w:rPr>
        <w:t>a small number of properties in</w:t>
      </w:r>
      <w:r w:rsidR="00A849A9">
        <w:rPr>
          <w:rFonts w:ascii="Gill Sans MT" w:hAnsi="Gill Sans MT"/>
        </w:rPr>
        <w:t xml:space="preserve"> North East and North West regions</w:t>
      </w:r>
      <w:r w:rsidR="006536B5">
        <w:rPr>
          <w:rFonts w:ascii="Gill Sans MT" w:hAnsi="Gill Sans MT"/>
        </w:rPr>
        <w:t>;</w:t>
      </w:r>
      <w:r w:rsidR="00A849A9">
        <w:rPr>
          <w:rFonts w:ascii="Gill Sans MT" w:hAnsi="Gill Sans MT"/>
        </w:rPr>
        <w:t xml:space="preserve"> </w:t>
      </w:r>
      <w:r w:rsidR="006536B5">
        <w:rPr>
          <w:rFonts w:ascii="Gill Sans MT" w:hAnsi="Gill Sans MT"/>
        </w:rPr>
        <w:t>during the period 2010-14</w:t>
      </w:r>
      <w:r w:rsidR="00A849A9">
        <w:rPr>
          <w:rFonts w:ascii="Gill Sans MT" w:hAnsi="Gill Sans MT"/>
        </w:rPr>
        <w:t xml:space="preserve"> </w:t>
      </w:r>
      <w:r w:rsidR="006536B5">
        <w:rPr>
          <w:rFonts w:ascii="Gill Sans MT" w:hAnsi="Gill Sans MT"/>
        </w:rPr>
        <w:t xml:space="preserve">an </w:t>
      </w:r>
      <w:r w:rsidR="00A849A9">
        <w:rPr>
          <w:rFonts w:ascii="Gill Sans MT" w:hAnsi="Gill Sans MT"/>
        </w:rPr>
        <w:t xml:space="preserve">average of </w:t>
      </w:r>
      <w:r w:rsidR="006536B5">
        <w:rPr>
          <w:rFonts w:ascii="Gill Sans MT" w:hAnsi="Gill Sans MT"/>
        </w:rPr>
        <w:t xml:space="preserve">only </w:t>
      </w:r>
      <w:r w:rsidR="00A849A9">
        <w:rPr>
          <w:rFonts w:ascii="Gill Sans MT" w:hAnsi="Gill Sans MT"/>
        </w:rPr>
        <w:t>20 properties per year</w:t>
      </w:r>
      <w:r w:rsidR="006536B5">
        <w:rPr>
          <w:rFonts w:ascii="Gill Sans MT" w:hAnsi="Gill Sans MT"/>
        </w:rPr>
        <w:t xml:space="preserve"> used 1080, </w:t>
      </w:r>
      <w:r w:rsidR="0066080C">
        <w:rPr>
          <w:rFonts w:ascii="Gill Sans MT" w:hAnsi="Gill Sans MT"/>
        </w:rPr>
        <w:t>down from an average of 520 properties per year for the period 1997/98-2003/04)</w:t>
      </w:r>
      <w:r w:rsidR="00A849A9">
        <w:rPr>
          <w:rFonts w:ascii="Gill Sans MT" w:hAnsi="Gill Sans MT"/>
        </w:rPr>
        <w:t>.</w:t>
      </w:r>
    </w:p>
    <w:p w:rsidR="005D76B8" w:rsidRDefault="005D76B8" w:rsidP="00EB7367">
      <w:pPr>
        <w:pStyle w:val="Text"/>
        <w:tabs>
          <w:tab w:val="left" w:pos="851"/>
        </w:tabs>
        <w:spacing w:after="0"/>
        <w:ind w:right="425"/>
        <w:rPr>
          <w:rFonts w:ascii="Gill Sans MT" w:hAnsi="Gill Sans MT"/>
        </w:rPr>
      </w:pPr>
      <w:r>
        <w:rPr>
          <w:rFonts w:ascii="Gill Sans MT" w:hAnsi="Gill Sans MT"/>
        </w:rPr>
        <w:t xml:space="preserve">The decline of the use of 1080 as a management tool for possums and wallabies and the absence of significant change in population density indices across Tasmania clearly illustrates that 1080 poisoning </w:t>
      </w:r>
      <w:r w:rsidR="0085114A">
        <w:rPr>
          <w:rFonts w:ascii="Gill Sans MT" w:hAnsi="Gill Sans MT"/>
        </w:rPr>
        <w:t>does</w:t>
      </w:r>
      <w:r>
        <w:rPr>
          <w:rFonts w:ascii="Gill Sans MT" w:hAnsi="Gill Sans MT"/>
        </w:rPr>
        <w:t xml:space="preserve"> not and has not acted as a controlling factor of possum populations on anything but a local and short term basis.</w:t>
      </w:r>
    </w:p>
    <w:p w:rsidR="007E74FE" w:rsidRPr="00AF49A3" w:rsidRDefault="007E74FE" w:rsidP="00EB7367">
      <w:pPr>
        <w:pStyle w:val="Text"/>
        <w:tabs>
          <w:tab w:val="left" w:pos="851"/>
        </w:tabs>
        <w:spacing w:after="0"/>
        <w:ind w:right="425"/>
        <w:rPr>
          <w:rFonts w:ascii="Gill Sans MT" w:hAnsi="Gill Sans MT"/>
        </w:rPr>
      </w:pPr>
    </w:p>
    <w:p w:rsidR="007E74FE" w:rsidRDefault="000B477C" w:rsidP="00925DE8">
      <w:pPr>
        <w:pStyle w:val="Caption"/>
        <w:tabs>
          <w:tab w:val="left" w:pos="851"/>
        </w:tabs>
        <w:spacing w:after="0"/>
        <w:ind w:right="425"/>
        <w:rPr>
          <w:rFonts w:ascii="Gill Sans MT" w:hAnsi="Gill Sans MT"/>
          <w:b w:val="0"/>
        </w:rPr>
      </w:pPr>
      <w:r w:rsidRPr="00AF49A3">
        <w:rPr>
          <w:rFonts w:ascii="Gill Sans MT" w:hAnsi="Gill Sans MT"/>
          <w:b w:val="0"/>
        </w:rPr>
        <w:t xml:space="preserve">Trends in the past commercial brushtail possum harvest, non-commercial brushtail possum harvest and 1080 use in Tasmania are shown in Figure 2. </w:t>
      </w:r>
    </w:p>
    <w:p w:rsidR="00102FA7" w:rsidRDefault="00102FA7" w:rsidP="00102FA7"/>
    <w:p w:rsidR="00102FA7" w:rsidRDefault="00A41B8C" w:rsidP="00102FA7">
      <w:r>
        <w:rPr>
          <w:noProof/>
          <w:lang w:eastAsia="en-AU"/>
        </w:rPr>
        <w:drawing>
          <wp:inline distT="0" distB="0" distL="0" distR="0">
            <wp:extent cx="6096000" cy="38862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srcRect/>
                    <a:stretch>
                      <a:fillRect/>
                    </a:stretch>
                  </pic:blipFill>
                  <pic:spPr bwMode="auto">
                    <a:xfrm>
                      <a:off x="0" y="0"/>
                      <a:ext cx="6096000" cy="3886200"/>
                    </a:xfrm>
                    <a:prstGeom prst="rect">
                      <a:avLst/>
                    </a:prstGeom>
                    <a:noFill/>
                    <a:ln w="9525">
                      <a:noFill/>
                      <a:miter lim="800000"/>
                      <a:headEnd/>
                      <a:tailEnd/>
                    </a:ln>
                  </pic:spPr>
                </pic:pic>
              </a:graphicData>
            </a:graphic>
          </wp:inline>
        </w:drawing>
      </w:r>
    </w:p>
    <w:p w:rsidR="00102FA7" w:rsidRPr="00102FA7" w:rsidRDefault="00102FA7" w:rsidP="00102FA7"/>
    <w:p w:rsidR="007E74FE" w:rsidRPr="000B2B9D" w:rsidRDefault="007E1907" w:rsidP="00245EF8">
      <w:pPr>
        <w:pStyle w:val="Caption"/>
        <w:tabs>
          <w:tab w:val="left" w:pos="851"/>
        </w:tabs>
        <w:spacing w:before="0"/>
        <w:ind w:right="424"/>
      </w:pPr>
      <w:bookmarkStart w:id="15" w:name="_Ref142148415"/>
      <w:r w:rsidRPr="00AF49A3">
        <w:rPr>
          <w:noProof/>
          <w:lang w:val="en-US"/>
        </w:rPr>
        <w:pict>
          <v:shape id="_x0000_s1118" type="#_x0000_t202" style="position:absolute;left:0;text-align:left;margin-left:468.35pt;margin-top:134.5pt;width:27.75pt;height:44.25pt;z-index:251654656;mso-position-horizontal-relative:page;mso-position-vertical-relative:page;v-text-anchor:middle" o:allowincell="f" filled="f" fillcolor="#0077d0" stroked="f" strokeweight="1pt">
            <v:fill color2="#365f91"/>
            <v:shadow on="t" color="#7f7f7f" opacity=".5" offset="-6pt,6pt"/>
            <v:textbox style="mso-next-textbox:#_x0000_s1118" inset="14.4pt,4.7mm,14.4pt">
              <w:txbxContent>
                <w:p w:rsidR="00056494" w:rsidRPr="00EC0271" w:rsidRDefault="00056494">
                  <w:pPr>
                    <w:rPr>
                      <w:color w:val="FF0000"/>
                      <w:lang w:val="en-US"/>
                    </w:rPr>
                  </w:pPr>
                </w:p>
              </w:txbxContent>
            </v:textbox>
            <w10:wrap anchorx="page"/>
          </v:shape>
        </w:pict>
      </w:r>
      <w:r w:rsidR="000B477C" w:rsidRPr="00AF49A3">
        <w:rPr>
          <w:rFonts w:ascii="Gill Sans MT" w:hAnsi="Gill Sans MT"/>
          <w:sz w:val="22"/>
          <w:szCs w:val="22"/>
        </w:rPr>
        <w:t>Figure</w:t>
      </w:r>
      <w:bookmarkEnd w:id="15"/>
      <w:r w:rsidR="00D14773" w:rsidRPr="00AF49A3">
        <w:rPr>
          <w:rFonts w:ascii="Gill Sans MT" w:hAnsi="Gill Sans MT"/>
          <w:sz w:val="22"/>
          <w:szCs w:val="22"/>
        </w:rPr>
        <w:t xml:space="preserve"> 2</w:t>
      </w:r>
      <w:r w:rsidR="000B477C" w:rsidRPr="00AF49A3">
        <w:rPr>
          <w:rFonts w:ascii="Gill Sans MT" w:hAnsi="Gill Sans MT"/>
          <w:sz w:val="22"/>
          <w:szCs w:val="22"/>
        </w:rPr>
        <w:t xml:space="preserve">:  Trends in estimates of commercial and non-commercial (crop protection) take of brushtail possums and 1080 usage in Tasmania since 1975.  </w:t>
      </w:r>
      <w:r w:rsidR="006C0BC4">
        <w:rPr>
          <w:rFonts w:ascii="Gill Sans MT" w:hAnsi="Gill Sans MT"/>
          <w:b w:val="0"/>
          <w:sz w:val="20"/>
        </w:rPr>
        <w:t>Crop protection (CP</w:t>
      </w:r>
      <w:r w:rsidR="000B477C" w:rsidRPr="00AF49A3">
        <w:rPr>
          <w:rFonts w:ascii="Gill Sans MT" w:hAnsi="Gill Sans MT"/>
          <w:b w:val="0"/>
          <w:sz w:val="20"/>
        </w:rPr>
        <w:t xml:space="preserve">) take is shown as total </w:t>
      </w:r>
      <w:r w:rsidR="000B477C" w:rsidRPr="00AF49A3">
        <w:rPr>
          <w:rFonts w:ascii="Gill Sans MT" w:hAnsi="Gill Sans MT"/>
          <w:b w:val="0"/>
          <w:i/>
          <w:sz w:val="20"/>
          <w:u w:val="single"/>
        </w:rPr>
        <w:t>estimated</w:t>
      </w:r>
      <w:r w:rsidR="000B477C" w:rsidRPr="00AF49A3">
        <w:rPr>
          <w:rFonts w:ascii="Gill Sans MT" w:hAnsi="Gill Sans MT"/>
          <w:b w:val="0"/>
          <w:sz w:val="20"/>
        </w:rPr>
        <w:t xml:space="preserve"> take based on average take from returned permits from 1996-97 o</w:t>
      </w:r>
      <w:r w:rsidR="00A675C1" w:rsidRPr="00AF49A3">
        <w:rPr>
          <w:rFonts w:ascii="Gill Sans MT" w:hAnsi="Gill Sans MT"/>
          <w:b w:val="0"/>
          <w:sz w:val="20"/>
        </w:rPr>
        <w:t>nward</w:t>
      </w:r>
      <w:r w:rsidR="006C0761">
        <w:rPr>
          <w:rFonts w:ascii="Gill Sans MT" w:hAnsi="Gill Sans MT"/>
          <w:b w:val="0"/>
          <w:sz w:val="20"/>
        </w:rPr>
        <w:t>s (average permit return 70</w:t>
      </w:r>
      <w:r w:rsidR="000B477C" w:rsidRPr="00AF49A3">
        <w:rPr>
          <w:rFonts w:ascii="Gill Sans MT" w:hAnsi="Gill Sans MT"/>
          <w:b w:val="0"/>
          <w:sz w:val="20"/>
        </w:rPr>
        <w:t xml:space="preserve">%).  </w:t>
      </w:r>
    </w:p>
    <w:p w:rsidR="007E74FE" w:rsidRPr="00AF49A3" w:rsidRDefault="000B477C">
      <w:pPr>
        <w:pStyle w:val="Heading2"/>
        <w:tabs>
          <w:tab w:val="left" w:pos="851"/>
        </w:tabs>
        <w:spacing w:before="240" w:after="240"/>
        <w:ind w:right="424"/>
        <w:rPr>
          <w:rFonts w:ascii="Gill Sans MT" w:hAnsi="Gill Sans MT"/>
          <w:sz w:val="26"/>
          <w:szCs w:val="26"/>
        </w:rPr>
      </w:pPr>
      <w:bookmarkStart w:id="16" w:name="_Toc265159838"/>
      <w:r w:rsidRPr="00AF49A3">
        <w:rPr>
          <w:rFonts w:ascii="Gill Sans MT" w:hAnsi="Gill Sans MT"/>
          <w:sz w:val="26"/>
          <w:szCs w:val="26"/>
        </w:rPr>
        <w:t>Regional History of Population and Take</w:t>
      </w:r>
      <w:bookmarkEnd w:id="16"/>
    </w:p>
    <w:p w:rsidR="007E74FE" w:rsidRPr="00AF49A3" w:rsidRDefault="00DB5646">
      <w:pPr>
        <w:pStyle w:val="Heading3"/>
        <w:tabs>
          <w:tab w:val="left" w:pos="851"/>
        </w:tabs>
        <w:spacing w:after="240"/>
        <w:ind w:right="424"/>
        <w:rPr>
          <w:rFonts w:ascii="Gill Sans MT" w:hAnsi="Gill Sans MT"/>
          <w:b/>
          <w:sz w:val="24"/>
          <w:szCs w:val="24"/>
        </w:rPr>
      </w:pPr>
      <w:bookmarkStart w:id="17" w:name="_Toc265159839"/>
      <w:r w:rsidRPr="00AF49A3">
        <w:rPr>
          <w:rFonts w:ascii="Gill Sans MT" w:hAnsi="Gill Sans MT"/>
          <w:b/>
          <w:sz w:val="24"/>
          <w:szCs w:val="24"/>
        </w:rPr>
        <w:t>Population Monitoring M</w:t>
      </w:r>
      <w:r w:rsidR="000B477C" w:rsidRPr="00AF49A3">
        <w:rPr>
          <w:rFonts w:ascii="Gill Sans MT" w:hAnsi="Gill Sans MT"/>
          <w:b/>
          <w:sz w:val="24"/>
          <w:szCs w:val="24"/>
        </w:rPr>
        <w:t>ethods &amp; Data Interpretation</w:t>
      </w:r>
      <w:bookmarkEnd w:id="17"/>
    </w:p>
    <w:p w:rsidR="007E74FE" w:rsidRPr="00AF49A3" w:rsidRDefault="000B477C">
      <w:pPr>
        <w:pStyle w:val="Text"/>
        <w:tabs>
          <w:tab w:val="left" w:pos="851"/>
        </w:tabs>
        <w:ind w:right="424"/>
        <w:rPr>
          <w:rFonts w:ascii="Gill Sans MT" w:hAnsi="Gill Sans MT"/>
        </w:rPr>
      </w:pPr>
      <w:r w:rsidRPr="00AF49A3">
        <w:rPr>
          <w:rFonts w:ascii="Gill Sans MT" w:hAnsi="Gill Sans MT"/>
        </w:rPr>
        <w:t>Trends in population densities of brushtail possums have been monitored on mainland Tasmania since 1975 using a system of standardised roadside spotlight survey counts performed annually across the 5 management regions.  Originally, 42 routes were established around the state, however following a major review, the number of surveys was increased to 132 in 1985.  A further 41 survey routes have been added to the Mainland Tasmania data-set since then.  There are now 173 survey routes on Mainland Tasmania</w:t>
      </w:r>
      <w:r w:rsidRPr="000915C9">
        <w:rPr>
          <w:rStyle w:val="FootnoteReference"/>
          <w:rFonts w:ascii="Gill Sans MT" w:hAnsi="Gill Sans MT"/>
          <w:vertAlign w:val="baseline"/>
        </w:rPr>
        <w:footnoteReference w:id="2"/>
      </w:r>
      <w:r w:rsidRPr="00AF49A3">
        <w:rPr>
          <w:rFonts w:ascii="Gill Sans MT" w:hAnsi="Gill Sans MT"/>
        </w:rPr>
        <w:t xml:space="preserve"> (Appendix 1).  The standardised surveys were modified in 2002 to include line-transect sampling (a form of distance sampling) in an effort to improve survey precision and assist in minimising observer variation and seasonal differences in detection probability.</w:t>
      </w:r>
      <w:r w:rsidR="000D2630" w:rsidRPr="00AF49A3">
        <w:rPr>
          <w:rFonts w:ascii="Gill Sans MT" w:hAnsi="Gill Sans MT"/>
        </w:rPr>
        <w:t xml:space="preserve">  </w:t>
      </w:r>
      <w:r w:rsidRPr="00AF49A3">
        <w:rPr>
          <w:rFonts w:ascii="Gill Sans MT" w:hAnsi="Gill Sans MT"/>
        </w:rPr>
        <w:t xml:space="preserve">All 173 mainland transects are used in calculating estimates of density since 2002. </w:t>
      </w:r>
    </w:p>
    <w:p w:rsidR="007E74FE" w:rsidRPr="00AF49A3" w:rsidRDefault="000B477C">
      <w:pPr>
        <w:pStyle w:val="Text"/>
        <w:tabs>
          <w:tab w:val="left" w:pos="851"/>
        </w:tabs>
        <w:ind w:right="424"/>
        <w:rPr>
          <w:rFonts w:ascii="Gill Sans MT" w:hAnsi="Gill Sans MT"/>
        </w:rPr>
      </w:pPr>
      <w:r w:rsidRPr="00AF49A3">
        <w:rPr>
          <w:rFonts w:ascii="Gill Sans MT" w:hAnsi="Gill Sans MT"/>
        </w:rPr>
        <w:t>Historical data on population trends collected prior to the introduction of line-transect sampling have been converted to densities using conversion factors for each region derived from surveys completed in 2002-2004.  In order to allow for long term trends to be examined without bias from the introduction of new survey routes, only those 132 routes surveyed since 1985 (42 for data prior to 1985) are used in calculating a historical density index.  Although the conversion factors were calculated using data from all 173 transects, the historical density estimates correlate exactly with the traditional measure of Encounter Index (number of animals observed/length of transects) results using the unbiased 132 transects (R</w:t>
      </w:r>
      <w:r w:rsidRPr="00AF49A3">
        <w:rPr>
          <w:rFonts w:ascii="Gill Sans MT" w:hAnsi="Gill Sans MT"/>
          <w:vertAlign w:val="superscript"/>
        </w:rPr>
        <w:t>2</w:t>
      </w:r>
      <w:r w:rsidRPr="00AF49A3">
        <w:rPr>
          <w:rFonts w:ascii="Gill Sans MT" w:hAnsi="Gill Sans MT"/>
        </w:rPr>
        <w:t>=1).  As management decisions are based on possum density estimates, the Density Index is used in this management plan to illustrate population trends.  Given the smaller sample size</w:t>
      </w:r>
      <w:r w:rsidR="00655B14" w:rsidRPr="00AF49A3">
        <w:rPr>
          <w:rFonts w:ascii="Gill Sans MT" w:hAnsi="Gill Sans MT"/>
        </w:rPr>
        <w:t xml:space="preserve"> and the fact distance sampling methodology was not used</w:t>
      </w:r>
      <w:r w:rsidRPr="00AF49A3">
        <w:rPr>
          <w:rFonts w:ascii="Gill Sans MT" w:hAnsi="Gill Sans MT"/>
        </w:rPr>
        <w:t xml:space="preserve">, results from estimates of historical data may not be directly comparable to the 2002 data onwards, however it </w:t>
      </w:r>
      <w:r w:rsidR="003442AD">
        <w:rPr>
          <w:rFonts w:ascii="Gill Sans MT" w:hAnsi="Gill Sans MT"/>
        </w:rPr>
        <w:t>doe</w:t>
      </w:r>
      <w:r w:rsidRPr="00AF49A3">
        <w:rPr>
          <w:rFonts w:ascii="Gill Sans MT" w:hAnsi="Gill Sans MT"/>
        </w:rPr>
        <w:t>s give a good indication of trends in possum density over time.</w:t>
      </w:r>
    </w:p>
    <w:p w:rsidR="007E74FE" w:rsidRPr="00AF49A3" w:rsidRDefault="000B477C">
      <w:pPr>
        <w:pStyle w:val="Text"/>
        <w:tabs>
          <w:tab w:val="left" w:pos="851"/>
        </w:tabs>
        <w:ind w:right="424"/>
        <w:rPr>
          <w:rFonts w:ascii="Gill Sans MT" w:hAnsi="Gill Sans MT"/>
        </w:rPr>
      </w:pPr>
      <w:r w:rsidRPr="00AF49A3">
        <w:rPr>
          <w:rFonts w:ascii="Gill Sans MT" w:hAnsi="Gill Sans MT"/>
        </w:rPr>
        <w:t xml:space="preserve">This method will not however overcome the likely bias associated with sampling from roads and estimates should therefore be regarded as a more repeatable </w:t>
      </w:r>
      <w:r w:rsidRPr="00AF49A3">
        <w:rPr>
          <w:rFonts w:ascii="Gill Sans MT" w:hAnsi="Gill Sans MT"/>
          <w:i/>
        </w:rPr>
        <w:t xml:space="preserve">index </w:t>
      </w:r>
      <w:r w:rsidRPr="00AF49A3">
        <w:rPr>
          <w:rFonts w:ascii="Gill Sans MT" w:hAnsi="Gill Sans MT"/>
        </w:rPr>
        <w:t>of population density rather than an estimate of total population size.  The results from the surveys may be used to assess relative changes in the density of brushtail possums.</w:t>
      </w:r>
    </w:p>
    <w:p w:rsidR="007E74FE" w:rsidRPr="00AF49A3" w:rsidRDefault="000B477C">
      <w:pPr>
        <w:pStyle w:val="Text"/>
        <w:tabs>
          <w:tab w:val="left" w:pos="851"/>
        </w:tabs>
        <w:spacing w:after="0"/>
        <w:ind w:right="424"/>
        <w:rPr>
          <w:rFonts w:ascii="Gill Sans MT" w:hAnsi="Gill Sans MT"/>
        </w:rPr>
      </w:pPr>
      <w:r w:rsidRPr="00AF49A3">
        <w:rPr>
          <w:rFonts w:ascii="Gill Sans MT" w:hAnsi="Gill Sans MT"/>
        </w:rPr>
        <w:t>Trends in the density indices of brushtail possums in each management region, along with reported take, can be seen in sections 2.</w:t>
      </w:r>
      <w:r w:rsidR="007544A6">
        <w:rPr>
          <w:rFonts w:ascii="Gill Sans MT" w:hAnsi="Gill Sans MT"/>
        </w:rPr>
        <w:t>8</w:t>
      </w:r>
      <w:r w:rsidRPr="00AF49A3">
        <w:rPr>
          <w:rFonts w:ascii="Gill Sans MT" w:hAnsi="Gill Sans MT"/>
        </w:rPr>
        <w:t>.2 – 2.</w:t>
      </w:r>
      <w:r w:rsidR="007544A6">
        <w:rPr>
          <w:rFonts w:ascii="Gill Sans MT" w:hAnsi="Gill Sans MT"/>
        </w:rPr>
        <w:t>8</w:t>
      </w:r>
      <w:r w:rsidRPr="00AF49A3">
        <w:rPr>
          <w:rFonts w:ascii="Gill Sans MT" w:hAnsi="Gill Sans MT"/>
        </w:rPr>
        <w:t>.6.  Only take data from 1997 onwards is shown, as take was not assigned to region</w:t>
      </w:r>
      <w:r w:rsidR="00871D15" w:rsidRPr="00AF49A3">
        <w:rPr>
          <w:rFonts w:ascii="Gill Sans MT" w:hAnsi="Gill Sans MT"/>
        </w:rPr>
        <w:t>s</w:t>
      </w:r>
      <w:r w:rsidRPr="00AF49A3">
        <w:rPr>
          <w:rFonts w:ascii="Gill Sans MT" w:hAnsi="Gill Sans MT"/>
        </w:rPr>
        <w:t xml:space="preserve"> prior to</w:t>
      </w:r>
      <w:r w:rsidR="00AE78B2" w:rsidRPr="00AF49A3">
        <w:rPr>
          <w:rFonts w:ascii="Gill Sans MT" w:hAnsi="Gill Sans MT"/>
        </w:rPr>
        <w:t xml:space="preserve"> this.  The three-year trend </w:t>
      </w:r>
      <w:r w:rsidRPr="00AF49A3">
        <w:rPr>
          <w:rFonts w:ascii="Gill Sans MT" w:hAnsi="Gill Sans MT"/>
        </w:rPr>
        <w:t>in population density is also shown for each region, as this, rather than year-to-year changes, will trigger any management changes and reduce the influence of large single-yea</w:t>
      </w:r>
      <w:r w:rsidR="00F61EDB" w:rsidRPr="00AF49A3">
        <w:rPr>
          <w:rFonts w:ascii="Gill Sans MT" w:hAnsi="Gill Sans MT"/>
        </w:rPr>
        <w:t>r fluctuations (</w:t>
      </w:r>
      <w:r w:rsidR="00F61EDB" w:rsidRPr="000A0F27">
        <w:rPr>
          <w:rFonts w:ascii="Gill Sans MT" w:hAnsi="Gill Sans MT"/>
        </w:rPr>
        <w:t xml:space="preserve">see section </w:t>
      </w:r>
      <w:r w:rsidR="000A0F27" w:rsidRPr="000A0F27">
        <w:rPr>
          <w:rFonts w:ascii="Gill Sans MT" w:hAnsi="Gill Sans MT"/>
        </w:rPr>
        <w:t>7</w:t>
      </w:r>
      <w:r w:rsidR="00F61EDB" w:rsidRPr="000A0F27">
        <w:rPr>
          <w:rFonts w:ascii="Gill Sans MT" w:hAnsi="Gill Sans MT"/>
        </w:rPr>
        <w:t>.</w:t>
      </w:r>
      <w:r w:rsidR="000A0F27" w:rsidRPr="000A0F27">
        <w:rPr>
          <w:rFonts w:ascii="Gill Sans MT" w:hAnsi="Gill Sans MT"/>
        </w:rPr>
        <w:t>4</w:t>
      </w:r>
      <w:r w:rsidR="00F61EDB" w:rsidRPr="000A0F27">
        <w:rPr>
          <w:rFonts w:ascii="Gill Sans MT" w:hAnsi="Gill Sans MT"/>
        </w:rPr>
        <w:t>.2</w:t>
      </w:r>
      <w:r w:rsidRPr="00AF49A3">
        <w:rPr>
          <w:rFonts w:ascii="Gill Sans MT" w:hAnsi="Gill Sans MT"/>
        </w:rPr>
        <w:t>).</w:t>
      </w:r>
    </w:p>
    <w:p w:rsidR="007E74FE" w:rsidRPr="00AF49A3" w:rsidRDefault="000B477C">
      <w:pPr>
        <w:pStyle w:val="Heading3"/>
        <w:tabs>
          <w:tab w:val="left" w:pos="851"/>
        </w:tabs>
        <w:spacing w:before="120"/>
        <w:ind w:right="424"/>
        <w:rPr>
          <w:rFonts w:ascii="Gill Sans MT" w:hAnsi="Gill Sans MT"/>
          <w:b/>
          <w:sz w:val="24"/>
        </w:rPr>
      </w:pPr>
      <w:r w:rsidRPr="00AF49A3">
        <w:rPr>
          <w:b/>
          <w:sz w:val="24"/>
        </w:rPr>
        <w:br w:type="page"/>
      </w:r>
      <w:bookmarkStart w:id="18" w:name="_Toc265159840"/>
      <w:r w:rsidRPr="00AF49A3">
        <w:rPr>
          <w:rFonts w:ascii="Gill Sans MT" w:hAnsi="Gill Sans MT"/>
          <w:b/>
          <w:sz w:val="24"/>
        </w:rPr>
        <w:t>Central Region</w:t>
      </w:r>
      <w:bookmarkEnd w:id="18"/>
    </w:p>
    <w:p w:rsidR="007E74FE" w:rsidRPr="00AF49A3" w:rsidRDefault="007E74FE">
      <w:pPr>
        <w:tabs>
          <w:tab w:val="left" w:pos="851"/>
        </w:tabs>
        <w:ind w:right="424"/>
      </w:pPr>
    </w:p>
    <w:p w:rsidR="007E74FE" w:rsidRPr="00AF49A3" w:rsidRDefault="000B477C">
      <w:pPr>
        <w:tabs>
          <w:tab w:val="left" w:pos="851"/>
        </w:tabs>
        <w:ind w:right="424"/>
        <w:jc w:val="center"/>
      </w:pPr>
      <w:r w:rsidRPr="00AF49A3">
        <w:rPr>
          <w:noProof/>
          <w:lang w:val="en-US"/>
        </w:rPr>
        <w:t xml:space="preserve"> </w:t>
      </w:r>
      <w:r w:rsidR="00A41B8C">
        <w:rPr>
          <w:noProof/>
          <w:lang w:eastAsia="en-AU"/>
        </w:rPr>
        <w:drawing>
          <wp:inline distT="0" distB="0" distL="0" distR="0">
            <wp:extent cx="5706363" cy="2921000"/>
            <wp:effectExtent l="0" t="0" r="2287" b="0"/>
            <wp:docPr id="3"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7E74FE" w:rsidRPr="00AF49A3" w:rsidRDefault="000B477C">
      <w:pPr>
        <w:pStyle w:val="Caption"/>
        <w:tabs>
          <w:tab w:val="left" w:pos="851"/>
        </w:tabs>
        <w:ind w:right="424"/>
        <w:rPr>
          <w:rFonts w:ascii="Gill Sans MT" w:hAnsi="Gill Sans MT"/>
          <w:sz w:val="22"/>
          <w:szCs w:val="22"/>
        </w:rPr>
      </w:pPr>
      <w:bookmarkStart w:id="19" w:name="_Ref174111836"/>
      <w:r w:rsidRPr="00AF49A3">
        <w:rPr>
          <w:rFonts w:ascii="Gill Sans MT" w:hAnsi="Gill Sans MT"/>
          <w:sz w:val="22"/>
          <w:szCs w:val="22"/>
        </w:rPr>
        <w:t xml:space="preserve">Figure </w:t>
      </w:r>
      <w:bookmarkEnd w:id="19"/>
      <w:r w:rsidR="00594B5E" w:rsidRPr="00AF49A3">
        <w:rPr>
          <w:rFonts w:ascii="Gill Sans MT" w:hAnsi="Gill Sans MT"/>
          <w:sz w:val="22"/>
          <w:szCs w:val="22"/>
        </w:rPr>
        <w:t>3</w:t>
      </w:r>
      <w:r w:rsidRPr="00AF49A3">
        <w:rPr>
          <w:rFonts w:ascii="Gill Sans MT" w:hAnsi="Gill Sans MT"/>
          <w:sz w:val="22"/>
          <w:szCs w:val="22"/>
        </w:rPr>
        <w:t xml:space="preserve">:  Central Region historical and current Density Index (1975-1984: 9 survey routes, 1985-2001: 26 survey routes, 2002- : 33 survey routes), three-year density trend, total estimated crop protection (average permit return for last 10 years: </w:t>
      </w:r>
      <w:r w:rsidR="00FA0AA9">
        <w:rPr>
          <w:rFonts w:ascii="Gill Sans MT" w:hAnsi="Gill Sans MT"/>
          <w:sz w:val="22"/>
          <w:szCs w:val="22"/>
        </w:rPr>
        <w:t>78</w:t>
      </w:r>
      <w:r w:rsidRPr="00AF49A3">
        <w:rPr>
          <w:rFonts w:ascii="Gill Sans MT" w:hAnsi="Gill Sans MT"/>
          <w:sz w:val="22"/>
          <w:szCs w:val="22"/>
        </w:rPr>
        <w:t>%) and commercial take.</w:t>
      </w:r>
    </w:p>
    <w:p w:rsidR="007E74FE" w:rsidRPr="00AF49A3" w:rsidRDefault="007E74FE">
      <w:pPr>
        <w:tabs>
          <w:tab w:val="left" w:pos="851"/>
        </w:tabs>
        <w:ind w:right="424"/>
        <w:rPr>
          <w:rFonts w:ascii="Gill Sans MT" w:hAnsi="Gill Sans MT"/>
          <w:sz w:val="24"/>
          <w:szCs w:val="24"/>
        </w:rPr>
      </w:pPr>
    </w:p>
    <w:p w:rsidR="007E74FE" w:rsidRPr="00AF49A3" w:rsidRDefault="000B477C">
      <w:pPr>
        <w:tabs>
          <w:tab w:val="left" w:pos="851"/>
        </w:tabs>
        <w:ind w:right="424"/>
        <w:rPr>
          <w:rFonts w:ascii="Gill Sans MT" w:hAnsi="Gill Sans MT"/>
          <w:sz w:val="24"/>
          <w:szCs w:val="24"/>
        </w:rPr>
      </w:pPr>
      <w:r w:rsidRPr="00AF49A3">
        <w:rPr>
          <w:rFonts w:ascii="Gill Sans MT" w:hAnsi="Gill Sans MT"/>
          <w:sz w:val="24"/>
          <w:szCs w:val="24"/>
        </w:rPr>
        <w:t xml:space="preserve">As can be seen in </w:t>
      </w:r>
      <w:fldSimple w:instr=" REF _Ref174111836 \h  \* MERGEFORMAT ">
        <w:r w:rsidR="000B5816" w:rsidRPr="000B5816">
          <w:rPr>
            <w:rFonts w:ascii="Gill Sans MT" w:hAnsi="Gill Sans MT"/>
            <w:sz w:val="24"/>
            <w:szCs w:val="24"/>
          </w:rPr>
          <w:t xml:space="preserve">Figure </w:t>
        </w:r>
      </w:fldSimple>
      <w:r w:rsidR="009A0EB3" w:rsidRPr="00AF49A3">
        <w:rPr>
          <w:rFonts w:ascii="Gill Sans MT" w:hAnsi="Gill Sans MT"/>
        </w:rPr>
        <w:t>3</w:t>
      </w:r>
      <w:r w:rsidRPr="00AF49A3">
        <w:rPr>
          <w:rFonts w:ascii="Gill Sans MT" w:hAnsi="Gill Sans MT"/>
          <w:sz w:val="24"/>
          <w:szCs w:val="24"/>
        </w:rPr>
        <w:t xml:space="preserve">, the Density Index for possums in the Central Region has risen significantly through the late 1980’s and early 1990’s.  This correlates to anecdotal and state-wide data that </w:t>
      </w:r>
      <w:r w:rsidR="00AE78B2" w:rsidRPr="00AF49A3">
        <w:rPr>
          <w:rFonts w:ascii="Gill Sans MT" w:hAnsi="Gill Sans MT"/>
          <w:sz w:val="24"/>
          <w:szCs w:val="24"/>
        </w:rPr>
        <w:t xml:space="preserve">indicate that </w:t>
      </w:r>
      <w:r w:rsidRPr="00AF49A3">
        <w:rPr>
          <w:rFonts w:ascii="Gill Sans MT" w:hAnsi="Gill Sans MT"/>
          <w:sz w:val="24"/>
          <w:szCs w:val="24"/>
        </w:rPr>
        <w:t xml:space="preserve">after the end of the fur trade in the early 1980’s the possum population significantly increased.  The Density Index </w:t>
      </w:r>
      <w:r w:rsidR="00AE78B2" w:rsidRPr="00AF49A3">
        <w:rPr>
          <w:rFonts w:ascii="Gill Sans MT" w:hAnsi="Gill Sans MT"/>
          <w:sz w:val="24"/>
          <w:szCs w:val="24"/>
        </w:rPr>
        <w:t xml:space="preserve">for the Central Region </w:t>
      </w:r>
      <w:r w:rsidRPr="00AF49A3">
        <w:rPr>
          <w:rFonts w:ascii="Gill Sans MT" w:hAnsi="Gill Sans MT"/>
          <w:sz w:val="24"/>
          <w:szCs w:val="24"/>
        </w:rPr>
        <w:t xml:space="preserve">has ranged from </w:t>
      </w:r>
      <w:r w:rsidR="00FC0152">
        <w:rPr>
          <w:rFonts w:ascii="Gill Sans MT" w:hAnsi="Gill Sans MT"/>
          <w:sz w:val="24"/>
          <w:szCs w:val="24"/>
        </w:rPr>
        <w:t>30 to 124</w:t>
      </w:r>
      <w:r w:rsidR="005D76B8">
        <w:rPr>
          <w:rFonts w:ascii="Gill Sans MT" w:hAnsi="Gill Sans MT"/>
          <w:sz w:val="24"/>
          <w:szCs w:val="24"/>
        </w:rPr>
        <w:t xml:space="preserve"> possums per </w:t>
      </w:r>
      <w:r w:rsidRPr="00AF49A3">
        <w:rPr>
          <w:rFonts w:ascii="Gill Sans MT" w:hAnsi="Gill Sans MT"/>
          <w:sz w:val="24"/>
          <w:szCs w:val="24"/>
        </w:rPr>
        <w:t>km</w:t>
      </w:r>
      <w:r w:rsidRPr="00AF49A3">
        <w:rPr>
          <w:rFonts w:ascii="Gill Sans MT" w:hAnsi="Gill Sans MT"/>
          <w:sz w:val="24"/>
          <w:szCs w:val="24"/>
          <w:vertAlign w:val="superscript"/>
        </w:rPr>
        <w:t>2</w:t>
      </w:r>
      <w:r w:rsidRPr="00AF49A3">
        <w:rPr>
          <w:rFonts w:ascii="Gill Sans MT" w:hAnsi="Gill Sans MT"/>
          <w:sz w:val="24"/>
          <w:szCs w:val="24"/>
        </w:rPr>
        <w:t xml:space="preserve"> since it was calculated in 2002-03. </w:t>
      </w:r>
    </w:p>
    <w:p w:rsidR="007E74FE" w:rsidRPr="00AF49A3" w:rsidRDefault="000B477C">
      <w:pPr>
        <w:tabs>
          <w:tab w:val="left" w:pos="851"/>
        </w:tabs>
        <w:ind w:right="424"/>
        <w:rPr>
          <w:rFonts w:ascii="Gill Sans MT" w:hAnsi="Gill Sans MT"/>
          <w:sz w:val="24"/>
          <w:szCs w:val="24"/>
        </w:rPr>
      </w:pPr>
      <w:r w:rsidRPr="00AF49A3">
        <w:rPr>
          <w:rFonts w:ascii="Gill Sans MT" w:hAnsi="Gill Sans MT"/>
          <w:sz w:val="24"/>
          <w:szCs w:val="24"/>
        </w:rPr>
        <w:t>Figure 3 also shows the annual total estimated crop protection take for the last decade from the Central Region.  The reported average annual take over this period has been just over 60,000 possums, but has ranged from between 31,000 and 108,000 possums.  Estimated take in the</w:t>
      </w:r>
      <w:r w:rsidR="005D76B8">
        <w:rPr>
          <w:rFonts w:ascii="Gill Sans MT" w:hAnsi="Gill Sans MT"/>
          <w:sz w:val="24"/>
          <w:szCs w:val="24"/>
        </w:rPr>
        <w:t xml:space="preserve"> Central R</w:t>
      </w:r>
      <w:r w:rsidRPr="00AF49A3">
        <w:rPr>
          <w:rFonts w:ascii="Gill Sans MT" w:hAnsi="Gill Sans MT"/>
          <w:sz w:val="24"/>
          <w:szCs w:val="24"/>
        </w:rPr>
        <w:t xml:space="preserve">egion has ranged from </w:t>
      </w:r>
      <w:r w:rsidR="00FC0152">
        <w:rPr>
          <w:rFonts w:ascii="Gill Sans MT" w:hAnsi="Gill Sans MT"/>
          <w:sz w:val="24"/>
          <w:szCs w:val="24"/>
        </w:rPr>
        <w:t>3</w:t>
      </w:r>
      <w:r w:rsidRPr="00AF49A3">
        <w:rPr>
          <w:rFonts w:ascii="Gill Sans MT" w:hAnsi="Gill Sans MT"/>
          <w:sz w:val="24"/>
          <w:szCs w:val="24"/>
        </w:rPr>
        <w:t xml:space="preserve">5,000 to </w:t>
      </w:r>
      <w:r w:rsidR="00FC0152">
        <w:rPr>
          <w:rFonts w:ascii="Gill Sans MT" w:hAnsi="Gill Sans MT"/>
          <w:sz w:val="24"/>
          <w:szCs w:val="24"/>
        </w:rPr>
        <w:t>84</w:t>
      </w:r>
      <w:r w:rsidRPr="00AF49A3">
        <w:rPr>
          <w:rFonts w:ascii="Gill Sans MT" w:hAnsi="Gill Sans MT"/>
          <w:sz w:val="24"/>
          <w:szCs w:val="24"/>
        </w:rPr>
        <w:t xml:space="preserve">,000 possums and has generally declined since 1997.  </w:t>
      </w:r>
    </w:p>
    <w:p w:rsidR="007E74FE" w:rsidRPr="00AF49A3" w:rsidRDefault="000B477C">
      <w:pPr>
        <w:tabs>
          <w:tab w:val="left" w:pos="851"/>
        </w:tabs>
        <w:ind w:right="424"/>
        <w:rPr>
          <w:rFonts w:ascii="Garamond" w:hAnsi="Garamond"/>
          <w:sz w:val="24"/>
          <w:szCs w:val="24"/>
        </w:rPr>
      </w:pPr>
      <w:r w:rsidRPr="00AF49A3">
        <w:rPr>
          <w:rFonts w:ascii="Gill Sans MT" w:hAnsi="Gill Sans MT"/>
          <w:sz w:val="24"/>
          <w:szCs w:val="24"/>
        </w:rPr>
        <w:t xml:space="preserve">Commercial harvest numbers have averaged 2,000 per year during the last </w:t>
      </w:r>
      <w:r w:rsidR="00A665CD">
        <w:rPr>
          <w:rFonts w:ascii="Gill Sans MT" w:hAnsi="Gill Sans MT"/>
          <w:sz w:val="24"/>
          <w:szCs w:val="24"/>
        </w:rPr>
        <w:t>twelve</w:t>
      </w:r>
      <w:r w:rsidRPr="00AF49A3">
        <w:rPr>
          <w:rFonts w:ascii="Gill Sans MT" w:hAnsi="Gill Sans MT"/>
          <w:sz w:val="24"/>
          <w:szCs w:val="24"/>
        </w:rPr>
        <w:t xml:space="preserve"> years</w:t>
      </w:r>
      <w:r w:rsidR="005D76B8">
        <w:rPr>
          <w:rFonts w:ascii="Gill Sans MT" w:hAnsi="Gill Sans MT"/>
          <w:sz w:val="24"/>
          <w:szCs w:val="24"/>
        </w:rPr>
        <w:t>, with a maximum of 4400 in one year</w:t>
      </w:r>
      <w:r w:rsidRPr="00AF49A3">
        <w:rPr>
          <w:rFonts w:ascii="Gill Sans MT" w:hAnsi="Gill Sans MT"/>
          <w:sz w:val="24"/>
          <w:szCs w:val="24"/>
        </w:rPr>
        <w:t xml:space="preserve">.  </w:t>
      </w:r>
    </w:p>
    <w:p w:rsidR="003374C6" w:rsidRPr="00AF49A3" w:rsidRDefault="003374C6">
      <w:pPr>
        <w:tabs>
          <w:tab w:val="left" w:pos="851"/>
        </w:tabs>
        <w:ind w:right="424"/>
        <w:rPr>
          <w:rFonts w:ascii="Garamond" w:hAnsi="Garamond"/>
          <w:sz w:val="24"/>
          <w:szCs w:val="24"/>
        </w:rPr>
      </w:pPr>
      <w:r>
        <w:rPr>
          <w:rFonts w:ascii="Garamond" w:hAnsi="Garamond"/>
          <w:sz w:val="24"/>
          <w:szCs w:val="24"/>
        </w:rPr>
        <w:br w:type="page"/>
      </w:r>
    </w:p>
    <w:p w:rsidR="007E74FE" w:rsidRPr="00AF49A3" w:rsidRDefault="000B477C">
      <w:pPr>
        <w:pStyle w:val="Heading3"/>
        <w:tabs>
          <w:tab w:val="left" w:pos="851"/>
        </w:tabs>
        <w:ind w:right="424"/>
        <w:rPr>
          <w:rFonts w:ascii="Gill Sans MT" w:hAnsi="Gill Sans MT"/>
          <w:b/>
          <w:sz w:val="24"/>
        </w:rPr>
      </w:pPr>
      <w:bookmarkStart w:id="20" w:name="_Toc265159841"/>
      <w:r w:rsidRPr="00AF49A3">
        <w:rPr>
          <w:rFonts w:ascii="Gill Sans MT" w:hAnsi="Gill Sans MT"/>
          <w:b/>
          <w:sz w:val="24"/>
        </w:rPr>
        <w:t>South East Region</w:t>
      </w:r>
      <w:bookmarkEnd w:id="20"/>
    </w:p>
    <w:p w:rsidR="007E74FE" w:rsidRPr="00AF49A3" w:rsidRDefault="007E74FE">
      <w:pPr>
        <w:tabs>
          <w:tab w:val="left" w:pos="851"/>
        </w:tabs>
        <w:ind w:right="424"/>
      </w:pPr>
    </w:p>
    <w:p w:rsidR="007E74FE" w:rsidRPr="00AF49A3" w:rsidRDefault="000B477C">
      <w:pPr>
        <w:pStyle w:val="Caption"/>
        <w:tabs>
          <w:tab w:val="left" w:pos="851"/>
        </w:tabs>
        <w:ind w:right="424"/>
        <w:jc w:val="center"/>
      </w:pPr>
      <w:r w:rsidRPr="00AF49A3">
        <w:rPr>
          <w:noProof/>
          <w:lang w:val="en-US"/>
        </w:rPr>
        <w:t xml:space="preserve"> </w:t>
      </w:r>
      <w:r w:rsidR="00A41B8C">
        <w:rPr>
          <w:noProof/>
          <w:lang w:eastAsia="en-AU"/>
        </w:rPr>
        <w:drawing>
          <wp:inline distT="0" distB="0" distL="0" distR="0">
            <wp:extent cx="5588000" cy="3014981"/>
            <wp:effectExtent l="0" t="0" r="0" b="1269"/>
            <wp:docPr id="4"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7E74FE" w:rsidRPr="00AF49A3" w:rsidRDefault="000B477C">
      <w:pPr>
        <w:pStyle w:val="Caption"/>
        <w:tabs>
          <w:tab w:val="left" w:pos="851"/>
        </w:tabs>
        <w:ind w:right="424"/>
        <w:rPr>
          <w:rFonts w:ascii="Gill Sans MT" w:hAnsi="Gill Sans MT"/>
          <w:sz w:val="22"/>
          <w:szCs w:val="22"/>
        </w:rPr>
      </w:pPr>
      <w:r w:rsidRPr="00AF49A3">
        <w:rPr>
          <w:rFonts w:ascii="Gill Sans MT" w:hAnsi="Gill Sans MT"/>
          <w:sz w:val="22"/>
          <w:szCs w:val="22"/>
        </w:rPr>
        <w:t xml:space="preserve">Figure </w:t>
      </w:r>
      <w:r w:rsidR="00594B5E" w:rsidRPr="00AF49A3">
        <w:rPr>
          <w:rFonts w:ascii="Gill Sans MT" w:hAnsi="Gill Sans MT"/>
          <w:sz w:val="22"/>
          <w:szCs w:val="22"/>
        </w:rPr>
        <w:t>4</w:t>
      </w:r>
      <w:r w:rsidRPr="00AF49A3">
        <w:rPr>
          <w:rFonts w:ascii="Gill Sans MT" w:hAnsi="Gill Sans MT"/>
          <w:sz w:val="22"/>
          <w:szCs w:val="22"/>
        </w:rPr>
        <w:t>: South East Region historical and current Density Index (1975-1984: 15 survey routes, 1985-1988: 30, 1989-2008: 35-45 survey routes), three-year density trend, total estimated crop protection (average per</w:t>
      </w:r>
      <w:r w:rsidR="00FA0AA9">
        <w:rPr>
          <w:rFonts w:ascii="Gill Sans MT" w:hAnsi="Gill Sans MT"/>
          <w:sz w:val="22"/>
          <w:szCs w:val="22"/>
        </w:rPr>
        <w:t>mit return for last 10 years: 81</w:t>
      </w:r>
      <w:r w:rsidRPr="00AF49A3">
        <w:rPr>
          <w:rFonts w:ascii="Gill Sans MT" w:hAnsi="Gill Sans MT"/>
          <w:sz w:val="22"/>
          <w:szCs w:val="22"/>
        </w:rPr>
        <w:t>%) and commercial take.</w:t>
      </w:r>
    </w:p>
    <w:p w:rsidR="007E74FE" w:rsidRPr="00AF49A3" w:rsidRDefault="007E74FE">
      <w:pPr>
        <w:pStyle w:val="Caption"/>
        <w:tabs>
          <w:tab w:val="left" w:pos="851"/>
        </w:tabs>
        <w:ind w:right="424"/>
        <w:rPr>
          <w:rFonts w:ascii="Gill Sans MT" w:hAnsi="Gill Sans MT"/>
        </w:rPr>
      </w:pPr>
    </w:p>
    <w:p w:rsidR="009F21BB" w:rsidRDefault="000B477C">
      <w:pPr>
        <w:tabs>
          <w:tab w:val="left" w:pos="851"/>
        </w:tabs>
        <w:ind w:right="424"/>
        <w:rPr>
          <w:rFonts w:ascii="Gill Sans MT" w:hAnsi="Gill Sans MT"/>
          <w:sz w:val="24"/>
          <w:szCs w:val="24"/>
        </w:rPr>
      </w:pPr>
      <w:r w:rsidRPr="00AF49A3">
        <w:rPr>
          <w:rFonts w:ascii="Gill Sans MT" w:hAnsi="Gill Sans MT"/>
          <w:sz w:val="24"/>
          <w:szCs w:val="24"/>
        </w:rPr>
        <w:t>Figure 4 shows that through the period of the late 1970’s and early 1980’s the population Density Index for the South East Region was relatively stable with an average 30.8 possums per km</w:t>
      </w:r>
      <w:r w:rsidRPr="00AF49A3">
        <w:rPr>
          <w:rFonts w:ascii="Gill Sans MT" w:hAnsi="Gill Sans MT"/>
          <w:sz w:val="24"/>
          <w:szCs w:val="24"/>
          <w:vertAlign w:val="superscript"/>
        </w:rPr>
        <w:t>2</w:t>
      </w:r>
      <w:r w:rsidRPr="00AF49A3">
        <w:rPr>
          <w:rFonts w:ascii="Gill Sans MT" w:hAnsi="Gill Sans MT"/>
          <w:sz w:val="24"/>
          <w:szCs w:val="24"/>
        </w:rPr>
        <w:t>.  The population density index increased through the next decade, peaking at 109 per km</w:t>
      </w:r>
      <w:r w:rsidRPr="00AF49A3">
        <w:rPr>
          <w:rFonts w:ascii="Gill Sans MT" w:hAnsi="Gill Sans MT"/>
          <w:sz w:val="24"/>
          <w:szCs w:val="24"/>
          <w:vertAlign w:val="superscript"/>
        </w:rPr>
        <w:t>2</w:t>
      </w:r>
      <w:r w:rsidRPr="00AF49A3">
        <w:rPr>
          <w:rFonts w:ascii="Gill Sans MT" w:hAnsi="Gill Sans MT"/>
          <w:sz w:val="24"/>
          <w:szCs w:val="24"/>
        </w:rPr>
        <w:t xml:space="preserve"> in 1993, before once again declining to 27 per km</w:t>
      </w:r>
      <w:r w:rsidRPr="00AF49A3">
        <w:rPr>
          <w:rFonts w:ascii="Gill Sans MT" w:hAnsi="Gill Sans MT"/>
          <w:sz w:val="24"/>
          <w:szCs w:val="24"/>
          <w:vertAlign w:val="superscript"/>
        </w:rPr>
        <w:t>2</w:t>
      </w:r>
      <w:r w:rsidRPr="00AF49A3">
        <w:rPr>
          <w:rFonts w:ascii="Gill Sans MT" w:hAnsi="Gill Sans MT"/>
          <w:sz w:val="24"/>
          <w:szCs w:val="24"/>
        </w:rPr>
        <w:t xml:space="preserve"> in 2003. </w:t>
      </w:r>
      <w:r w:rsidR="003374C6">
        <w:rPr>
          <w:rFonts w:ascii="Gill Sans MT" w:hAnsi="Gill Sans MT"/>
          <w:sz w:val="24"/>
          <w:szCs w:val="24"/>
        </w:rPr>
        <w:t xml:space="preserve"> Since then the density estimate has averaged 38 per km</w:t>
      </w:r>
      <w:r w:rsidR="003374C6" w:rsidRPr="003374C6">
        <w:rPr>
          <w:rFonts w:ascii="Gill Sans MT" w:hAnsi="Gill Sans MT"/>
          <w:sz w:val="24"/>
          <w:szCs w:val="24"/>
          <w:vertAlign w:val="superscript"/>
        </w:rPr>
        <w:t>2</w:t>
      </w:r>
      <w:r w:rsidR="003374C6">
        <w:rPr>
          <w:rFonts w:ascii="Gill Sans MT" w:hAnsi="Gill Sans MT"/>
          <w:sz w:val="24"/>
          <w:szCs w:val="24"/>
        </w:rPr>
        <w:t>.</w:t>
      </w:r>
      <w:r w:rsidRPr="00AF49A3">
        <w:rPr>
          <w:rFonts w:ascii="Gill Sans MT" w:hAnsi="Gill Sans MT"/>
          <w:sz w:val="24"/>
          <w:szCs w:val="24"/>
        </w:rPr>
        <w:t xml:space="preserve"> </w:t>
      </w:r>
    </w:p>
    <w:p w:rsidR="007E74FE" w:rsidRPr="00AF49A3" w:rsidRDefault="000B477C">
      <w:pPr>
        <w:tabs>
          <w:tab w:val="left" w:pos="851"/>
        </w:tabs>
        <w:ind w:right="424"/>
        <w:rPr>
          <w:rFonts w:ascii="Gill Sans MT" w:hAnsi="Gill Sans MT"/>
          <w:sz w:val="24"/>
          <w:szCs w:val="24"/>
        </w:rPr>
      </w:pPr>
      <w:r w:rsidRPr="00AF49A3">
        <w:rPr>
          <w:rFonts w:ascii="Gill Sans MT" w:hAnsi="Gill Sans MT"/>
          <w:sz w:val="24"/>
          <w:szCs w:val="24"/>
        </w:rPr>
        <w:t xml:space="preserve">The density estimates from 1990 and 1993 are substantially higher than all other years.  These peaks did not correspond with any regional drought event that may have caused possums to concentrate near roadsides, and may simply be due to unexplained higher detection probabilities during the survey nights for that year.  Applying a three-year </w:t>
      </w:r>
      <w:r w:rsidR="00673D84" w:rsidRPr="00AF49A3">
        <w:rPr>
          <w:rFonts w:ascii="Gill Sans MT" w:hAnsi="Gill Sans MT"/>
          <w:sz w:val="24"/>
          <w:szCs w:val="24"/>
        </w:rPr>
        <w:t>moving average</w:t>
      </w:r>
      <w:r w:rsidRPr="00AF49A3">
        <w:rPr>
          <w:rFonts w:ascii="Gill Sans MT" w:hAnsi="Gill Sans MT"/>
          <w:sz w:val="24"/>
          <w:szCs w:val="24"/>
        </w:rPr>
        <w:t xml:space="preserve"> to the data (see section </w:t>
      </w:r>
      <w:r w:rsidR="00F61EDB" w:rsidRPr="00AF49A3">
        <w:rPr>
          <w:rFonts w:ascii="Gill Sans MT" w:hAnsi="Gill Sans MT"/>
          <w:sz w:val="24"/>
          <w:szCs w:val="24"/>
        </w:rPr>
        <w:t>7.4.2</w:t>
      </w:r>
      <w:r w:rsidRPr="00AF49A3">
        <w:rPr>
          <w:rFonts w:ascii="Gill Sans MT" w:hAnsi="Gill Sans MT"/>
          <w:sz w:val="24"/>
          <w:szCs w:val="24"/>
        </w:rPr>
        <w:t xml:space="preserve">) decreases the influence of these peaks on the overall density pattern over time. </w:t>
      </w:r>
    </w:p>
    <w:p w:rsidR="00A558E6" w:rsidRPr="00AF49A3" w:rsidRDefault="000B477C">
      <w:pPr>
        <w:tabs>
          <w:tab w:val="left" w:pos="851"/>
        </w:tabs>
        <w:ind w:right="424"/>
        <w:rPr>
          <w:rFonts w:ascii="Gill Sans MT" w:hAnsi="Gill Sans MT"/>
          <w:sz w:val="24"/>
          <w:szCs w:val="24"/>
        </w:rPr>
      </w:pPr>
      <w:r w:rsidRPr="00AF49A3">
        <w:rPr>
          <w:rFonts w:ascii="Gill Sans MT" w:hAnsi="Gill Sans MT"/>
          <w:sz w:val="24"/>
          <w:szCs w:val="24"/>
        </w:rPr>
        <w:t xml:space="preserve">Average estimated non-commercial take in the South East Region since 1997 has been around </w:t>
      </w:r>
      <w:r w:rsidR="009F21BB">
        <w:rPr>
          <w:rFonts w:ascii="Gill Sans MT" w:hAnsi="Gill Sans MT"/>
          <w:sz w:val="24"/>
          <w:szCs w:val="24"/>
        </w:rPr>
        <w:t>79</w:t>
      </w:r>
      <w:r w:rsidRPr="00AF49A3">
        <w:rPr>
          <w:rFonts w:ascii="Gill Sans MT" w:hAnsi="Gill Sans MT"/>
          <w:sz w:val="24"/>
          <w:szCs w:val="24"/>
        </w:rPr>
        <w:t>,000 possums per year, though there has been significant variation from year to year, seemingly in line with shifts in population density.</w:t>
      </w:r>
      <w:r w:rsidR="00A558E6" w:rsidRPr="00AF49A3">
        <w:rPr>
          <w:rFonts w:ascii="Gill Sans MT" w:hAnsi="Gill Sans MT"/>
          <w:sz w:val="24"/>
          <w:szCs w:val="24"/>
        </w:rPr>
        <w:t xml:space="preserve">  </w:t>
      </w:r>
    </w:p>
    <w:p w:rsidR="00685A9D" w:rsidRDefault="000B477C">
      <w:pPr>
        <w:tabs>
          <w:tab w:val="left" w:pos="851"/>
        </w:tabs>
        <w:ind w:right="424"/>
        <w:rPr>
          <w:rFonts w:ascii="Gill Sans MT" w:hAnsi="Gill Sans MT"/>
          <w:sz w:val="24"/>
          <w:szCs w:val="24"/>
        </w:rPr>
      </w:pPr>
      <w:r w:rsidRPr="00AF49A3">
        <w:rPr>
          <w:rFonts w:ascii="Gill Sans MT" w:hAnsi="Gill Sans MT"/>
          <w:sz w:val="24"/>
          <w:szCs w:val="24"/>
        </w:rPr>
        <w:t xml:space="preserve">By comparison, the average commercial harvest </w:t>
      </w:r>
      <w:r w:rsidR="009F21BB">
        <w:rPr>
          <w:rFonts w:ascii="Gill Sans MT" w:hAnsi="Gill Sans MT"/>
          <w:sz w:val="24"/>
          <w:szCs w:val="24"/>
        </w:rPr>
        <w:t>since 2000</w:t>
      </w:r>
      <w:r w:rsidRPr="00AF49A3">
        <w:rPr>
          <w:rFonts w:ascii="Gill Sans MT" w:hAnsi="Gill Sans MT"/>
          <w:sz w:val="24"/>
          <w:szCs w:val="24"/>
        </w:rPr>
        <w:t xml:space="preserve"> has been </w:t>
      </w:r>
      <w:r w:rsidR="009F21BB">
        <w:rPr>
          <w:rFonts w:ascii="Gill Sans MT" w:hAnsi="Gill Sans MT"/>
          <w:sz w:val="24"/>
          <w:szCs w:val="24"/>
        </w:rPr>
        <w:t>7</w:t>
      </w:r>
      <w:r w:rsidRPr="00AF49A3">
        <w:rPr>
          <w:rFonts w:ascii="Gill Sans MT" w:hAnsi="Gill Sans MT"/>
          <w:sz w:val="24"/>
          <w:szCs w:val="24"/>
        </w:rPr>
        <w:t>00 animals per year</w:t>
      </w:r>
      <w:r w:rsidR="0085420D">
        <w:rPr>
          <w:rFonts w:ascii="Gill Sans MT" w:hAnsi="Gill Sans MT"/>
          <w:sz w:val="24"/>
          <w:szCs w:val="24"/>
        </w:rPr>
        <w:t>, with a maximum of 2100 in one year</w:t>
      </w:r>
      <w:r w:rsidRPr="00AF49A3">
        <w:rPr>
          <w:rFonts w:ascii="Gill Sans MT" w:hAnsi="Gill Sans MT"/>
          <w:sz w:val="24"/>
          <w:szCs w:val="24"/>
        </w:rPr>
        <w:t xml:space="preserve">.  </w:t>
      </w:r>
    </w:p>
    <w:p w:rsidR="007E74FE" w:rsidRPr="00AF49A3" w:rsidRDefault="00685A9D">
      <w:pPr>
        <w:tabs>
          <w:tab w:val="left" w:pos="851"/>
        </w:tabs>
        <w:ind w:right="424"/>
        <w:rPr>
          <w:rFonts w:ascii="Garamond" w:hAnsi="Garamond"/>
          <w:sz w:val="24"/>
          <w:szCs w:val="24"/>
        </w:rPr>
      </w:pPr>
      <w:r>
        <w:rPr>
          <w:rFonts w:ascii="Gill Sans MT" w:hAnsi="Gill Sans MT"/>
          <w:sz w:val="24"/>
          <w:szCs w:val="24"/>
        </w:rPr>
        <w:br w:type="page"/>
      </w:r>
    </w:p>
    <w:p w:rsidR="007E74FE" w:rsidRPr="00AF49A3" w:rsidRDefault="000B477C">
      <w:pPr>
        <w:pStyle w:val="Heading3"/>
        <w:tabs>
          <w:tab w:val="left" w:pos="851"/>
        </w:tabs>
        <w:ind w:right="424"/>
        <w:rPr>
          <w:rFonts w:ascii="Gill Sans MT" w:hAnsi="Gill Sans MT"/>
          <w:b/>
          <w:sz w:val="24"/>
        </w:rPr>
      </w:pPr>
      <w:bookmarkStart w:id="21" w:name="_Toc265159842"/>
      <w:r w:rsidRPr="00AF49A3">
        <w:rPr>
          <w:rFonts w:ascii="Gill Sans MT" w:hAnsi="Gill Sans MT"/>
          <w:b/>
          <w:sz w:val="24"/>
        </w:rPr>
        <w:t>North East Region</w:t>
      </w:r>
      <w:bookmarkEnd w:id="21"/>
    </w:p>
    <w:p w:rsidR="007E74FE" w:rsidRPr="00AF49A3" w:rsidRDefault="007E74FE">
      <w:pPr>
        <w:tabs>
          <w:tab w:val="left" w:pos="851"/>
        </w:tabs>
        <w:ind w:right="424"/>
      </w:pPr>
    </w:p>
    <w:p w:rsidR="007E74FE" w:rsidRPr="00AF49A3" w:rsidRDefault="00A41B8C">
      <w:pPr>
        <w:pStyle w:val="Caption"/>
        <w:tabs>
          <w:tab w:val="left" w:pos="851"/>
        </w:tabs>
        <w:ind w:right="424"/>
        <w:jc w:val="center"/>
        <w:rPr>
          <w:noProof/>
          <w:lang w:val="en-US"/>
        </w:rPr>
      </w:pPr>
      <w:r>
        <w:rPr>
          <w:noProof/>
          <w:lang w:eastAsia="en-AU"/>
        </w:rPr>
        <w:drawing>
          <wp:inline distT="0" distB="0" distL="0" distR="0">
            <wp:extent cx="5759450" cy="3397250"/>
            <wp:effectExtent l="0" t="0" r="0" b="0"/>
            <wp:docPr id="5"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7E74FE" w:rsidRPr="00AF49A3" w:rsidRDefault="000B477C">
      <w:pPr>
        <w:pStyle w:val="Caption"/>
        <w:tabs>
          <w:tab w:val="left" w:pos="851"/>
        </w:tabs>
        <w:ind w:right="424"/>
        <w:rPr>
          <w:rFonts w:ascii="Gill Sans MT" w:hAnsi="Gill Sans MT"/>
          <w:sz w:val="22"/>
          <w:szCs w:val="22"/>
        </w:rPr>
      </w:pPr>
      <w:r w:rsidRPr="00AF49A3">
        <w:rPr>
          <w:rFonts w:ascii="Gill Sans MT" w:hAnsi="Gill Sans MT"/>
          <w:sz w:val="22"/>
          <w:szCs w:val="22"/>
        </w:rPr>
        <w:t xml:space="preserve">Figure </w:t>
      </w:r>
      <w:r w:rsidR="00594B5E" w:rsidRPr="00AF49A3">
        <w:rPr>
          <w:rFonts w:ascii="Gill Sans MT" w:hAnsi="Gill Sans MT"/>
          <w:sz w:val="22"/>
          <w:szCs w:val="22"/>
        </w:rPr>
        <w:t>5</w:t>
      </w:r>
      <w:r w:rsidRPr="00AF49A3">
        <w:rPr>
          <w:rFonts w:ascii="Gill Sans MT" w:hAnsi="Gill Sans MT"/>
          <w:sz w:val="22"/>
          <w:szCs w:val="22"/>
        </w:rPr>
        <w:t xml:space="preserve">: North East Region historical and current Density Index (1975-1984: 14 survey routes, 1985-2008: 50-60 survey routes), three-year density trend, total estimated crop protection (average permit return for last 10 years: </w:t>
      </w:r>
      <w:r w:rsidR="00FA0AA9">
        <w:rPr>
          <w:rFonts w:ascii="Gill Sans MT" w:hAnsi="Gill Sans MT"/>
          <w:sz w:val="22"/>
          <w:szCs w:val="22"/>
        </w:rPr>
        <w:t>72</w:t>
      </w:r>
      <w:r w:rsidRPr="00AF49A3">
        <w:rPr>
          <w:rFonts w:ascii="Gill Sans MT" w:hAnsi="Gill Sans MT"/>
          <w:sz w:val="22"/>
          <w:szCs w:val="22"/>
        </w:rPr>
        <w:t>%) and commercial take.</w:t>
      </w:r>
    </w:p>
    <w:p w:rsidR="007E74FE" w:rsidRPr="00AF49A3" w:rsidRDefault="007E74FE">
      <w:pPr>
        <w:tabs>
          <w:tab w:val="left" w:pos="851"/>
        </w:tabs>
        <w:ind w:right="424"/>
        <w:rPr>
          <w:rFonts w:ascii="Gill Sans MT" w:hAnsi="Gill Sans MT"/>
          <w:b/>
          <w:noProof/>
          <w:sz w:val="24"/>
          <w:lang w:val="en-US"/>
        </w:rPr>
      </w:pPr>
    </w:p>
    <w:p w:rsidR="007E74FE" w:rsidRPr="00AF49A3" w:rsidRDefault="000B477C">
      <w:pPr>
        <w:tabs>
          <w:tab w:val="left" w:pos="851"/>
        </w:tabs>
        <w:ind w:right="424"/>
        <w:rPr>
          <w:rFonts w:ascii="Gill Sans MT" w:hAnsi="Gill Sans MT"/>
          <w:sz w:val="24"/>
          <w:szCs w:val="24"/>
        </w:rPr>
      </w:pPr>
      <w:r w:rsidRPr="00AF49A3">
        <w:rPr>
          <w:rFonts w:ascii="Gill Sans MT" w:hAnsi="Gill Sans MT"/>
          <w:sz w:val="24"/>
          <w:szCs w:val="24"/>
        </w:rPr>
        <w:t xml:space="preserve">The overall density levels shown in Figure 5 for the North East Region are significantly lower, and have been much more stable, than those in the Central and South East regions, although </w:t>
      </w:r>
      <w:r w:rsidR="009F21BB">
        <w:rPr>
          <w:rFonts w:ascii="Gill Sans MT" w:hAnsi="Gill Sans MT"/>
          <w:sz w:val="24"/>
          <w:szCs w:val="24"/>
        </w:rPr>
        <w:t>similar</w:t>
      </w:r>
      <w:r w:rsidRPr="00AF49A3">
        <w:rPr>
          <w:rFonts w:ascii="Gill Sans MT" w:hAnsi="Gill Sans MT"/>
          <w:sz w:val="24"/>
          <w:szCs w:val="24"/>
        </w:rPr>
        <w:t xml:space="preserve"> general patterns can be seen.</w:t>
      </w:r>
    </w:p>
    <w:p w:rsidR="007E74FE" w:rsidRPr="00AF49A3" w:rsidRDefault="000B477C">
      <w:pPr>
        <w:tabs>
          <w:tab w:val="left" w:pos="851"/>
        </w:tabs>
        <w:ind w:right="424"/>
        <w:rPr>
          <w:rFonts w:ascii="Gill Sans MT" w:hAnsi="Gill Sans MT"/>
          <w:sz w:val="24"/>
          <w:szCs w:val="24"/>
        </w:rPr>
      </w:pPr>
      <w:r w:rsidRPr="00AF49A3">
        <w:rPr>
          <w:rFonts w:ascii="Gill Sans MT" w:hAnsi="Gill Sans MT"/>
          <w:sz w:val="24"/>
          <w:szCs w:val="24"/>
        </w:rPr>
        <w:t>There were lower population levels from the mid-1970’s to mid 1980’s with an average 21 possums per km</w:t>
      </w:r>
      <w:r w:rsidRPr="00AF49A3">
        <w:rPr>
          <w:rFonts w:ascii="Gill Sans MT" w:hAnsi="Gill Sans MT"/>
          <w:sz w:val="24"/>
          <w:szCs w:val="24"/>
          <w:vertAlign w:val="superscript"/>
        </w:rPr>
        <w:t>2</w:t>
      </w:r>
      <w:r w:rsidRPr="00AF49A3">
        <w:rPr>
          <w:rFonts w:ascii="Gill Sans MT" w:hAnsi="Gill Sans MT"/>
          <w:sz w:val="24"/>
          <w:szCs w:val="24"/>
        </w:rPr>
        <w:t xml:space="preserve">.  Population levels increased up until the mid 1990’s, and then, except with an apparent rise in 2005, have </w:t>
      </w:r>
      <w:r w:rsidR="00CD5D8F">
        <w:rPr>
          <w:rFonts w:ascii="Gill Sans MT" w:hAnsi="Gill Sans MT"/>
          <w:sz w:val="24"/>
          <w:szCs w:val="24"/>
        </w:rPr>
        <w:t>averaged 30</w:t>
      </w:r>
      <w:r w:rsidRPr="00AF49A3">
        <w:rPr>
          <w:rFonts w:ascii="Gill Sans MT" w:hAnsi="Gill Sans MT"/>
          <w:sz w:val="24"/>
          <w:szCs w:val="24"/>
        </w:rPr>
        <w:t xml:space="preserve"> per km</w:t>
      </w:r>
      <w:r w:rsidRPr="00AF49A3">
        <w:rPr>
          <w:rFonts w:ascii="Gill Sans MT" w:hAnsi="Gill Sans MT"/>
          <w:sz w:val="24"/>
          <w:szCs w:val="24"/>
          <w:vertAlign w:val="superscript"/>
        </w:rPr>
        <w:t>2</w:t>
      </w:r>
      <w:r w:rsidR="00CD5D8F">
        <w:rPr>
          <w:rFonts w:ascii="Gill Sans MT" w:hAnsi="Gill Sans MT"/>
          <w:sz w:val="24"/>
          <w:szCs w:val="24"/>
        </w:rPr>
        <w:t>over the last decade.</w:t>
      </w:r>
      <w:r w:rsidRPr="00AF49A3">
        <w:rPr>
          <w:rFonts w:ascii="Gill Sans MT" w:hAnsi="Gill Sans MT"/>
          <w:sz w:val="24"/>
          <w:szCs w:val="24"/>
        </w:rPr>
        <w:t xml:space="preserve">  </w:t>
      </w:r>
    </w:p>
    <w:p w:rsidR="007E74FE" w:rsidRPr="00AF49A3" w:rsidRDefault="000B477C">
      <w:pPr>
        <w:tabs>
          <w:tab w:val="left" w:pos="851"/>
        </w:tabs>
        <w:ind w:right="424"/>
        <w:rPr>
          <w:rFonts w:ascii="Gill Sans MT" w:hAnsi="Gill Sans MT"/>
          <w:sz w:val="24"/>
          <w:szCs w:val="24"/>
        </w:rPr>
      </w:pPr>
      <w:r w:rsidRPr="00AF49A3">
        <w:rPr>
          <w:rFonts w:ascii="Gill Sans MT" w:hAnsi="Gill Sans MT"/>
          <w:sz w:val="24"/>
          <w:szCs w:val="24"/>
        </w:rPr>
        <w:t xml:space="preserve">Annual non-commercial take figures approximately parallel trends in population density.  </w:t>
      </w:r>
      <w:r w:rsidRPr="009131D4">
        <w:rPr>
          <w:rFonts w:ascii="Gill Sans MT" w:hAnsi="Gill Sans MT"/>
          <w:sz w:val="24"/>
          <w:szCs w:val="24"/>
        </w:rPr>
        <w:t>From 1997, the average estimated non-c</w:t>
      </w:r>
      <w:r w:rsidR="00CD5D8F" w:rsidRPr="009131D4">
        <w:rPr>
          <w:rFonts w:ascii="Gill Sans MT" w:hAnsi="Gill Sans MT"/>
          <w:sz w:val="24"/>
          <w:szCs w:val="24"/>
        </w:rPr>
        <w:t>ommercial take has been around 1</w:t>
      </w:r>
      <w:r w:rsidRPr="009131D4">
        <w:rPr>
          <w:rFonts w:ascii="Gill Sans MT" w:hAnsi="Gill Sans MT"/>
          <w:sz w:val="24"/>
          <w:szCs w:val="24"/>
        </w:rPr>
        <w:t>0</w:t>
      </w:r>
      <w:r w:rsidR="00CD5D8F" w:rsidRPr="009131D4">
        <w:rPr>
          <w:rFonts w:ascii="Gill Sans MT" w:hAnsi="Gill Sans MT"/>
          <w:sz w:val="24"/>
          <w:szCs w:val="24"/>
        </w:rPr>
        <w:t>2</w:t>
      </w:r>
      <w:r w:rsidRPr="009131D4">
        <w:rPr>
          <w:rFonts w:ascii="Gill Sans MT" w:hAnsi="Gill Sans MT"/>
          <w:sz w:val="24"/>
          <w:szCs w:val="24"/>
        </w:rPr>
        <w:t>,000 possums per year</w:t>
      </w:r>
      <w:r w:rsidR="009131D4">
        <w:rPr>
          <w:rFonts w:ascii="Gill Sans MT" w:hAnsi="Gill Sans MT"/>
          <w:sz w:val="24"/>
          <w:szCs w:val="24"/>
        </w:rPr>
        <w:t xml:space="preserve">. </w:t>
      </w:r>
      <w:r w:rsidRPr="00AF49A3">
        <w:rPr>
          <w:rFonts w:ascii="Gill Sans MT" w:hAnsi="Gill Sans MT"/>
          <w:sz w:val="24"/>
          <w:szCs w:val="24"/>
        </w:rPr>
        <w:t xml:space="preserve">The average annual commercial harvest </w:t>
      </w:r>
      <w:r w:rsidR="0085420D">
        <w:rPr>
          <w:rFonts w:ascii="Gill Sans MT" w:hAnsi="Gill Sans MT"/>
          <w:sz w:val="24"/>
          <w:szCs w:val="24"/>
        </w:rPr>
        <w:t>was approximately</w:t>
      </w:r>
      <w:r w:rsidRPr="00AF49A3">
        <w:rPr>
          <w:rFonts w:ascii="Gill Sans MT" w:hAnsi="Gill Sans MT"/>
          <w:sz w:val="24"/>
          <w:szCs w:val="24"/>
        </w:rPr>
        <w:t xml:space="preserve"> 1,000 </w:t>
      </w:r>
      <w:r w:rsidR="0085420D">
        <w:rPr>
          <w:rFonts w:ascii="Gill Sans MT" w:hAnsi="Gill Sans MT"/>
          <w:sz w:val="24"/>
          <w:szCs w:val="24"/>
        </w:rPr>
        <w:t xml:space="preserve">per year </w:t>
      </w:r>
      <w:r w:rsidRPr="00AF49A3">
        <w:rPr>
          <w:rFonts w:ascii="Gill Sans MT" w:hAnsi="Gill Sans MT"/>
          <w:sz w:val="24"/>
          <w:szCs w:val="24"/>
        </w:rPr>
        <w:t xml:space="preserve">during the last </w:t>
      </w:r>
      <w:r w:rsidR="009131D4">
        <w:rPr>
          <w:rFonts w:ascii="Gill Sans MT" w:hAnsi="Gill Sans MT"/>
          <w:sz w:val="24"/>
          <w:szCs w:val="24"/>
        </w:rPr>
        <w:t>decade</w:t>
      </w:r>
      <w:r w:rsidR="00A70AD5">
        <w:rPr>
          <w:rFonts w:ascii="Gill Sans MT" w:hAnsi="Gill Sans MT"/>
          <w:sz w:val="24"/>
          <w:szCs w:val="24"/>
        </w:rPr>
        <w:t>, although this has increased significantly in the last two years (2012/13 and 2013/14) with an average of 5,000 per year</w:t>
      </w:r>
      <w:r w:rsidRPr="00AF49A3">
        <w:rPr>
          <w:rFonts w:ascii="Gill Sans MT" w:hAnsi="Gill Sans MT"/>
          <w:sz w:val="24"/>
          <w:szCs w:val="24"/>
        </w:rPr>
        <w:t>.</w:t>
      </w:r>
    </w:p>
    <w:p w:rsidR="007E74FE" w:rsidRPr="00AF49A3" w:rsidRDefault="000B477C">
      <w:pPr>
        <w:pStyle w:val="Heading3"/>
        <w:tabs>
          <w:tab w:val="left" w:pos="851"/>
        </w:tabs>
        <w:ind w:right="424"/>
        <w:rPr>
          <w:rFonts w:ascii="Gill Sans MT" w:hAnsi="Gill Sans MT"/>
          <w:b/>
          <w:sz w:val="24"/>
        </w:rPr>
      </w:pPr>
      <w:r w:rsidRPr="00AF49A3">
        <w:rPr>
          <w:b/>
          <w:sz w:val="24"/>
        </w:rPr>
        <w:br w:type="page"/>
      </w:r>
      <w:bookmarkStart w:id="22" w:name="_Toc265159843"/>
      <w:r w:rsidRPr="00AF49A3">
        <w:rPr>
          <w:rFonts w:ascii="Gill Sans MT" w:hAnsi="Gill Sans MT"/>
          <w:b/>
          <w:sz w:val="24"/>
        </w:rPr>
        <w:t>North West Region</w:t>
      </w:r>
      <w:bookmarkEnd w:id="22"/>
    </w:p>
    <w:p w:rsidR="007E74FE" w:rsidRPr="00AF49A3" w:rsidRDefault="007E74FE">
      <w:pPr>
        <w:tabs>
          <w:tab w:val="left" w:pos="851"/>
        </w:tabs>
        <w:ind w:right="424"/>
      </w:pPr>
    </w:p>
    <w:p w:rsidR="007E74FE" w:rsidRPr="00AF49A3" w:rsidRDefault="00A41B8C">
      <w:pPr>
        <w:keepNext/>
        <w:tabs>
          <w:tab w:val="left" w:pos="851"/>
        </w:tabs>
        <w:ind w:right="424"/>
        <w:jc w:val="center"/>
      </w:pPr>
      <w:r>
        <w:rPr>
          <w:noProof/>
          <w:lang w:eastAsia="en-AU"/>
        </w:rPr>
        <w:drawing>
          <wp:inline distT="0" distB="0" distL="0" distR="0">
            <wp:extent cx="5759450" cy="3486150"/>
            <wp:effectExtent l="0" t="0" r="0" b="0"/>
            <wp:docPr id="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7E74FE" w:rsidRPr="00AF49A3" w:rsidRDefault="000B477C">
      <w:pPr>
        <w:pStyle w:val="Caption"/>
        <w:tabs>
          <w:tab w:val="left" w:pos="851"/>
        </w:tabs>
        <w:ind w:right="424"/>
        <w:rPr>
          <w:rFonts w:ascii="Gill Sans MT" w:hAnsi="Gill Sans MT"/>
          <w:sz w:val="22"/>
          <w:szCs w:val="22"/>
        </w:rPr>
      </w:pPr>
      <w:r w:rsidRPr="00AF49A3">
        <w:rPr>
          <w:rFonts w:ascii="Gill Sans MT" w:hAnsi="Gill Sans MT"/>
          <w:sz w:val="22"/>
          <w:szCs w:val="22"/>
        </w:rPr>
        <w:t xml:space="preserve">Figure </w:t>
      </w:r>
      <w:r w:rsidR="00594B5E" w:rsidRPr="00AF49A3">
        <w:rPr>
          <w:rFonts w:ascii="Gill Sans MT" w:hAnsi="Gill Sans MT"/>
          <w:sz w:val="22"/>
          <w:szCs w:val="22"/>
        </w:rPr>
        <w:t>6</w:t>
      </w:r>
      <w:r w:rsidRPr="00AF49A3">
        <w:rPr>
          <w:rFonts w:ascii="Gill Sans MT" w:hAnsi="Gill Sans MT"/>
          <w:sz w:val="22"/>
          <w:szCs w:val="22"/>
        </w:rPr>
        <w:t>: North West Region historical and current Density Index (1975-1984: 9 survey routes, 1985-2008: 26-30 survey routes), three-year density trend, total estimated crop protection (average per</w:t>
      </w:r>
      <w:r w:rsidR="00FA0AA9">
        <w:rPr>
          <w:rFonts w:ascii="Gill Sans MT" w:hAnsi="Gill Sans MT"/>
          <w:sz w:val="22"/>
          <w:szCs w:val="22"/>
        </w:rPr>
        <w:t>mit return for last 10 years: 68</w:t>
      </w:r>
      <w:r w:rsidRPr="00AF49A3">
        <w:rPr>
          <w:rFonts w:ascii="Gill Sans MT" w:hAnsi="Gill Sans MT"/>
          <w:sz w:val="22"/>
          <w:szCs w:val="22"/>
        </w:rPr>
        <w:t>%) and commercial take.</w:t>
      </w:r>
    </w:p>
    <w:p w:rsidR="007E74FE" w:rsidRPr="00AF49A3" w:rsidRDefault="007E74FE">
      <w:pPr>
        <w:tabs>
          <w:tab w:val="left" w:pos="851"/>
        </w:tabs>
        <w:ind w:right="424"/>
        <w:rPr>
          <w:rFonts w:ascii="Gill Sans MT" w:hAnsi="Gill Sans MT"/>
          <w:sz w:val="24"/>
          <w:szCs w:val="24"/>
        </w:rPr>
      </w:pPr>
    </w:p>
    <w:p w:rsidR="007E74FE" w:rsidRPr="00AF49A3" w:rsidRDefault="000B477C">
      <w:pPr>
        <w:tabs>
          <w:tab w:val="left" w:pos="851"/>
        </w:tabs>
        <w:ind w:right="424"/>
        <w:rPr>
          <w:rFonts w:ascii="Gill Sans MT" w:hAnsi="Gill Sans MT"/>
          <w:sz w:val="24"/>
          <w:szCs w:val="24"/>
        </w:rPr>
      </w:pPr>
      <w:r w:rsidRPr="00AF49A3">
        <w:rPr>
          <w:rFonts w:ascii="Gill Sans MT" w:hAnsi="Gill Sans MT"/>
          <w:sz w:val="24"/>
          <w:szCs w:val="24"/>
        </w:rPr>
        <w:t xml:space="preserve">As shown in Figure 6, the North West Region has the lowest population density levels and harvest levels of any of the four main regions.  Unlike the other regions, populations actually declined throughout the late 1970’s to mid 1980’s (although these estimates are based on quite a small number of survey routes).  Population levels then increased </w:t>
      </w:r>
      <w:r w:rsidR="009131D4">
        <w:rPr>
          <w:rFonts w:ascii="Gill Sans MT" w:hAnsi="Gill Sans MT"/>
          <w:sz w:val="24"/>
          <w:szCs w:val="24"/>
        </w:rPr>
        <w:t xml:space="preserve">slightly and then remained relative stable </w:t>
      </w:r>
      <w:r w:rsidRPr="00AF49A3">
        <w:rPr>
          <w:rFonts w:ascii="Gill Sans MT" w:hAnsi="Gill Sans MT"/>
          <w:sz w:val="24"/>
          <w:szCs w:val="24"/>
        </w:rPr>
        <w:t>up until the present day</w:t>
      </w:r>
      <w:r w:rsidR="009131D4">
        <w:rPr>
          <w:rFonts w:ascii="Gill Sans MT" w:hAnsi="Gill Sans MT"/>
          <w:sz w:val="24"/>
          <w:szCs w:val="24"/>
        </w:rPr>
        <w:t>, with an average density of approximately 23 per km</w:t>
      </w:r>
      <w:r w:rsidR="009131D4" w:rsidRPr="009131D4">
        <w:rPr>
          <w:rFonts w:ascii="Gill Sans MT" w:hAnsi="Gill Sans MT"/>
          <w:sz w:val="24"/>
          <w:szCs w:val="24"/>
          <w:vertAlign w:val="superscript"/>
        </w:rPr>
        <w:t>2</w:t>
      </w:r>
      <w:r w:rsidRPr="00AF49A3">
        <w:rPr>
          <w:rFonts w:ascii="Gill Sans MT" w:hAnsi="Gill Sans MT"/>
          <w:sz w:val="24"/>
          <w:szCs w:val="24"/>
        </w:rPr>
        <w:t>.</w:t>
      </w:r>
    </w:p>
    <w:p w:rsidR="0085420D" w:rsidRDefault="000B477C">
      <w:pPr>
        <w:tabs>
          <w:tab w:val="left" w:pos="851"/>
        </w:tabs>
        <w:ind w:right="424"/>
        <w:rPr>
          <w:rFonts w:ascii="Gill Sans MT" w:hAnsi="Gill Sans MT"/>
        </w:rPr>
      </w:pPr>
      <w:r w:rsidRPr="00B52426">
        <w:rPr>
          <w:rFonts w:ascii="Gill Sans MT" w:hAnsi="Gill Sans MT"/>
          <w:sz w:val="24"/>
          <w:szCs w:val="24"/>
        </w:rPr>
        <w:t>The average estimated non-commercial take for the period 1997 to 20</w:t>
      </w:r>
      <w:r w:rsidR="00C10FCB" w:rsidRPr="00B52426">
        <w:rPr>
          <w:rFonts w:ascii="Gill Sans MT" w:hAnsi="Gill Sans MT"/>
          <w:sz w:val="24"/>
          <w:szCs w:val="24"/>
        </w:rPr>
        <w:t>13</w:t>
      </w:r>
      <w:r w:rsidRPr="00B52426">
        <w:rPr>
          <w:rFonts w:ascii="Gill Sans MT" w:hAnsi="Gill Sans MT"/>
          <w:sz w:val="24"/>
          <w:szCs w:val="24"/>
        </w:rPr>
        <w:t xml:space="preserve"> has been around 1</w:t>
      </w:r>
      <w:r w:rsidR="00C10FCB" w:rsidRPr="00B52426">
        <w:rPr>
          <w:rFonts w:ascii="Gill Sans MT" w:hAnsi="Gill Sans MT"/>
          <w:sz w:val="24"/>
          <w:szCs w:val="24"/>
        </w:rPr>
        <w:t>5</w:t>
      </w:r>
      <w:r w:rsidRPr="00B52426">
        <w:rPr>
          <w:rFonts w:ascii="Gill Sans MT" w:hAnsi="Gill Sans MT"/>
          <w:sz w:val="24"/>
          <w:szCs w:val="24"/>
        </w:rPr>
        <w:t>,</w:t>
      </w:r>
      <w:r w:rsidR="00C10FCB" w:rsidRPr="00B52426">
        <w:rPr>
          <w:rFonts w:ascii="Gill Sans MT" w:hAnsi="Gill Sans MT"/>
          <w:sz w:val="24"/>
          <w:szCs w:val="24"/>
        </w:rPr>
        <w:t>4</w:t>
      </w:r>
      <w:r w:rsidRPr="00B52426">
        <w:rPr>
          <w:rFonts w:ascii="Gill Sans MT" w:hAnsi="Gill Sans MT"/>
          <w:sz w:val="24"/>
          <w:szCs w:val="24"/>
        </w:rPr>
        <w:t xml:space="preserve">00 possums per year, with the lowest reported harvest of </w:t>
      </w:r>
      <w:r w:rsidR="00C10FCB" w:rsidRPr="00B52426">
        <w:rPr>
          <w:rFonts w:ascii="Gill Sans MT" w:hAnsi="Gill Sans MT"/>
          <w:sz w:val="24"/>
          <w:szCs w:val="24"/>
        </w:rPr>
        <w:t>8</w:t>
      </w:r>
      <w:r w:rsidRPr="00B52426">
        <w:rPr>
          <w:rFonts w:ascii="Gill Sans MT" w:hAnsi="Gill Sans MT"/>
          <w:sz w:val="24"/>
          <w:szCs w:val="24"/>
        </w:rPr>
        <w:t>,</w:t>
      </w:r>
      <w:r w:rsidR="00C10FCB" w:rsidRPr="00B52426">
        <w:rPr>
          <w:rFonts w:ascii="Gill Sans MT" w:hAnsi="Gill Sans MT"/>
          <w:sz w:val="24"/>
          <w:szCs w:val="24"/>
        </w:rPr>
        <w:t>7</w:t>
      </w:r>
      <w:r w:rsidRPr="00B52426">
        <w:rPr>
          <w:rFonts w:ascii="Gill Sans MT" w:hAnsi="Gill Sans MT"/>
          <w:sz w:val="24"/>
          <w:szCs w:val="24"/>
        </w:rPr>
        <w:t xml:space="preserve">00 </w:t>
      </w:r>
      <w:r w:rsidR="00C10FCB" w:rsidRPr="00B52426">
        <w:rPr>
          <w:rFonts w:ascii="Gill Sans MT" w:hAnsi="Gill Sans MT"/>
          <w:sz w:val="24"/>
          <w:szCs w:val="24"/>
        </w:rPr>
        <w:t xml:space="preserve">and </w:t>
      </w:r>
      <w:r w:rsidRPr="00B52426">
        <w:rPr>
          <w:rFonts w:ascii="Gill Sans MT" w:hAnsi="Gill Sans MT"/>
          <w:sz w:val="24"/>
          <w:szCs w:val="24"/>
        </w:rPr>
        <w:t xml:space="preserve">the highest of </w:t>
      </w:r>
      <w:r w:rsidR="00C10FCB" w:rsidRPr="00B52426">
        <w:rPr>
          <w:rFonts w:ascii="Gill Sans MT" w:hAnsi="Gill Sans MT"/>
          <w:sz w:val="24"/>
          <w:szCs w:val="24"/>
        </w:rPr>
        <w:t>24</w:t>
      </w:r>
      <w:r w:rsidRPr="00B52426">
        <w:rPr>
          <w:rFonts w:ascii="Gill Sans MT" w:hAnsi="Gill Sans MT"/>
          <w:sz w:val="24"/>
          <w:szCs w:val="24"/>
        </w:rPr>
        <w:t>,</w:t>
      </w:r>
      <w:r w:rsidR="00C10FCB" w:rsidRPr="00B52426">
        <w:rPr>
          <w:rFonts w:ascii="Gill Sans MT" w:hAnsi="Gill Sans MT"/>
          <w:sz w:val="24"/>
          <w:szCs w:val="24"/>
        </w:rPr>
        <w:t>700</w:t>
      </w:r>
      <w:r w:rsidRPr="00B52426">
        <w:rPr>
          <w:rFonts w:ascii="Gill Sans MT" w:hAnsi="Gill Sans MT"/>
          <w:sz w:val="24"/>
          <w:szCs w:val="24"/>
        </w:rPr>
        <w:t>.</w:t>
      </w:r>
    </w:p>
    <w:p w:rsidR="007E74FE" w:rsidRPr="0085420D" w:rsidRDefault="0085420D">
      <w:pPr>
        <w:tabs>
          <w:tab w:val="left" w:pos="851"/>
        </w:tabs>
        <w:ind w:right="424"/>
        <w:rPr>
          <w:rFonts w:ascii="Gill Sans MT" w:hAnsi="Gill Sans MT"/>
        </w:rPr>
      </w:pPr>
      <w:r>
        <w:rPr>
          <w:rFonts w:ascii="Gill Sans MT" w:hAnsi="Gill Sans MT"/>
          <w:sz w:val="24"/>
          <w:szCs w:val="24"/>
        </w:rPr>
        <w:t>T</w:t>
      </w:r>
      <w:r w:rsidR="000B477C" w:rsidRPr="00AF49A3">
        <w:rPr>
          <w:rFonts w:ascii="Gill Sans MT" w:hAnsi="Gill Sans MT"/>
          <w:sz w:val="24"/>
          <w:szCs w:val="24"/>
        </w:rPr>
        <w:t xml:space="preserve">he </w:t>
      </w:r>
      <w:r w:rsidR="00A70AD5">
        <w:rPr>
          <w:rFonts w:ascii="Gill Sans MT" w:hAnsi="Gill Sans MT"/>
          <w:sz w:val="24"/>
          <w:szCs w:val="24"/>
        </w:rPr>
        <w:t xml:space="preserve">average </w:t>
      </w:r>
      <w:r w:rsidR="000B477C" w:rsidRPr="00AF49A3">
        <w:rPr>
          <w:rFonts w:ascii="Gill Sans MT" w:hAnsi="Gill Sans MT"/>
          <w:sz w:val="24"/>
          <w:szCs w:val="24"/>
        </w:rPr>
        <w:t>annual commercial take</w:t>
      </w:r>
      <w:r>
        <w:rPr>
          <w:rFonts w:ascii="Gill Sans MT" w:hAnsi="Gill Sans MT"/>
          <w:sz w:val="24"/>
          <w:szCs w:val="24"/>
        </w:rPr>
        <w:t xml:space="preserve"> in this region</w:t>
      </w:r>
      <w:r w:rsidR="000B477C" w:rsidRPr="00AF49A3">
        <w:rPr>
          <w:rFonts w:ascii="Gill Sans MT" w:hAnsi="Gill Sans MT"/>
          <w:sz w:val="24"/>
          <w:szCs w:val="24"/>
        </w:rPr>
        <w:t xml:space="preserve"> has been </w:t>
      </w:r>
      <w:r w:rsidR="00A70AD5">
        <w:rPr>
          <w:rFonts w:ascii="Gill Sans MT" w:hAnsi="Gill Sans MT"/>
          <w:sz w:val="24"/>
          <w:szCs w:val="24"/>
        </w:rPr>
        <w:t>approximately</w:t>
      </w:r>
      <w:r w:rsidR="000B477C" w:rsidRPr="00AF49A3">
        <w:rPr>
          <w:rFonts w:ascii="Gill Sans MT" w:hAnsi="Gill Sans MT"/>
          <w:sz w:val="24"/>
          <w:szCs w:val="24"/>
        </w:rPr>
        <w:t xml:space="preserve"> </w:t>
      </w:r>
      <w:r w:rsidR="00C10FCB">
        <w:rPr>
          <w:rFonts w:ascii="Gill Sans MT" w:hAnsi="Gill Sans MT"/>
          <w:sz w:val="24"/>
          <w:szCs w:val="24"/>
        </w:rPr>
        <w:t>1</w:t>
      </w:r>
      <w:r w:rsidR="000B477C" w:rsidRPr="00AF49A3">
        <w:rPr>
          <w:rFonts w:ascii="Gill Sans MT" w:hAnsi="Gill Sans MT"/>
          <w:sz w:val="24"/>
          <w:szCs w:val="24"/>
        </w:rPr>
        <w:t>,</w:t>
      </w:r>
      <w:r w:rsidR="00C10FCB">
        <w:rPr>
          <w:rFonts w:ascii="Gill Sans MT" w:hAnsi="Gill Sans MT"/>
          <w:sz w:val="24"/>
          <w:szCs w:val="24"/>
        </w:rPr>
        <w:t>2</w:t>
      </w:r>
      <w:r w:rsidR="00A70AD5">
        <w:rPr>
          <w:rFonts w:ascii="Gill Sans MT" w:hAnsi="Gill Sans MT"/>
          <w:sz w:val="24"/>
          <w:szCs w:val="24"/>
        </w:rPr>
        <w:t>0</w:t>
      </w:r>
      <w:r w:rsidR="000B477C" w:rsidRPr="00AF49A3">
        <w:rPr>
          <w:rFonts w:ascii="Gill Sans MT" w:hAnsi="Gill Sans MT"/>
          <w:sz w:val="24"/>
          <w:szCs w:val="24"/>
        </w:rPr>
        <w:t>0 possums</w:t>
      </w:r>
      <w:r>
        <w:rPr>
          <w:rFonts w:ascii="Gill Sans MT" w:hAnsi="Gill Sans MT"/>
          <w:sz w:val="24"/>
          <w:szCs w:val="24"/>
        </w:rPr>
        <w:t xml:space="preserve"> per year with a maximum of 6594 in one year.</w:t>
      </w:r>
    </w:p>
    <w:p w:rsidR="007E74FE" w:rsidRPr="00AF49A3" w:rsidRDefault="000B477C">
      <w:pPr>
        <w:pStyle w:val="Heading3"/>
        <w:tabs>
          <w:tab w:val="left" w:pos="851"/>
        </w:tabs>
        <w:ind w:right="424"/>
        <w:rPr>
          <w:rFonts w:ascii="Gill Sans MT" w:hAnsi="Gill Sans MT"/>
          <w:b/>
          <w:sz w:val="24"/>
        </w:rPr>
      </w:pPr>
      <w:r w:rsidRPr="00AF49A3">
        <w:rPr>
          <w:b/>
          <w:sz w:val="24"/>
        </w:rPr>
        <w:br w:type="page"/>
      </w:r>
      <w:bookmarkStart w:id="23" w:name="_Toc265159844"/>
      <w:r w:rsidRPr="00AF49A3">
        <w:rPr>
          <w:rFonts w:ascii="Gill Sans MT" w:hAnsi="Gill Sans MT"/>
          <w:b/>
          <w:sz w:val="24"/>
        </w:rPr>
        <w:t>South West Region</w:t>
      </w:r>
      <w:bookmarkEnd w:id="23"/>
    </w:p>
    <w:p w:rsidR="007E74FE" w:rsidRPr="00AF49A3" w:rsidRDefault="007E74FE">
      <w:pPr>
        <w:tabs>
          <w:tab w:val="left" w:pos="851"/>
        </w:tabs>
        <w:ind w:right="424"/>
        <w:rPr>
          <w:rFonts w:ascii="Gill Sans MT" w:hAnsi="Gill Sans MT"/>
        </w:rPr>
      </w:pPr>
    </w:p>
    <w:p w:rsidR="007E74FE" w:rsidRPr="00AF49A3" w:rsidRDefault="000B477C">
      <w:pPr>
        <w:tabs>
          <w:tab w:val="left" w:pos="851"/>
        </w:tabs>
        <w:ind w:right="424"/>
        <w:rPr>
          <w:rFonts w:ascii="Gill Sans MT" w:hAnsi="Gill Sans MT"/>
          <w:sz w:val="24"/>
          <w:szCs w:val="24"/>
        </w:rPr>
      </w:pPr>
      <w:r w:rsidRPr="00AF49A3">
        <w:rPr>
          <w:rFonts w:ascii="Gill Sans MT" w:hAnsi="Gill Sans MT"/>
          <w:sz w:val="24"/>
          <w:szCs w:val="24"/>
        </w:rPr>
        <w:t>There are no long-term population density index survey sites in the South West Region, with the 12 current survey routes only established in 1991-92.  Density estimates for the period 2002 to 20</w:t>
      </w:r>
      <w:r w:rsidR="00B237A3">
        <w:rPr>
          <w:rFonts w:ascii="Gill Sans MT" w:hAnsi="Gill Sans MT"/>
          <w:sz w:val="24"/>
          <w:szCs w:val="24"/>
        </w:rPr>
        <w:t>13</w:t>
      </w:r>
      <w:r w:rsidRPr="00AF49A3">
        <w:rPr>
          <w:rFonts w:ascii="Gill Sans MT" w:hAnsi="Gill Sans MT"/>
          <w:sz w:val="24"/>
          <w:szCs w:val="24"/>
        </w:rPr>
        <w:t xml:space="preserve"> (using strip transect estimation) range from </w:t>
      </w:r>
      <w:r w:rsidR="00B237A3">
        <w:rPr>
          <w:rFonts w:ascii="Gill Sans MT" w:hAnsi="Gill Sans MT"/>
          <w:sz w:val="24"/>
          <w:szCs w:val="24"/>
        </w:rPr>
        <w:t>13.3</w:t>
      </w:r>
      <w:r w:rsidRPr="00AF49A3">
        <w:rPr>
          <w:rFonts w:ascii="Gill Sans MT" w:hAnsi="Gill Sans MT"/>
          <w:sz w:val="24"/>
          <w:szCs w:val="24"/>
        </w:rPr>
        <w:t xml:space="preserve"> to </w:t>
      </w:r>
      <w:r w:rsidR="00B237A3">
        <w:rPr>
          <w:rFonts w:ascii="Gill Sans MT" w:hAnsi="Gill Sans MT"/>
          <w:sz w:val="24"/>
          <w:szCs w:val="24"/>
        </w:rPr>
        <w:t>8</w:t>
      </w:r>
      <w:r w:rsidRPr="00AF49A3">
        <w:rPr>
          <w:rFonts w:ascii="Gill Sans MT" w:hAnsi="Gill Sans MT"/>
          <w:sz w:val="24"/>
          <w:szCs w:val="24"/>
        </w:rPr>
        <w:t>2</w:t>
      </w:r>
      <w:r w:rsidR="00B237A3">
        <w:rPr>
          <w:rFonts w:ascii="Gill Sans MT" w:hAnsi="Gill Sans MT"/>
          <w:sz w:val="24"/>
          <w:szCs w:val="24"/>
        </w:rPr>
        <w:t>.2</w:t>
      </w:r>
      <w:r w:rsidRPr="00AF49A3">
        <w:rPr>
          <w:rFonts w:ascii="Gill Sans MT" w:hAnsi="Gill Sans MT"/>
          <w:sz w:val="24"/>
          <w:szCs w:val="24"/>
        </w:rPr>
        <w:t xml:space="preserve"> (average 4</w:t>
      </w:r>
      <w:r w:rsidR="00B237A3">
        <w:rPr>
          <w:rFonts w:ascii="Gill Sans MT" w:hAnsi="Gill Sans MT"/>
          <w:sz w:val="24"/>
          <w:szCs w:val="24"/>
        </w:rPr>
        <w:t>1</w:t>
      </w:r>
      <w:r w:rsidRPr="00AF49A3">
        <w:rPr>
          <w:rFonts w:ascii="Gill Sans MT" w:hAnsi="Gill Sans MT"/>
          <w:sz w:val="24"/>
          <w:szCs w:val="24"/>
        </w:rPr>
        <w:t>.8) possums per km</w:t>
      </w:r>
      <w:r w:rsidRPr="00AF49A3">
        <w:rPr>
          <w:rFonts w:ascii="Gill Sans MT" w:hAnsi="Gill Sans MT"/>
          <w:sz w:val="24"/>
          <w:szCs w:val="24"/>
          <w:vertAlign w:val="superscript"/>
        </w:rPr>
        <w:t>2</w:t>
      </w:r>
      <w:r w:rsidRPr="00AF49A3">
        <w:rPr>
          <w:rFonts w:ascii="Gill Sans MT" w:hAnsi="Gill Sans MT"/>
          <w:sz w:val="24"/>
          <w:szCs w:val="24"/>
        </w:rPr>
        <w:t>.</w:t>
      </w:r>
    </w:p>
    <w:p w:rsidR="00AE78B2" w:rsidRPr="00AF49A3" w:rsidRDefault="000B477C">
      <w:pPr>
        <w:tabs>
          <w:tab w:val="left" w:pos="851"/>
        </w:tabs>
        <w:ind w:right="424"/>
        <w:rPr>
          <w:rFonts w:ascii="Gill Sans MT" w:hAnsi="Gill Sans MT"/>
          <w:sz w:val="24"/>
          <w:szCs w:val="24"/>
        </w:rPr>
      </w:pPr>
      <w:r w:rsidRPr="00AF49A3">
        <w:rPr>
          <w:rFonts w:ascii="Gill Sans MT" w:hAnsi="Gill Sans MT"/>
          <w:sz w:val="24"/>
          <w:szCs w:val="24"/>
        </w:rPr>
        <w:t>No commercial harvesting has been undertaken in the South West Region of Tasmania, and future commercial take is considered unlikely due to the majority of the region consisting of inaccessible terrain, mostly reserved for conservation purposes</w:t>
      </w:r>
      <w:r w:rsidR="00AE78B2" w:rsidRPr="00AF49A3">
        <w:rPr>
          <w:rFonts w:ascii="Gill Sans MT" w:hAnsi="Gill Sans MT"/>
          <w:sz w:val="24"/>
          <w:szCs w:val="24"/>
        </w:rPr>
        <w:t>.</w:t>
      </w:r>
    </w:p>
    <w:p w:rsidR="007E74FE" w:rsidRPr="00AF49A3" w:rsidRDefault="000B477C">
      <w:pPr>
        <w:tabs>
          <w:tab w:val="left" w:pos="851"/>
        </w:tabs>
        <w:ind w:right="424"/>
        <w:rPr>
          <w:rFonts w:ascii="Gill Sans MT" w:hAnsi="Gill Sans MT"/>
          <w:sz w:val="24"/>
          <w:szCs w:val="24"/>
        </w:rPr>
      </w:pPr>
      <w:r w:rsidRPr="00AF49A3">
        <w:rPr>
          <w:rFonts w:ascii="Gill Sans MT" w:hAnsi="Gill Sans MT"/>
          <w:sz w:val="24"/>
          <w:szCs w:val="24"/>
        </w:rPr>
        <w:t xml:space="preserve">Since 1997, non-commercial crop protection take has been estimated at less than 1,000 possums per year, with between 100 and 400 possums taken in 1997, 1999, 2004 and 2005.  </w:t>
      </w:r>
      <w:r w:rsidR="00467B9B" w:rsidRPr="00467B9B">
        <w:rPr>
          <w:rFonts w:ascii="Gill Sans MT" w:hAnsi="Gill Sans MT"/>
          <w:sz w:val="24"/>
          <w:szCs w:val="24"/>
        </w:rPr>
        <w:t xml:space="preserve">Since 2006 </w:t>
      </w:r>
      <w:r w:rsidR="00467B9B">
        <w:rPr>
          <w:rFonts w:ascii="Gill Sans MT" w:hAnsi="Gill Sans MT"/>
          <w:sz w:val="24"/>
          <w:szCs w:val="24"/>
        </w:rPr>
        <w:t xml:space="preserve">there have effectively been no </w:t>
      </w:r>
      <w:r w:rsidRPr="00467B9B">
        <w:rPr>
          <w:rFonts w:ascii="Gill Sans MT" w:hAnsi="Gill Sans MT"/>
          <w:sz w:val="24"/>
          <w:szCs w:val="24"/>
        </w:rPr>
        <w:t>crop protection permits</w:t>
      </w:r>
      <w:r w:rsidR="00467B9B">
        <w:rPr>
          <w:rFonts w:ascii="Gill Sans MT" w:hAnsi="Gill Sans MT"/>
          <w:sz w:val="24"/>
          <w:szCs w:val="24"/>
        </w:rPr>
        <w:t xml:space="preserve"> to take brushtail possums </w:t>
      </w:r>
      <w:r w:rsidRPr="00467B9B">
        <w:rPr>
          <w:rFonts w:ascii="Gill Sans MT" w:hAnsi="Gill Sans MT"/>
          <w:sz w:val="24"/>
          <w:szCs w:val="24"/>
        </w:rPr>
        <w:t>issued</w:t>
      </w:r>
      <w:r w:rsidR="00467B9B" w:rsidRPr="00467B9B">
        <w:rPr>
          <w:rFonts w:ascii="Gill Sans MT" w:hAnsi="Gill Sans MT"/>
          <w:sz w:val="24"/>
          <w:szCs w:val="24"/>
        </w:rPr>
        <w:t xml:space="preserve"> in the South West Region</w:t>
      </w:r>
      <w:r w:rsidR="00467B9B">
        <w:rPr>
          <w:rFonts w:ascii="Gill Sans MT" w:hAnsi="Gill Sans MT"/>
          <w:sz w:val="24"/>
          <w:szCs w:val="24"/>
        </w:rPr>
        <w:t>, with the exception of one permit in</w:t>
      </w:r>
      <w:r w:rsidR="00467B9B" w:rsidRPr="00467B9B">
        <w:rPr>
          <w:rFonts w:ascii="Gill Sans MT" w:hAnsi="Gill Sans MT"/>
          <w:sz w:val="24"/>
          <w:szCs w:val="24"/>
        </w:rPr>
        <w:t xml:space="preserve"> 2013-14</w:t>
      </w:r>
      <w:r w:rsidR="00467B9B">
        <w:rPr>
          <w:rFonts w:ascii="Gill Sans MT" w:hAnsi="Gill Sans MT"/>
          <w:sz w:val="24"/>
          <w:szCs w:val="24"/>
        </w:rPr>
        <w:t>, which took only two individuals</w:t>
      </w:r>
      <w:r w:rsidRPr="00AF49A3">
        <w:rPr>
          <w:rFonts w:ascii="Gill Sans MT" w:hAnsi="Gill Sans MT"/>
          <w:sz w:val="24"/>
          <w:szCs w:val="24"/>
        </w:rPr>
        <w:t>.</w:t>
      </w:r>
      <w:r w:rsidR="00B237A3">
        <w:rPr>
          <w:rFonts w:ascii="Gill Sans MT" w:hAnsi="Gill Sans MT"/>
          <w:sz w:val="24"/>
          <w:szCs w:val="24"/>
        </w:rPr>
        <w:t xml:space="preserve"> </w:t>
      </w:r>
    </w:p>
    <w:p w:rsidR="007E74FE" w:rsidRPr="00AF49A3" w:rsidRDefault="007E74FE">
      <w:pPr>
        <w:tabs>
          <w:tab w:val="left" w:pos="851"/>
        </w:tabs>
        <w:spacing w:after="0"/>
        <w:ind w:right="424"/>
        <w:rPr>
          <w:rFonts w:ascii="Gill Sans MT" w:hAnsi="Gill Sans MT"/>
          <w:sz w:val="24"/>
          <w:szCs w:val="24"/>
        </w:rPr>
      </w:pPr>
    </w:p>
    <w:p w:rsidR="00371510" w:rsidRPr="00AF49A3" w:rsidRDefault="00B237A3" w:rsidP="00B237A3">
      <w:pPr>
        <w:tabs>
          <w:tab w:val="left" w:pos="4784"/>
        </w:tabs>
        <w:spacing w:after="0"/>
        <w:ind w:right="424"/>
        <w:rPr>
          <w:rFonts w:ascii="Garamond" w:hAnsi="Garamond"/>
          <w:sz w:val="24"/>
          <w:szCs w:val="24"/>
        </w:rPr>
      </w:pPr>
      <w:r>
        <w:rPr>
          <w:rFonts w:ascii="Garamond" w:hAnsi="Garamond"/>
          <w:sz w:val="24"/>
          <w:szCs w:val="24"/>
        </w:rPr>
        <w:tab/>
      </w:r>
    </w:p>
    <w:p w:rsidR="00B237A3" w:rsidRPr="00AF49A3" w:rsidRDefault="00B237A3" w:rsidP="00B237A3">
      <w:pPr>
        <w:tabs>
          <w:tab w:val="left" w:pos="851"/>
        </w:tabs>
        <w:ind w:right="424"/>
      </w:pPr>
    </w:p>
    <w:p w:rsidR="00A9620A" w:rsidRPr="00AF49A3" w:rsidRDefault="00A9620A" w:rsidP="00A9620A">
      <w:pPr>
        <w:pStyle w:val="Heading1"/>
        <w:numPr>
          <w:ilvl w:val="0"/>
          <w:numId w:val="0"/>
        </w:numPr>
        <w:tabs>
          <w:tab w:val="left" w:pos="851"/>
        </w:tabs>
        <w:ind w:right="424"/>
        <w:rPr>
          <w:rFonts w:ascii="Arial" w:hAnsi="Arial" w:cs="Arial"/>
          <w:szCs w:val="28"/>
        </w:rPr>
      </w:pPr>
    </w:p>
    <w:p w:rsidR="007E74FE" w:rsidRPr="00AF49A3" w:rsidRDefault="000B477C" w:rsidP="00F54B5A">
      <w:pPr>
        <w:pStyle w:val="Heading1"/>
        <w:rPr>
          <w:rFonts w:ascii="Gill Sans MT" w:hAnsi="Gill Sans MT" w:cs="Arial"/>
        </w:rPr>
      </w:pPr>
      <w:r w:rsidRPr="00AF49A3">
        <w:rPr>
          <w:sz w:val="24"/>
          <w:szCs w:val="24"/>
        </w:rPr>
        <w:br w:type="page"/>
      </w:r>
      <w:bookmarkStart w:id="24" w:name="_Toc265159845"/>
      <w:r w:rsidR="00352CEE" w:rsidRPr="00AF49A3">
        <w:rPr>
          <w:rFonts w:ascii="Gill Sans MT" w:hAnsi="Gill Sans MT" w:cs="Arial"/>
        </w:rPr>
        <w:t>Aim and o</w:t>
      </w:r>
      <w:r w:rsidRPr="00AF49A3">
        <w:rPr>
          <w:rFonts w:ascii="Gill Sans MT" w:hAnsi="Gill Sans MT" w:cs="Arial"/>
        </w:rPr>
        <w:t>bjectives of the Management PLAN</w:t>
      </w:r>
      <w:bookmarkEnd w:id="24"/>
    </w:p>
    <w:p w:rsidR="007E74FE" w:rsidRPr="00AF49A3" w:rsidRDefault="007E74FE">
      <w:pPr>
        <w:pStyle w:val="Text"/>
        <w:tabs>
          <w:tab w:val="left" w:pos="851"/>
        </w:tabs>
        <w:ind w:right="424"/>
      </w:pPr>
    </w:p>
    <w:p w:rsidR="00352CEE" w:rsidRPr="00AF49A3" w:rsidRDefault="00352CEE" w:rsidP="00352CEE">
      <w:pPr>
        <w:pStyle w:val="Text"/>
        <w:rPr>
          <w:rFonts w:ascii="Gill Sans MT" w:hAnsi="Gill Sans MT"/>
        </w:rPr>
      </w:pPr>
      <w:r w:rsidRPr="00AF49A3">
        <w:rPr>
          <w:rFonts w:ascii="Gill Sans MT" w:hAnsi="Gill Sans MT"/>
        </w:rPr>
        <w:t>The aim of the management plan is:</w:t>
      </w:r>
    </w:p>
    <w:p w:rsidR="00352CEE" w:rsidRPr="00AF49A3" w:rsidRDefault="00352CEE" w:rsidP="00EE41FF">
      <w:pPr>
        <w:pStyle w:val="Text"/>
        <w:numPr>
          <w:ilvl w:val="0"/>
          <w:numId w:val="20"/>
        </w:numPr>
        <w:ind w:left="426" w:right="424" w:hanging="426"/>
        <w:rPr>
          <w:rFonts w:ascii="Gill Sans MT" w:hAnsi="Gill Sans MT"/>
          <w:b/>
        </w:rPr>
      </w:pPr>
      <w:r w:rsidRPr="00AF49A3">
        <w:rPr>
          <w:rFonts w:ascii="Gill Sans MT" w:hAnsi="Gill Sans MT"/>
          <w:b/>
        </w:rPr>
        <w:t>To manage brushtail possum populations on a regional basis to ensure their conservation across their existing geographical range.</w:t>
      </w:r>
    </w:p>
    <w:p w:rsidR="00352CEE" w:rsidRPr="00AF49A3" w:rsidRDefault="00352CEE" w:rsidP="00BD0CE1">
      <w:pPr>
        <w:pStyle w:val="Text"/>
        <w:ind w:left="426"/>
        <w:rPr>
          <w:rFonts w:ascii="Gill Sans MT" w:hAnsi="Gill Sans MT"/>
          <w:b/>
        </w:rPr>
      </w:pPr>
    </w:p>
    <w:p w:rsidR="007E74FE" w:rsidRPr="00AF49A3" w:rsidRDefault="000B477C">
      <w:pPr>
        <w:pStyle w:val="Text"/>
        <w:tabs>
          <w:tab w:val="left" w:pos="851"/>
        </w:tabs>
        <w:spacing w:after="240"/>
        <w:ind w:right="424"/>
        <w:rPr>
          <w:rFonts w:ascii="Gill Sans MT" w:hAnsi="Gill Sans MT"/>
        </w:rPr>
      </w:pPr>
      <w:r w:rsidRPr="00AF49A3">
        <w:rPr>
          <w:rFonts w:ascii="Gill Sans MT" w:hAnsi="Gill Sans MT"/>
        </w:rPr>
        <w:t>The objectives of this management plan for brushtail possums in Tasmania are as follows:</w:t>
      </w:r>
    </w:p>
    <w:p w:rsidR="005428D5" w:rsidRPr="00AF49A3" w:rsidRDefault="005428D5" w:rsidP="005428D5">
      <w:pPr>
        <w:pStyle w:val="Text"/>
        <w:numPr>
          <w:ilvl w:val="0"/>
          <w:numId w:val="21"/>
        </w:numPr>
        <w:tabs>
          <w:tab w:val="left" w:pos="426"/>
        </w:tabs>
        <w:spacing w:after="240"/>
        <w:ind w:left="425" w:right="425" w:hanging="425"/>
        <w:rPr>
          <w:rFonts w:ascii="Gill Sans MT" w:hAnsi="Gill Sans MT"/>
          <w:b/>
        </w:rPr>
      </w:pPr>
      <w:r w:rsidRPr="00AF49A3">
        <w:rPr>
          <w:rFonts w:ascii="Gill Sans MT" w:hAnsi="Gill Sans MT"/>
          <w:b/>
        </w:rPr>
        <w:t xml:space="preserve">To manage brushtail possums for a sustainable commercial harvest in </w:t>
      </w:r>
      <w:r w:rsidR="00F94693">
        <w:rPr>
          <w:rFonts w:ascii="Gill Sans MT" w:hAnsi="Gill Sans MT"/>
          <w:b/>
        </w:rPr>
        <w:t>those</w:t>
      </w:r>
      <w:r w:rsidR="00F94693" w:rsidRPr="00AF49A3">
        <w:rPr>
          <w:rFonts w:ascii="Gill Sans MT" w:hAnsi="Gill Sans MT"/>
          <w:b/>
        </w:rPr>
        <w:t xml:space="preserve"> </w:t>
      </w:r>
      <w:r w:rsidRPr="00AF49A3">
        <w:rPr>
          <w:rFonts w:ascii="Gill Sans MT" w:hAnsi="Gill Sans MT"/>
          <w:b/>
        </w:rPr>
        <w:t>management regions</w:t>
      </w:r>
      <w:r w:rsidR="002B345D">
        <w:rPr>
          <w:rFonts w:ascii="Gill Sans MT" w:hAnsi="Gill Sans MT"/>
          <w:b/>
        </w:rPr>
        <w:t xml:space="preserve"> where harvest</w:t>
      </w:r>
      <w:r w:rsidR="00F94693">
        <w:rPr>
          <w:rFonts w:ascii="Gill Sans MT" w:hAnsi="Gill Sans MT"/>
          <w:b/>
        </w:rPr>
        <w:t>ing</w:t>
      </w:r>
      <w:r w:rsidR="002B345D">
        <w:rPr>
          <w:rFonts w:ascii="Gill Sans MT" w:hAnsi="Gill Sans MT"/>
          <w:b/>
        </w:rPr>
        <w:t xml:space="preserve"> occurs</w:t>
      </w:r>
      <w:r w:rsidRPr="00AF49A3">
        <w:rPr>
          <w:rFonts w:ascii="Gill Sans MT" w:hAnsi="Gill Sans MT"/>
          <w:b/>
        </w:rPr>
        <w:t>, while ensuring the regional conservation of brushtail possum populations across Tasmania.</w:t>
      </w:r>
    </w:p>
    <w:p w:rsidR="007E74FE" w:rsidRPr="00AF49A3" w:rsidRDefault="000B477C" w:rsidP="004D7486">
      <w:pPr>
        <w:pStyle w:val="Text"/>
        <w:numPr>
          <w:ilvl w:val="0"/>
          <w:numId w:val="21"/>
        </w:numPr>
        <w:tabs>
          <w:tab w:val="left" w:pos="426"/>
        </w:tabs>
        <w:spacing w:after="240"/>
        <w:ind w:left="426" w:right="425" w:hanging="426"/>
        <w:rPr>
          <w:rFonts w:ascii="Gill Sans MT" w:hAnsi="Gill Sans MT"/>
          <w:b/>
        </w:rPr>
      </w:pPr>
      <w:r w:rsidRPr="00AF49A3">
        <w:rPr>
          <w:rFonts w:ascii="Gill Sans MT" w:hAnsi="Gill Sans MT"/>
          <w:b/>
        </w:rPr>
        <w:t>To ensure the development and application of best practice animal welfare standards in the management of brushtail possums;</w:t>
      </w:r>
    </w:p>
    <w:p w:rsidR="00352CEE" w:rsidRPr="00AF49A3" w:rsidRDefault="00352CEE" w:rsidP="004D7486">
      <w:pPr>
        <w:pStyle w:val="Text"/>
        <w:numPr>
          <w:ilvl w:val="0"/>
          <w:numId w:val="21"/>
        </w:numPr>
        <w:tabs>
          <w:tab w:val="left" w:pos="426"/>
        </w:tabs>
        <w:spacing w:after="240"/>
        <w:ind w:left="426" w:right="424" w:hanging="426"/>
        <w:rPr>
          <w:rFonts w:ascii="Gill Sans MT" w:hAnsi="Gill Sans MT"/>
          <w:b/>
        </w:rPr>
      </w:pPr>
      <w:r w:rsidRPr="00AF49A3">
        <w:rPr>
          <w:rFonts w:ascii="Gill Sans MT" w:hAnsi="Gill Sans MT"/>
          <w:b/>
        </w:rPr>
        <w:t>To ensure that the impact of brushtail possums taken non-commercially are adequately taken into account in the management of the commercial harvest;</w:t>
      </w:r>
      <w:r w:rsidR="00CB7FA3">
        <w:rPr>
          <w:rFonts w:ascii="Gill Sans MT" w:hAnsi="Gill Sans MT"/>
          <w:b/>
        </w:rPr>
        <w:t xml:space="preserve"> </w:t>
      </w:r>
    </w:p>
    <w:p w:rsidR="00352CEE" w:rsidRPr="00AF49A3" w:rsidRDefault="00352CEE" w:rsidP="004D7486">
      <w:pPr>
        <w:pStyle w:val="Text"/>
        <w:numPr>
          <w:ilvl w:val="0"/>
          <w:numId w:val="21"/>
        </w:numPr>
        <w:tabs>
          <w:tab w:val="left" w:pos="426"/>
        </w:tabs>
        <w:spacing w:after="240"/>
        <w:ind w:left="426" w:right="424" w:hanging="426"/>
        <w:rPr>
          <w:rFonts w:ascii="Gill Sans MT" w:hAnsi="Gill Sans MT"/>
          <w:b/>
        </w:rPr>
      </w:pPr>
      <w:r w:rsidRPr="00AF49A3">
        <w:rPr>
          <w:rFonts w:ascii="Gill Sans MT" w:hAnsi="Gill Sans MT"/>
          <w:b/>
        </w:rPr>
        <w:t>To ensure that brushtail possum habitat is adequately represented in reserves;</w:t>
      </w:r>
    </w:p>
    <w:p w:rsidR="00352CEE" w:rsidRPr="00AF49A3" w:rsidRDefault="00352CEE" w:rsidP="004D7486">
      <w:pPr>
        <w:pStyle w:val="Text"/>
        <w:numPr>
          <w:ilvl w:val="0"/>
          <w:numId w:val="21"/>
        </w:numPr>
        <w:tabs>
          <w:tab w:val="left" w:pos="426"/>
        </w:tabs>
        <w:spacing w:after="240"/>
        <w:ind w:left="426" w:right="424" w:hanging="426"/>
        <w:rPr>
          <w:rFonts w:ascii="Gill Sans MT" w:hAnsi="Gill Sans MT"/>
        </w:rPr>
      </w:pPr>
      <w:r w:rsidRPr="00AF49A3">
        <w:rPr>
          <w:rFonts w:ascii="Gill Sans MT" w:hAnsi="Gill Sans MT"/>
          <w:b/>
        </w:rPr>
        <w:t xml:space="preserve">To promote effective communication of the brushtail possum conservation and management program throughout the community; </w:t>
      </w:r>
      <w:r w:rsidRPr="00AF49A3">
        <w:rPr>
          <w:rFonts w:ascii="Gill Sans MT" w:hAnsi="Gill Sans MT"/>
        </w:rPr>
        <w:t>and</w:t>
      </w:r>
    </w:p>
    <w:p w:rsidR="007E74FE" w:rsidRPr="00AF49A3" w:rsidRDefault="000B477C" w:rsidP="004D7486">
      <w:pPr>
        <w:pStyle w:val="Text"/>
        <w:numPr>
          <w:ilvl w:val="0"/>
          <w:numId w:val="21"/>
        </w:numPr>
        <w:tabs>
          <w:tab w:val="left" w:pos="426"/>
        </w:tabs>
        <w:spacing w:after="240"/>
        <w:ind w:left="426" w:right="424" w:hanging="426"/>
        <w:rPr>
          <w:rFonts w:ascii="Gill Sans MT" w:hAnsi="Gill Sans MT"/>
          <w:b/>
        </w:rPr>
      </w:pPr>
      <w:r w:rsidRPr="00AF49A3">
        <w:rPr>
          <w:rFonts w:ascii="Gill Sans MT" w:hAnsi="Gill Sans MT"/>
          <w:b/>
        </w:rPr>
        <w:t>To ensure that the requirements of this management p</w:t>
      </w:r>
      <w:r w:rsidR="004627A9" w:rsidRPr="00AF49A3">
        <w:rPr>
          <w:rFonts w:ascii="Gill Sans MT" w:hAnsi="Gill Sans MT"/>
          <w:b/>
        </w:rPr>
        <w:t>lan</w:t>
      </w:r>
      <w:r w:rsidRPr="00AF49A3">
        <w:rPr>
          <w:rFonts w:ascii="Gill Sans MT" w:hAnsi="Gill Sans MT"/>
          <w:b/>
        </w:rPr>
        <w:t xml:space="preserve"> are complied with</w:t>
      </w:r>
      <w:r w:rsidR="00352CEE" w:rsidRPr="00AF49A3">
        <w:rPr>
          <w:rFonts w:ascii="Gill Sans MT" w:hAnsi="Gill Sans MT"/>
          <w:b/>
        </w:rPr>
        <w:t>.</w:t>
      </w:r>
    </w:p>
    <w:p w:rsidR="007E74FE" w:rsidRPr="00AF49A3" w:rsidRDefault="000B477C">
      <w:pPr>
        <w:pStyle w:val="Heading1"/>
        <w:tabs>
          <w:tab w:val="left" w:pos="851"/>
        </w:tabs>
        <w:ind w:right="424"/>
        <w:rPr>
          <w:rFonts w:ascii="Gill Sans MT" w:hAnsi="Gill Sans MT"/>
        </w:rPr>
      </w:pPr>
      <w:bookmarkStart w:id="25" w:name="_Toc52163493"/>
      <w:r w:rsidRPr="00AF49A3">
        <w:br w:type="page"/>
      </w:r>
      <w:bookmarkStart w:id="26" w:name="_Toc265159846"/>
      <w:r w:rsidRPr="00AF49A3">
        <w:rPr>
          <w:rFonts w:ascii="Gill Sans MT" w:hAnsi="Gill Sans MT"/>
        </w:rPr>
        <w:t xml:space="preserve">Legislative </w:t>
      </w:r>
      <w:bookmarkEnd w:id="25"/>
      <w:r w:rsidR="0012486A" w:rsidRPr="00AF49A3">
        <w:rPr>
          <w:rFonts w:ascii="Gill Sans MT" w:hAnsi="Gill Sans MT"/>
        </w:rPr>
        <w:t>Framework</w:t>
      </w:r>
      <w:bookmarkEnd w:id="26"/>
    </w:p>
    <w:p w:rsidR="007E74FE" w:rsidRPr="00AF49A3" w:rsidRDefault="007E74FE">
      <w:pPr>
        <w:pStyle w:val="Text"/>
        <w:tabs>
          <w:tab w:val="left" w:pos="851"/>
        </w:tabs>
        <w:ind w:right="424"/>
      </w:pPr>
    </w:p>
    <w:p w:rsidR="005A75C5" w:rsidRPr="00AF49A3" w:rsidRDefault="005A75C5" w:rsidP="005A75C5">
      <w:pPr>
        <w:pStyle w:val="Heading2"/>
        <w:rPr>
          <w:rFonts w:ascii="Gill Sans MT" w:hAnsi="Gill Sans MT"/>
          <w:sz w:val="26"/>
          <w:szCs w:val="26"/>
        </w:rPr>
      </w:pPr>
      <w:bookmarkStart w:id="27" w:name="_Toc265159847"/>
      <w:r w:rsidRPr="00AF49A3">
        <w:rPr>
          <w:rFonts w:ascii="Gill Sans MT" w:hAnsi="Gill Sans MT"/>
          <w:sz w:val="26"/>
          <w:szCs w:val="26"/>
        </w:rPr>
        <w:t>Tasmania</w:t>
      </w:r>
      <w:bookmarkEnd w:id="27"/>
    </w:p>
    <w:p w:rsidR="007E74FE" w:rsidRPr="00AF49A3" w:rsidRDefault="00C609BA" w:rsidP="00BD0CE1">
      <w:pPr>
        <w:pStyle w:val="Text"/>
        <w:tabs>
          <w:tab w:val="left" w:pos="851"/>
        </w:tabs>
        <w:spacing w:before="240"/>
        <w:ind w:right="425"/>
        <w:rPr>
          <w:rFonts w:ascii="Gill Sans MT" w:hAnsi="Gill Sans MT"/>
        </w:rPr>
      </w:pPr>
      <w:r w:rsidRPr="00AF49A3">
        <w:rPr>
          <w:rFonts w:ascii="Gill Sans MT" w:hAnsi="Gill Sans MT"/>
        </w:rPr>
        <w:t>Management of brushtail possums</w:t>
      </w:r>
      <w:r w:rsidR="000B477C" w:rsidRPr="00AF49A3">
        <w:rPr>
          <w:rFonts w:ascii="Gill Sans MT" w:hAnsi="Gill Sans MT"/>
        </w:rPr>
        <w:t xml:space="preserve"> in Tasmania is administered by the WMB under the </w:t>
      </w:r>
      <w:r w:rsidR="000B477C" w:rsidRPr="00AF49A3">
        <w:rPr>
          <w:rFonts w:ascii="Gill Sans MT" w:hAnsi="Gill Sans MT"/>
          <w:i/>
        </w:rPr>
        <w:t>Nature Conservation Act 2002</w:t>
      </w:r>
      <w:r w:rsidR="000B477C" w:rsidRPr="00AF49A3">
        <w:rPr>
          <w:rFonts w:ascii="Gill Sans MT" w:hAnsi="Gill Sans MT"/>
        </w:rPr>
        <w:t xml:space="preserve"> and the </w:t>
      </w:r>
      <w:r w:rsidR="000B477C" w:rsidRPr="00AF49A3">
        <w:rPr>
          <w:rFonts w:ascii="Gill Sans MT" w:hAnsi="Gill Sans MT"/>
          <w:i/>
        </w:rPr>
        <w:t>Wildlife</w:t>
      </w:r>
      <w:r w:rsidR="00C52C86">
        <w:rPr>
          <w:rFonts w:ascii="Gill Sans MT" w:hAnsi="Gill Sans MT"/>
          <w:i/>
        </w:rPr>
        <w:t xml:space="preserve"> (General)</w:t>
      </w:r>
      <w:r w:rsidR="000B477C" w:rsidRPr="00AF49A3">
        <w:rPr>
          <w:rFonts w:ascii="Gill Sans MT" w:hAnsi="Gill Sans MT"/>
          <w:i/>
        </w:rPr>
        <w:t xml:space="preserve"> Regulations </w:t>
      </w:r>
      <w:r w:rsidR="00C52C86">
        <w:rPr>
          <w:rFonts w:ascii="Gill Sans MT" w:hAnsi="Gill Sans MT"/>
          <w:i/>
        </w:rPr>
        <w:t>2010</w:t>
      </w:r>
      <w:r w:rsidR="000B477C" w:rsidRPr="00AF49A3">
        <w:rPr>
          <w:rFonts w:ascii="Gill Sans MT" w:hAnsi="Gill Sans MT"/>
        </w:rPr>
        <w:t xml:space="preserve">.  </w:t>
      </w:r>
      <w:r w:rsidR="000B477C" w:rsidRPr="00FA3414">
        <w:rPr>
          <w:rFonts w:ascii="Gill Sans MT" w:hAnsi="Gill Sans MT"/>
        </w:rPr>
        <w:t xml:space="preserve">Under Schedule 4 of the </w:t>
      </w:r>
      <w:r w:rsidR="000B477C" w:rsidRPr="00FA3414">
        <w:rPr>
          <w:rFonts w:ascii="Gill Sans MT" w:hAnsi="Gill Sans MT"/>
          <w:i/>
        </w:rPr>
        <w:t xml:space="preserve">Wildlife </w:t>
      </w:r>
      <w:r w:rsidR="00C52C86">
        <w:rPr>
          <w:rFonts w:ascii="Gill Sans MT" w:hAnsi="Gill Sans MT"/>
          <w:i/>
        </w:rPr>
        <w:t xml:space="preserve">(General) </w:t>
      </w:r>
      <w:r w:rsidR="000B477C" w:rsidRPr="00FA3414">
        <w:rPr>
          <w:rFonts w:ascii="Gill Sans MT" w:hAnsi="Gill Sans MT"/>
          <w:i/>
        </w:rPr>
        <w:t xml:space="preserve">Regulations </w:t>
      </w:r>
      <w:r w:rsidR="00C52C86">
        <w:rPr>
          <w:rFonts w:ascii="Gill Sans MT" w:hAnsi="Gill Sans MT"/>
          <w:i/>
        </w:rPr>
        <w:t>2010</w:t>
      </w:r>
      <w:r w:rsidR="00C52C86" w:rsidRPr="00FA3414">
        <w:rPr>
          <w:rFonts w:ascii="Gill Sans MT" w:hAnsi="Gill Sans MT"/>
        </w:rPr>
        <w:t xml:space="preserve"> </w:t>
      </w:r>
      <w:r w:rsidR="000B477C" w:rsidRPr="00FA3414">
        <w:rPr>
          <w:rFonts w:ascii="Gill Sans MT" w:hAnsi="Gill Sans MT"/>
        </w:rPr>
        <w:t xml:space="preserve">brushtail possum are </w:t>
      </w:r>
      <w:r w:rsidR="00C52C86">
        <w:rPr>
          <w:rFonts w:ascii="Gill Sans MT" w:hAnsi="Gill Sans MT"/>
        </w:rPr>
        <w:t>prescribed</w:t>
      </w:r>
      <w:r w:rsidR="00C52C86" w:rsidRPr="00FA3414">
        <w:rPr>
          <w:rFonts w:ascii="Gill Sans MT" w:hAnsi="Gill Sans MT"/>
        </w:rPr>
        <w:t xml:space="preserve"> </w:t>
      </w:r>
      <w:r w:rsidR="000B477C" w:rsidRPr="00FA3414">
        <w:rPr>
          <w:rFonts w:ascii="Gill Sans MT" w:hAnsi="Gill Sans MT"/>
        </w:rPr>
        <w:t>as partly protected wildlife throughout Tasmania, including offshore islands.  Currently, brushtail possums may be taken under the authority of a permit on properties where they are causing crop damage, o</w:t>
      </w:r>
      <w:r w:rsidR="00CB7FA3" w:rsidRPr="00FA3414">
        <w:rPr>
          <w:rFonts w:ascii="Gill Sans MT" w:hAnsi="Gill Sans MT"/>
        </w:rPr>
        <w:t>r for other approved purposes</w:t>
      </w:r>
      <w:r w:rsidR="000B477C" w:rsidRPr="00FA3414">
        <w:rPr>
          <w:rFonts w:ascii="Gill Sans MT" w:hAnsi="Gill Sans MT"/>
        </w:rPr>
        <w:t>.</w:t>
      </w:r>
      <w:r w:rsidR="000B477C" w:rsidRPr="00AF49A3">
        <w:rPr>
          <w:rFonts w:ascii="Gill Sans MT" w:hAnsi="Gill Sans MT"/>
        </w:rPr>
        <w:t xml:space="preserve"> </w:t>
      </w:r>
    </w:p>
    <w:p w:rsidR="005A75C5" w:rsidRPr="00AF49A3" w:rsidRDefault="000B477C">
      <w:pPr>
        <w:pStyle w:val="Text"/>
        <w:tabs>
          <w:tab w:val="left" w:pos="851"/>
        </w:tabs>
        <w:ind w:right="424"/>
        <w:rPr>
          <w:rFonts w:ascii="Gill Sans MT" w:hAnsi="Gill Sans MT"/>
        </w:rPr>
      </w:pPr>
      <w:r w:rsidRPr="00262C18">
        <w:rPr>
          <w:rFonts w:ascii="Gill Sans MT" w:hAnsi="Gill Sans MT"/>
        </w:rPr>
        <w:t xml:space="preserve">Under </w:t>
      </w:r>
      <w:r w:rsidR="00036099" w:rsidRPr="00262C18">
        <w:rPr>
          <w:rFonts w:ascii="Gill Sans MT" w:hAnsi="Gill Sans MT"/>
        </w:rPr>
        <w:t>this</w:t>
      </w:r>
      <w:r w:rsidRPr="00262C18">
        <w:rPr>
          <w:rFonts w:ascii="Gill Sans MT" w:hAnsi="Gill Sans MT"/>
        </w:rPr>
        <w:t xml:space="preserve"> management plan commercial harvesting of possums will occur under the authority of permits issued under Regulation </w:t>
      </w:r>
      <w:r w:rsidR="00C52C86" w:rsidRPr="00262C18">
        <w:rPr>
          <w:rFonts w:ascii="Gill Sans MT" w:hAnsi="Gill Sans MT"/>
        </w:rPr>
        <w:t xml:space="preserve">26 </w:t>
      </w:r>
      <w:r w:rsidRPr="00262C18">
        <w:rPr>
          <w:rFonts w:ascii="Gill Sans MT" w:hAnsi="Gill Sans MT"/>
        </w:rPr>
        <w:t xml:space="preserve">of the </w:t>
      </w:r>
      <w:r w:rsidRPr="00262C18">
        <w:rPr>
          <w:rFonts w:ascii="Gill Sans MT" w:hAnsi="Gill Sans MT"/>
          <w:i/>
        </w:rPr>
        <w:t>Wildlife</w:t>
      </w:r>
      <w:r w:rsidR="00C52C86" w:rsidRPr="00262C18">
        <w:rPr>
          <w:rFonts w:ascii="Gill Sans MT" w:hAnsi="Gill Sans MT"/>
          <w:i/>
        </w:rPr>
        <w:t xml:space="preserve"> (General)</w:t>
      </w:r>
      <w:r w:rsidRPr="00262C18">
        <w:rPr>
          <w:rFonts w:ascii="Gill Sans MT" w:hAnsi="Gill Sans MT"/>
          <w:i/>
        </w:rPr>
        <w:t xml:space="preserve"> Regulations </w:t>
      </w:r>
      <w:r w:rsidR="00C52C86" w:rsidRPr="00262C18">
        <w:rPr>
          <w:rFonts w:ascii="Gill Sans MT" w:hAnsi="Gill Sans MT"/>
          <w:i/>
        </w:rPr>
        <w:t>2010</w:t>
      </w:r>
      <w:r w:rsidRPr="00AF49A3">
        <w:rPr>
          <w:rFonts w:ascii="Gill Sans MT" w:hAnsi="Gill Sans MT"/>
        </w:rPr>
        <w:t>.  In order for commercial harvesting of brushtail possum</w:t>
      </w:r>
      <w:r w:rsidR="001278A0" w:rsidRPr="00AF49A3">
        <w:rPr>
          <w:rFonts w:ascii="Gill Sans MT" w:hAnsi="Gill Sans MT"/>
        </w:rPr>
        <w:t>s</w:t>
      </w:r>
      <w:r w:rsidRPr="00AF49A3">
        <w:rPr>
          <w:rFonts w:ascii="Gill Sans MT" w:hAnsi="Gill Sans MT"/>
        </w:rPr>
        <w:t xml:space="preserve"> to be carried out the commercial operator must hold a Commercial Brushtail Possum Permit, which allows the harvesting of brushtail possums for commercial purposes including the sale of products.  Permits for the export of brushtail possum products</w:t>
      </w:r>
      <w:r w:rsidR="00374547" w:rsidRPr="00AF49A3">
        <w:rPr>
          <w:rFonts w:ascii="Gill Sans MT" w:hAnsi="Gill Sans MT"/>
        </w:rPr>
        <w:t xml:space="preserve"> from Tasmania</w:t>
      </w:r>
      <w:r w:rsidRPr="00AF49A3">
        <w:rPr>
          <w:rFonts w:ascii="Gill Sans MT" w:hAnsi="Gill Sans MT"/>
        </w:rPr>
        <w:t xml:space="preserve"> may be issued</w:t>
      </w:r>
      <w:r w:rsidR="00BF4595" w:rsidRPr="00AF49A3">
        <w:rPr>
          <w:rFonts w:ascii="Gill Sans MT" w:hAnsi="Gill Sans MT"/>
        </w:rPr>
        <w:t xml:space="preserve"> in accordance with Regulation </w:t>
      </w:r>
      <w:r w:rsidR="003C6EBC">
        <w:rPr>
          <w:rFonts w:ascii="Gill Sans MT" w:hAnsi="Gill Sans MT"/>
        </w:rPr>
        <w:t>23</w:t>
      </w:r>
      <w:r w:rsidR="003C6EBC" w:rsidRPr="00AF49A3">
        <w:rPr>
          <w:rFonts w:ascii="Gill Sans MT" w:hAnsi="Gill Sans MT"/>
        </w:rPr>
        <w:t xml:space="preserve"> </w:t>
      </w:r>
      <w:r w:rsidRPr="00AF49A3">
        <w:rPr>
          <w:rFonts w:ascii="Gill Sans MT" w:hAnsi="Gill Sans MT"/>
        </w:rPr>
        <w:t xml:space="preserve">of the </w:t>
      </w:r>
      <w:r w:rsidRPr="00AF49A3">
        <w:rPr>
          <w:rFonts w:ascii="Gill Sans MT" w:hAnsi="Gill Sans MT"/>
          <w:i/>
        </w:rPr>
        <w:t xml:space="preserve">Wildlife </w:t>
      </w:r>
      <w:r w:rsidR="003C6EBC">
        <w:rPr>
          <w:rFonts w:ascii="Gill Sans MT" w:hAnsi="Gill Sans MT"/>
          <w:i/>
        </w:rPr>
        <w:t xml:space="preserve">(General) </w:t>
      </w:r>
      <w:r w:rsidRPr="00AF49A3">
        <w:rPr>
          <w:rFonts w:ascii="Gill Sans MT" w:hAnsi="Gill Sans MT"/>
          <w:i/>
        </w:rPr>
        <w:t xml:space="preserve">Regulations </w:t>
      </w:r>
      <w:r w:rsidR="003C6EBC">
        <w:rPr>
          <w:rFonts w:ascii="Gill Sans MT" w:hAnsi="Gill Sans MT"/>
          <w:i/>
        </w:rPr>
        <w:t>2010</w:t>
      </w:r>
      <w:r w:rsidRPr="00AF49A3">
        <w:rPr>
          <w:rFonts w:ascii="Gill Sans MT" w:hAnsi="Gill Sans MT"/>
        </w:rPr>
        <w:t xml:space="preserve">.  </w:t>
      </w:r>
    </w:p>
    <w:p w:rsidR="005A75C5" w:rsidRPr="00AF49A3" w:rsidRDefault="005A75C5" w:rsidP="005A75C5">
      <w:pPr>
        <w:pStyle w:val="Text"/>
        <w:tabs>
          <w:tab w:val="left" w:pos="851"/>
        </w:tabs>
        <w:ind w:right="424"/>
        <w:rPr>
          <w:rFonts w:ascii="Gill Sans MT" w:hAnsi="Gill Sans MT"/>
        </w:rPr>
      </w:pPr>
      <w:r w:rsidRPr="00262C18">
        <w:rPr>
          <w:rFonts w:ascii="Gill Sans MT" w:hAnsi="Gill Sans MT"/>
        </w:rPr>
        <w:t xml:space="preserve">In addition, non-commercial culling of brushtail possums occurs under Crop Protection Permits issued under Regulation </w:t>
      </w:r>
      <w:r w:rsidR="003C6EBC" w:rsidRPr="00262C18">
        <w:rPr>
          <w:rFonts w:ascii="Gill Sans MT" w:hAnsi="Gill Sans MT"/>
        </w:rPr>
        <w:t xml:space="preserve">26 </w:t>
      </w:r>
      <w:r w:rsidRPr="00262C18">
        <w:rPr>
          <w:rFonts w:ascii="Gill Sans MT" w:hAnsi="Gill Sans MT"/>
        </w:rPr>
        <w:t xml:space="preserve">of the </w:t>
      </w:r>
      <w:r w:rsidRPr="00262C18">
        <w:rPr>
          <w:rFonts w:ascii="Gill Sans MT" w:hAnsi="Gill Sans MT"/>
          <w:i/>
        </w:rPr>
        <w:t>Wildlife</w:t>
      </w:r>
      <w:r w:rsidR="003C6EBC" w:rsidRPr="00262C18">
        <w:rPr>
          <w:rFonts w:ascii="Gill Sans MT" w:hAnsi="Gill Sans MT"/>
          <w:i/>
        </w:rPr>
        <w:t xml:space="preserve"> (General)</w:t>
      </w:r>
      <w:r w:rsidRPr="00262C18">
        <w:rPr>
          <w:rFonts w:ascii="Gill Sans MT" w:hAnsi="Gill Sans MT"/>
          <w:i/>
        </w:rPr>
        <w:t xml:space="preserve"> Regulations </w:t>
      </w:r>
      <w:r w:rsidR="003C6EBC" w:rsidRPr="00262C18">
        <w:rPr>
          <w:rFonts w:ascii="Gill Sans MT" w:hAnsi="Gill Sans MT"/>
          <w:i/>
        </w:rPr>
        <w:t>2010</w:t>
      </w:r>
      <w:r w:rsidRPr="00262C18">
        <w:rPr>
          <w:rFonts w:ascii="Gill Sans MT" w:hAnsi="Gill Sans MT"/>
        </w:rPr>
        <w:t>, where brushtail possums are shot or poisoned but not used commercially</w:t>
      </w:r>
      <w:r w:rsidR="00262C18">
        <w:rPr>
          <w:rFonts w:ascii="Gill Sans MT" w:hAnsi="Gill Sans MT"/>
        </w:rPr>
        <w:t>.</w:t>
      </w:r>
      <w:r w:rsidR="007E7BEB" w:rsidRPr="00262C18">
        <w:rPr>
          <w:rFonts w:ascii="Gill Sans MT" w:hAnsi="Gill Sans MT"/>
        </w:rPr>
        <w:t xml:space="preserve"> </w:t>
      </w:r>
      <w:r w:rsidRPr="00262C18">
        <w:rPr>
          <w:rFonts w:ascii="Gill Sans MT" w:hAnsi="Gill Sans MT"/>
        </w:rPr>
        <w:t xml:space="preserve"> </w:t>
      </w:r>
      <w:r w:rsidRPr="007E7BEB">
        <w:rPr>
          <w:rFonts w:ascii="Gill Sans MT" w:hAnsi="Gill Sans MT"/>
        </w:rPr>
        <w:t>This culling is not directly managed under this plan, as products of these animals cannot enter the commercial trade.  However, the impact of the non-commercial harvest is considered in the management of the commercial harvest under this plan.</w:t>
      </w:r>
      <w:r w:rsidRPr="00AF49A3">
        <w:rPr>
          <w:rFonts w:ascii="Gill Sans MT" w:hAnsi="Gill Sans MT"/>
        </w:rPr>
        <w:t xml:space="preserve"> </w:t>
      </w:r>
    </w:p>
    <w:p w:rsidR="005A75C5" w:rsidRPr="00AF49A3" w:rsidRDefault="005A75C5" w:rsidP="00BD0CE1">
      <w:pPr>
        <w:pStyle w:val="Text"/>
        <w:tabs>
          <w:tab w:val="left" w:pos="851"/>
        </w:tabs>
        <w:spacing w:after="0"/>
        <w:ind w:right="425"/>
        <w:rPr>
          <w:rFonts w:ascii="Gill Sans MT" w:hAnsi="Gill Sans MT"/>
          <w:lang w:val="en-US"/>
        </w:rPr>
      </w:pPr>
      <w:r w:rsidRPr="00AF49A3">
        <w:rPr>
          <w:rFonts w:ascii="Gill Sans MT" w:hAnsi="Gill Sans MT"/>
          <w:lang w:val="en-US"/>
        </w:rPr>
        <w:t xml:space="preserve">The </w:t>
      </w:r>
      <w:r w:rsidRPr="00AF49A3">
        <w:rPr>
          <w:rFonts w:ascii="Gill Sans MT" w:hAnsi="Gill Sans MT"/>
          <w:i/>
          <w:iCs/>
          <w:lang w:val="en-US"/>
        </w:rPr>
        <w:t xml:space="preserve">Animal Welfare Act 1993 </w:t>
      </w:r>
      <w:r w:rsidRPr="00AF49A3">
        <w:rPr>
          <w:rFonts w:ascii="Gill Sans MT" w:hAnsi="Gill Sans MT"/>
          <w:lang w:val="en-US"/>
        </w:rPr>
        <w:t>requires that animals are treated humanely, cruelty to animals is prevented and community awareness about the welfare of animals is promoted (see section 9).</w:t>
      </w:r>
    </w:p>
    <w:p w:rsidR="00D1139C" w:rsidRPr="00AF49A3" w:rsidRDefault="00D1139C" w:rsidP="00BD0CE1">
      <w:pPr>
        <w:pStyle w:val="Text"/>
        <w:tabs>
          <w:tab w:val="left" w:pos="851"/>
        </w:tabs>
        <w:spacing w:after="0"/>
        <w:ind w:right="425"/>
        <w:rPr>
          <w:rFonts w:ascii="Gill Sans MT" w:hAnsi="Gill Sans MT"/>
          <w:lang w:val="en-US"/>
        </w:rPr>
      </w:pPr>
      <w:r w:rsidRPr="00AF49A3">
        <w:rPr>
          <w:rFonts w:ascii="Gill Sans MT" w:hAnsi="Gill Sans MT"/>
        </w:rPr>
        <w:t xml:space="preserve">Commercial brushtail possum hunters are only permitted to sell brushtail possum products to a Game Meat Processing Establishment (human consumption) or a Pet Food Works licensed under the </w:t>
      </w:r>
      <w:r w:rsidRPr="00AF49A3">
        <w:rPr>
          <w:rFonts w:ascii="Gill Sans MT" w:hAnsi="Gill Sans MT"/>
          <w:i/>
          <w:iCs/>
        </w:rPr>
        <w:t>Meat Hygiene Act 1985</w:t>
      </w:r>
      <w:r w:rsidRPr="00AF49A3">
        <w:rPr>
          <w:rFonts w:ascii="Gill Sans MT" w:hAnsi="Gill Sans MT"/>
          <w:iCs/>
        </w:rPr>
        <w:t xml:space="preserve"> or a skin dealer licensed under the </w:t>
      </w:r>
      <w:r w:rsidRPr="00AF49A3">
        <w:rPr>
          <w:rFonts w:ascii="Gill Sans MT" w:hAnsi="Gill Sans MT"/>
          <w:i/>
          <w:iCs/>
        </w:rPr>
        <w:t>Nature Conservation Act 2002</w:t>
      </w:r>
      <w:r w:rsidRPr="00AF49A3">
        <w:rPr>
          <w:rFonts w:ascii="Gill Sans MT" w:hAnsi="Gill Sans MT"/>
        </w:rPr>
        <w:t>.</w:t>
      </w:r>
    </w:p>
    <w:p w:rsidR="00BD0CE1" w:rsidRPr="00AF49A3" w:rsidRDefault="00BD0CE1" w:rsidP="00BD0CE1">
      <w:pPr>
        <w:pStyle w:val="Text"/>
        <w:tabs>
          <w:tab w:val="left" w:pos="851"/>
        </w:tabs>
        <w:spacing w:after="0"/>
        <w:ind w:right="425"/>
        <w:rPr>
          <w:rFonts w:ascii="Gill Sans MT" w:hAnsi="Gill Sans MT"/>
        </w:rPr>
      </w:pPr>
    </w:p>
    <w:p w:rsidR="005A75C5" w:rsidRPr="00AF49A3" w:rsidRDefault="005A75C5" w:rsidP="00BD0CE1">
      <w:pPr>
        <w:pStyle w:val="Heading2"/>
        <w:tabs>
          <w:tab w:val="left" w:pos="851"/>
        </w:tabs>
        <w:spacing w:before="0"/>
        <w:ind w:right="425"/>
        <w:rPr>
          <w:rFonts w:ascii="Gill Sans MT" w:hAnsi="Gill Sans MT"/>
          <w:sz w:val="26"/>
          <w:szCs w:val="26"/>
        </w:rPr>
      </w:pPr>
      <w:bookmarkStart w:id="28" w:name="_Toc265159848"/>
      <w:r w:rsidRPr="00AF49A3">
        <w:rPr>
          <w:rFonts w:ascii="Gill Sans MT" w:hAnsi="Gill Sans MT"/>
          <w:sz w:val="26"/>
          <w:szCs w:val="26"/>
        </w:rPr>
        <w:t>Commonwealth</w:t>
      </w:r>
      <w:bookmarkEnd w:id="28"/>
    </w:p>
    <w:p w:rsidR="001278A0" w:rsidRPr="00AF49A3" w:rsidRDefault="005A75C5" w:rsidP="00BD0CE1">
      <w:pPr>
        <w:pStyle w:val="Text"/>
        <w:tabs>
          <w:tab w:val="left" w:pos="851"/>
        </w:tabs>
        <w:spacing w:before="240"/>
        <w:ind w:right="425"/>
        <w:rPr>
          <w:rFonts w:ascii="Gill Sans MT" w:hAnsi="Gill Sans MT"/>
        </w:rPr>
      </w:pPr>
      <w:r w:rsidRPr="00AF49A3">
        <w:rPr>
          <w:rFonts w:ascii="Gill Sans MT" w:hAnsi="Gill Sans MT"/>
        </w:rPr>
        <w:t>This management plan</w:t>
      </w:r>
      <w:r w:rsidR="00B07EC7" w:rsidRPr="00AF49A3">
        <w:rPr>
          <w:rFonts w:ascii="Gill Sans MT" w:hAnsi="Gill Sans MT"/>
        </w:rPr>
        <w:t xml:space="preserve"> has been developed</w:t>
      </w:r>
      <w:r w:rsidRPr="00AF49A3">
        <w:rPr>
          <w:rFonts w:ascii="Gill Sans MT" w:hAnsi="Gill Sans MT"/>
        </w:rPr>
        <w:t xml:space="preserve"> to satisfy the requirements for approval under the Commonwealth </w:t>
      </w:r>
      <w:r w:rsidRPr="00AF49A3">
        <w:rPr>
          <w:rFonts w:ascii="Gill Sans MT" w:hAnsi="Gill Sans MT"/>
          <w:i/>
        </w:rPr>
        <w:t xml:space="preserve">Environment Protection and Biodiversity Conservation Act 1999 </w:t>
      </w:r>
      <w:r w:rsidRPr="00AF49A3">
        <w:rPr>
          <w:rFonts w:ascii="Gill Sans MT" w:hAnsi="Gill Sans MT"/>
        </w:rPr>
        <w:t>(EPBC Act), thereby allowing products of brushtail possums from Tasmania to be exported to overseas markets.  Considered secure in Tasmania and listed as ‘of Least Concern’ on the International Union for Conservation of Nature (IUCN) Red List for Threatened Species (IUCN, 2008), the common brushtail possum is not listed under the EPBC Act</w:t>
      </w:r>
      <w:r w:rsidRPr="00AF49A3">
        <w:rPr>
          <w:rFonts w:ascii="Gill Sans MT" w:hAnsi="Gill Sans MT"/>
          <w:i/>
        </w:rPr>
        <w:t xml:space="preserve"> </w:t>
      </w:r>
      <w:r w:rsidRPr="00AF49A3">
        <w:rPr>
          <w:rFonts w:ascii="Gill Sans MT" w:hAnsi="Gill Sans MT"/>
        </w:rPr>
        <w:t xml:space="preserve">or the Convention on International Trade in Endangered Species of Wild Fauna and Flora (CITES). </w:t>
      </w:r>
    </w:p>
    <w:p w:rsidR="007E74FE" w:rsidRPr="00AF49A3" w:rsidRDefault="005A75C5">
      <w:pPr>
        <w:pStyle w:val="Text"/>
        <w:tabs>
          <w:tab w:val="left" w:pos="851"/>
        </w:tabs>
        <w:ind w:right="424"/>
        <w:rPr>
          <w:rFonts w:ascii="Gill Sans MT" w:hAnsi="Gill Sans MT"/>
        </w:rPr>
      </w:pPr>
      <w:r w:rsidRPr="00AF49A3">
        <w:rPr>
          <w:rFonts w:ascii="Gill Sans MT" w:hAnsi="Gill Sans MT"/>
        </w:rPr>
        <w:t xml:space="preserve">As the brushtail possum is not a listed threatened species, the commercial export of wild-harvested possum products is an </w:t>
      </w:r>
      <w:r w:rsidRPr="00AF49A3">
        <w:rPr>
          <w:rFonts w:ascii="Gill Sans MT" w:hAnsi="Gill Sans MT"/>
          <w:i/>
        </w:rPr>
        <w:t>Eligible Commercial Purpose Export</w:t>
      </w:r>
      <w:r w:rsidRPr="00AF49A3">
        <w:rPr>
          <w:rFonts w:ascii="Gill Sans MT" w:hAnsi="Gill Sans MT"/>
        </w:rPr>
        <w:t xml:space="preserve"> (export allowed for commercial purposes) under Section 303FJ of the EPBC Act if exported in accordance with a </w:t>
      </w:r>
      <w:r w:rsidRPr="00AF49A3">
        <w:rPr>
          <w:rFonts w:ascii="Gill Sans MT" w:hAnsi="Gill Sans MT"/>
          <w:i/>
        </w:rPr>
        <w:t>Wildlife Trade Operation</w:t>
      </w:r>
      <w:r w:rsidRPr="00AF49A3">
        <w:rPr>
          <w:rFonts w:ascii="Gill Sans MT" w:hAnsi="Gill Sans MT"/>
        </w:rPr>
        <w:t xml:space="preserve"> approved under Section 303FN or </w:t>
      </w:r>
      <w:r w:rsidRPr="00AF49A3">
        <w:rPr>
          <w:rFonts w:ascii="Gill Sans MT" w:hAnsi="Gill Sans MT"/>
          <w:i/>
        </w:rPr>
        <w:t>Wildlife Trade Management Plan</w:t>
      </w:r>
      <w:r w:rsidRPr="00AF49A3">
        <w:rPr>
          <w:rFonts w:ascii="Gill Sans MT" w:hAnsi="Gill Sans MT"/>
        </w:rPr>
        <w:t xml:space="preserve"> approved under Section 303FO of the Act.</w:t>
      </w:r>
      <w:r w:rsidR="00374547" w:rsidRPr="00AF49A3">
        <w:rPr>
          <w:rFonts w:ascii="Gill Sans MT" w:hAnsi="Gill Sans MT"/>
        </w:rPr>
        <w:t xml:space="preserve">  The Minister may issue a permit allowing the overseas export of possum products if satisfied with the requirements of section 303DG of the Act.</w:t>
      </w:r>
      <w:r w:rsidRPr="00AF49A3">
        <w:rPr>
          <w:rFonts w:ascii="Gill Sans MT" w:hAnsi="Gill Sans MT"/>
        </w:rPr>
        <w:t xml:space="preserve">  </w:t>
      </w:r>
      <w:r w:rsidR="000B477C" w:rsidRPr="00AF49A3">
        <w:rPr>
          <w:rFonts w:ascii="Gill Sans MT" w:hAnsi="Gill Sans MT"/>
        </w:rPr>
        <w:t xml:space="preserve">   </w:t>
      </w:r>
      <w:r w:rsidR="000B477C" w:rsidRPr="00AF49A3">
        <w:rPr>
          <w:rFonts w:ascii="Gill Sans MT" w:hAnsi="Gill Sans MT"/>
          <w:lang w:val="en-US"/>
        </w:rPr>
        <w:t xml:space="preserve">   </w:t>
      </w:r>
    </w:p>
    <w:p w:rsidR="007E74FE" w:rsidRPr="00AF49A3" w:rsidRDefault="000B477C">
      <w:pPr>
        <w:pStyle w:val="Heading1"/>
        <w:tabs>
          <w:tab w:val="left" w:pos="851"/>
        </w:tabs>
        <w:ind w:right="424"/>
        <w:rPr>
          <w:rFonts w:ascii="Gill Sans MT" w:hAnsi="Gill Sans MT"/>
        </w:rPr>
      </w:pPr>
      <w:bookmarkStart w:id="29" w:name="_Toc52163494"/>
      <w:r w:rsidRPr="00AF49A3">
        <w:br w:type="page"/>
      </w:r>
      <w:bookmarkStart w:id="30" w:name="_Toc265159849"/>
      <w:r w:rsidRPr="00AF49A3">
        <w:rPr>
          <w:rFonts w:ascii="Gill Sans MT" w:hAnsi="Gill Sans MT"/>
        </w:rPr>
        <w:t xml:space="preserve">Conservation of BRUSHTAIL POSSUMS </w:t>
      </w:r>
      <w:bookmarkEnd w:id="29"/>
      <w:r w:rsidRPr="00AF49A3">
        <w:rPr>
          <w:rFonts w:ascii="Gill Sans MT" w:hAnsi="Gill Sans MT"/>
        </w:rPr>
        <w:t>IN TASMANIA</w:t>
      </w:r>
      <w:bookmarkEnd w:id="30"/>
    </w:p>
    <w:p w:rsidR="007E74FE" w:rsidRPr="00AF49A3" w:rsidRDefault="007E74FE">
      <w:pPr>
        <w:pStyle w:val="Text"/>
        <w:tabs>
          <w:tab w:val="left" w:pos="851"/>
        </w:tabs>
        <w:ind w:right="424"/>
      </w:pPr>
    </w:p>
    <w:p w:rsidR="007E74FE" w:rsidRPr="00AF49A3" w:rsidRDefault="004627A9">
      <w:pPr>
        <w:pStyle w:val="Text"/>
        <w:tabs>
          <w:tab w:val="left" w:pos="851"/>
        </w:tabs>
        <w:ind w:right="424"/>
        <w:rPr>
          <w:rFonts w:ascii="Gill Sans MT" w:hAnsi="Gill Sans MT"/>
          <w:b/>
        </w:rPr>
      </w:pPr>
      <w:r w:rsidRPr="00AF49A3">
        <w:rPr>
          <w:rFonts w:ascii="Gill Sans MT" w:hAnsi="Gill Sans MT"/>
          <w:b/>
        </w:rPr>
        <w:t>Aim</w:t>
      </w:r>
      <w:r w:rsidR="000B477C" w:rsidRPr="00AF49A3">
        <w:rPr>
          <w:rFonts w:ascii="Gill Sans MT" w:hAnsi="Gill Sans MT"/>
          <w:b/>
        </w:rPr>
        <w:t>:</w:t>
      </w:r>
    </w:p>
    <w:p w:rsidR="007E74FE" w:rsidRPr="00AF49A3" w:rsidRDefault="000B477C">
      <w:pPr>
        <w:pStyle w:val="Text"/>
        <w:numPr>
          <w:ilvl w:val="0"/>
          <w:numId w:val="3"/>
        </w:numPr>
        <w:tabs>
          <w:tab w:val="left" w:pos="851"/>
        </w:tabs>
        <w:spacing w:after="240"/>
        <w:ind w:left="357" w:right="424" w:hanging="357"/>
        <w:rPr>
          <w:rFonts w:ascii="Gill Sans MT" w:hAnsi="Gill Sans MT"/>
          <w:b/>
        </w:rPr>
      </w:pPr>
      <w:r w:rsidRPr="00AF49A3">
        <w:rPr>
          <w:rFonts w:ascii="Gill Sans MT" w:hAnsi="Gill Sans MT"/>
          <w:b/>
        </w:rPr>
        <w:t>To manage brushtail possum populations on a regional basis to ensure their conservation across th</w:t>
      </w:r>
      <w:r w:rsidR="00012122" w:rsidRPr="00AF49A3">
        <w:rPr>
          <w:rFonts w:ascii="Gill Sans MT" w:hAnsi="Gill Sans MT"/>
          <w:b/>
        </w:rPr>
        <w:t>eir existing geographical range.</w:t>
      </w:r>
    </w:p>
    <w:p w:rsidR="007E74FE" w:rsidRPr="00AF49A3" w:rsidRDefault="000B477C">
      <w:pPr>
        <w:pStyle w:val="Text"/>
        <w:tabs>
          <w:tab w:val="left" w:pos="851"/>
        </w:tabs>
        <w:ind w:right="424"/>
        <w:rPr>
          <w:rFonts w:ascii="Gill Sans MT" w:hAnsi="Gill Sans MT"/>
        </w:rPr>
      </w:pPr>
      <w:r w:rsidRPr="00AF49A3">
        <w:rPr>
          <w:rFonts w:ascii="Gill Sans MT" w:hAnsi="Gill Sans MT"/>
        </w:rPr>
        <w:t xml:space="preserve">Conservation of brushtail possums across Tasmania is a central aim of this management plan. </w:t>
      </w:r>
      <w:r w:rsidR="008A40E7" w:rsidRPr="00AF49A3">
        <w:rPr>
          <w:rFonts w:ascii="Gill Sans MT" w:hAnsi="Gill Sans MT"/>
        </w:rPr>
        <w:t xml:space="preserve"> </w:t>
      </w:r>
      <w:r w:rsidRPr="00AF49A3">
        <w:rPr>
          <w:rFonts w:ascii="Gill Sans MT" w:hAnsi="Gill Sans MT"/>
        </w:rPr>
        <w:t>Management actions derived from this management plan must not be detrimental to the long-term conservation and viability of regional brushtail possum populations</w:t>
      </w:r>
      <w:r w:rsidRPr="00AF49A3">
        <w:rPr>
          <w:rFonts w:ascii="Gill Sans MT" w:hAnsi="Gill Sans MT"/>
          <w:i/>
        </w:rPr>
        <w:t xml:space="preserve"> </w:t>
      </w:r>
      <w:r w:rsidRPr="00AF49A3">
        <w:rPr>
          <w:rFonts w:ascii="Gill Sans MT" w:hAnsi="Gill Sans MT"/>
        </w:rPr>
        <w:t>in Tasmania.</w:t>
      </w:r>
    </w:p>
    <w:p w:rsidR="007E74FE" w:rsidRPr="00AF49A3" w:rsidRDefault="000B477C">
      <w:pPr>
        <w:pStyle w:val="Text"/>
        <w:tabs>
          <w:tab w:val="left" w:pos="851"/>
        </w:tabs>
        <w:ind w:right="424"/>
        <w:rPr>
          <w:rFonts w:ascii="Gill Sans MT" w:hAnsi="Gill Sans MT"/>
        </w:rPr>
      </w:pPr>
      <w:r w:rsidRPr="00AF49A3">
        <w:rPr>
          <w:rFonts w:ascii="Gill Sans MT" w:hAnsi="Gill Sans MT"/>
        </w:rPr>
        <w:t xml:space="preserve">The conservation status of brushtail possums in Tasmania is currently regarded as secure. The species has a large and widespread population occupying a range of natural habitats across Tasmania, including the larger islands.  Land clearance and pasture development for agriculture, as well as clear felling and regeneration of forests, has in the past resulted in an overall increase in brushtail possum abundance in Tasmania. </w:t>
      </w:r>
      <w:bookmarkStart w:id="31" w:name="_Toc52163495"/>
    </w:p>
    <w:p w:rsidR="007E74FE" w:rsidRPr="00AF49A3" w:rsidRDefault="000B477C">
      <w:pPr>
        <w:pStyle w:val="Text"/>
        <w:tabs>
          <w:tab w:val="left" w:pos="851"/>
        </w:tabs>
        <w:spacing w:after="360"/>
        <w:ind w:right="424"/>
        <w:rPr>
          <w:rFonts w:ascii="Gill Sans MT" w:hAnsi="Gill Sans MT"/>
        </w:rPr>
      </w:pPr>
      <w:r w:rsidRPr="00AF49A3">
        <w:rPr>
          <w:rFonts w:ascii="Gill Sans MT" w:hAnsi="Gill Sans MT"/>
        </w:rPr>
        <w:t xml:space="preserve">Estimates of possum density indices in the four currently commercially harvested management regions over the </w:t>
      </w:r>
      <w:r w:rsidR="008F179F">
        <w:rPr>
          <w:rFonts w:ascii="Gill Sans MT" w:hAnsi="Gill Sans MT"/>
        </w:rPr>
        <w:t>period 1975/76 –</w:t>
      </w:r>
      <w:r w:rsidR="00C63CF7">
        <w:rPr>
          <w:rFonts w:ascii="Gill Sans MT" w:hAnsi="Gill Sans MT"/>
        </w:rPr>
        <w:t xml:space="preserve"> 20</w:t>
      </w:r>
      <w:r w:rsidR="008F179F">
        <w:rPr>
          <w:rFonts w:ascii="Gill Sans MT" w:hAnsi="Gill Sans MT"/>
        </w:rPr>
        <w:t>13/14</w:t>
      </w:r>
      <w:r w:rsidR="00C63CF7">
        <w:rPr>
          <w:rFonts w:ascii="Gill Sans MT" w:hAnsi="Gill Sans MT"/>
        </w:rPr>
        <w:t xml:space="preserve"> </w:t>
      </w:r>
      <w:r w:rsidRPr="00AF49A3">
        <w:rPr>
          <w:rFonts w:ascii="Gill Sans MT" w:hAnsi="Gill Sans MT"/>
        </w:rPr>
        <w:t xml:space="preserve">are shown in Figure 7 below.  As can be seen from this figure, </w:t>
      </w:r>
      <w:r w:rsidR="008A40E7" w:rsidRPr="00AF49A3">
        <w:rPr>
          <w:rFonts w:ascii="Gill Sans MT" w:hAnsi="Gill Sans MT"/>
        </w:rPr>
        <w:t>during</w:t>
      </w:r>
      <w:r w:rsidRPr="00AF49A3">
        <w:rPr>
          <w:rFonts w:ascii="Gill Sans MT" w:hAnsi="Gill Sans MT"/>
        </w:rPr>
        <w:t xml:space="preserve"> this period of monitoring the density index across these regions has been in the lower end of the range (10-50 possums per km</w:t>
      </w:r>
      <w:r w:rsidRPr="00AF49A3">
        <w:rPr>
          <w:rFonts w:ascii="Gill Sans MT" w:hAnsi="Gill Sans MT"/>
          <w:vertAlign w:val="superscript"/>
        </w:rPr>
        <w:t>2</w:t>
      </w:r>
      <w:r w:rsidRPr="00AF49A3">
        <w:rPr>
          <w:rFonts w:ascii="Gill Sans MT" w:hAnsi="Gill Sans MT"/>
        </w:rPr>
        <w:t>) for 7</w:t>
      </w:r>
      <w:r w:rsidR="00B609AE">
        <w:rPr>
          <w:rFonts w:ascii="Gill Sans MT" w:hAnsi="Gill Sans MT"/>
        </w:rPr>
        <w:t>2</w:t>
      </w:r>
      <w:r w:rsidRPr="00AF49A3">
        <w:rPr>
          <w:rFonts w:ascii="Gill Sans MT" w:hAnsi="Gill Sans MT"/>
        </w:rPr>
        <w:t xml:space="preserve">% of the survey years.  </w:t>
      </w:r>
      <w:r w:rsidR="00773647" w:rsidRPr="00AF49A3">
        <w:rPr>
          <w:rFonts w:ascii="Gill Sans MT" w:hAnsi="Gill Sans MT"/>
        </w:rPr>
        <w:t>During</w:t>
      </w:r>
      <w:r w:rsidRPr="00AF49A3">
        <w:rPr>
          <w:rFonts w:ascii="Gill Sans MT" w:hAnsi="Gill Sans MT"/>
        </w:rPr>
        <w:t xml:space="preserve"> this period the population has been considered secure and healthy.</w:t>
      </w:r>
    </w:p>
    <w:p w:rsidR="007E74FE" w:rsidRPr="00AF49A3" w:rsidRDefault="00A41B8C">
      <w:pPr>
        <w:pStyle w:val="Heading2"/>
        <w:numPr>
          <w:ilvl w:val="0"/>
          <w:numId w:val="0"/>
        </w:numPr>
        <w:tabs>
          <w:tab w:val="left" w:pos="851"/>
        </w:tabs>
        <w:ind w:right="424"/>
        <w:jc w:val="center"/>
      </w:pPr>
      <w:r>
        <w:rPr>
          <w:noProof/>
          <w:lang w:eastAsia="en-AU"/>
        </w:rPr>
        <w:drawing>
          <wp:inline distT="0" distB="0" distL="0" distR="0">
            <wp:extent cx="4572000" cy="2870200"/>
            <wp:effectExtent l="0" t="0" r="0" b="0"/>
            <wp:docPr id="7"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7E74FE" w:rsidRPr="00AF49A3" w:rsidRDefault="000B477C">
      <w:pPr>
        <w:pStyle w:val="Text"/>
        <w:tabs>
          <w:tab w:val="left" w:pos="851"/>
        </w:tabs>
        <w:ind w:right="424"/>
        <w:rPr>
          <w:rFonts w:ascii="Gill Sans MT" w:hAnsi="Gill Sans MT"/>
          <w:sz w:val="20"/>
        </w:rPr>
      </w:pPr>
      <w:r w:rsidRPr="00AF49A3">
        <w:rPr>
          <w:rFonts w:ascii="Gill Sans MT" w:hAnsi="Gill Sans MT"/>
          <w:b/>
          <w:sz w:val="22"/>
          <w:szCs w:val="22"/>
        </w:rPr>
        <w:t xml:space="preserve">Figure </w:t>
      </w:r>
      <w:r w:rsidR="00594B5E" w:rsidRPr="00AF49A3">
        <w:rPr>
          <w:rFonts w:ascii="Gill Sans MT" w:hAnsi="Gill Sans MT"/>
          <w:b/>
          <w:sz w:val="22"/>
          <w:szCs w:val="22"/>
        </w:rPr>
        <w:t>7</w:t>
      </w:r>
      <w:r w:rsidRPr="00AF49A3">
        <w:rPr>
          <w:rFonts w:ascii="Gill Sans MT" w:hAnsi="Gill Sans MT"/>
          <w:b/>
          <w:sz w:val="22"/>
          <w:szCs w:val="22"/>
        </w:rPr>
        <w:t>:  Frequency of yearly Density Indices (possums per km</w:t>
      </w:r>
      <w:r w:rsidRPr="00AF49A3">
        <w:rPr>
          <w:rFonts w:ascii="Gill Sans MT" w:hAnsi="Gill Sans MT"/>
          <w:b/>
          <w:sz w:val="22"/>
          <w:szCs w:val="22"/>
          <w:vertAlign w:val="superscript"/>
        </w:rPr>
        <w:t>2</w:t>
      </w:r>
      <w:r w:rsidRPr="00AF49A3">
        <w:rPr>
          <w:rFonts w:ascii="Gill Sans MT" w:hAnsi="Gill Sans MT"/>
          <w:b/>
          <w:sz w:val="22"/>
          <w:szCs w:val="22"/>
        </w:rPr>
        <w:t xml:space="preserve">) recorded for the four commercially harvested management regions </w:t>
      </w:r>
      <w:r w:rsidR="006D0776" w:rsidRPr="00AF49A3">
        <w:rPr>
          <w:rFonts w:ascii="Gill Sans MT" w:hAnsi="Gill Sans MT"/>
          <w:b/>
          <w:sz w:val="22"/>
          <w:szCs w:val="22"/>
        </w:rPr>
        <w:t xml:space="preserve">in Tasmania </w:t>
      </w:r>
      <w:r w:rsidR="00B609AE">
        <w:rPr>
          <w:rFonts w:ascii="Gill Sans MT" w:hAnsi="Gill Sans MT"/>
          <w:b/>
          <w:sz w:val="22"/>
          <w:szCs w:val="22"/>
        </w:rPr>
        <w:t>(1975-76 to 2013</w:t>
      </w:r>
      <w:r w:rsidRPr="00AF49A3">
        <w:rPr>
          <w:rFonts w:ascii="Gill Sans MT" w:hAnsi="Gill Sans MT"/>
          <w:b/>
          <w:sz w:val="22"/>
          <w:szCs w:val="22"/>
        </w:rPr>
        <w:t>-</w:t>
      </w:r>
      <w:r w:rsidR="00B609AE">
        <w:rPr>
          <w:rFonts w:ascii="Gill Sans MT" w:hAnsi="Gill Sans MT"/>
          <w:b/>
          <w:sz w:val="22"/>
          <w:szCs w:val="22"/>
        </w:rPr>
        <w:t>14</w:t>
      </w:r>
      <w:r w:rsidRPr="00AF49A3">
        <w:rPr>
          <w:rFonts w:ascii="Gill Sans MT" w:hAnsi="Gill Sans MT"/>
          <w:b/>
          <w:sz w:val="22"/>
          <w:szCs w:val="22"/>
        </w:rPr>
        <w:t>).</w:t>
      </w:r>
      <w:r w:rsidR="001C44AA" w:rsidRPr="00AF49A3">
        <w:rPr>
          <w:rFonts w:ascii="Gill Sans MT" w:hAnsi="Gill Sans MT"/>
          <w:b/>
          <w:sz w:val="22"/>
          <w:szCs w:val="22"/>
        </w:rPr>
        <w:t xml:space="preserve">  </w:t>
      </w:r>
      <w:r w:rsidR="001C44AA" w:rsidRPr="00AF49A3">
        <w:rPr>
          <w:rFonts w:ascii="Gill Sans MT" w:hAnsi="Gill Sans MT"/>
          <w:sz w:val="20"/>
        </w:rPr>
        <w:t xml:space="preserve">Note: Density Indices prior to 2002 are estimates based on extrapolation of count data using conversion factors rather than </w:t>
      </w:r>
      <w:r w:rsidR="006D0776" w:rsidRPr="00AF49A3">
        <w:rPr>
          <w:rFonts w:ascii="Gill Sans MT" w:hAnsi="Gill Sans MT"/>
          <w:sz w:val="20"/>
        </w:rPr>
        <w:t xml:space="preserve">from </w:t>
      </w:r>
      <w:r w:rsidR="00806E92" w:rsidRPr="00AF49A3">
        <w:rPr>
          <w:rFonts w:ascii="Gill Sans MT" w:hAnsi="Gill Sans MT"/>
          <w:sz w:val="20"/>
        </w:rPr>
        <w:t xml:space="preserve">surveys using </w:t>
      </w:r>
      <w:r w:rsidR="001C44AA" w:rsidRPr="00AF49A3">
        <w:rPr>
          <w:rFonts w:ascii="Gill Sans MT" w:hAnsi="Gill Sans MT"/>
          <w:sz w:val="20"/>
        </w:rPr>
        <w:t>distance sampling</w:t>
      </w:r>
      <w:r w:rsidR="006D0776" w:rsidRPr="00AF49A3">
        <w:rPr>
          <w:rFonts w:ascii="Gill Sans MT" w:hAnsi="Gill Sans MT"/>
          <w:sz w:val="20"/>
        </w:rPr>
        <w:t xml:space="preserve"> methods</w:t>
      </w:r>
      <w:r w:rsidR="00F61EDB" w:rsidRPr="00AF49A3">
        <w:rPr>
          <w:rFonts w:ascii="Gill Sans MT" w:hAnsi="Gill Sans MT"/>
          <w:sz w:val="20"/>
        </w:rPr>
        <w:t xml:space="preserve"> (see section 7.6</w:t>
      </w:r>
      <w:r w:rsidR="001C44AA" w:rsidRPr="00AF49A3">
        <w:rPr>
          <w:rFonts w:ascii="Gill Sans MT" w:hAnsi="Gill Sans MT"/>
          <w:sz w:val="20"/>
        </w:rPr>
        <w:t>).</w:t>
      </w:r>
    </w:p>
    <w:p w:rsidR="007E74FE" w:rsidRDefault="007E74FE">
      <w:pPr>
        <w:pStyle w:val="Text"/>
        <w:tabs>
          <w:tab w:val="left" w:pos="851"/>
        </w:tabs>
        <w:ind w:right="424"/>
      </w:pPr>
    </w:p>
    <w:p w:rsidR="007F13C2" w:rsidRPr="00AF49A3" w:rsidRDefault="007F13C2">
      <w:pPr>
        <w:pStyle w:val="Text"/>
        <w:tabs>
          <w:tab w:val="left" w:pos="851"/>
        </w:tabs>
        <w:ind w:right="424"/>
      </w:pPr>
    </w:p>
    <w:p w:rsidR="007E74FE" w:rsidRPr="00AF49A3" w:rsidRDefault="000B477C" w:rsidP="004D7486">
      <w:pPr>
        <w:pStyle w:val="Heading2"/>
        <w:numPr>
          <w:ilvl w:val="1"/>
          <w:numId w:val="12"/>
        </w:numPr>
        <w:tabs>
          <w:tab w:val="left" w:pos="851"/>
        </w:tabs>
        <w:spacing w:after="240"/>
        <w:ind w:right="425"/>
        <w:rPr>
          <w:rFonts w:ascii="Gill Sans MT" w:hAnsi="Gill Sans MT"/>
          <w:sz w:val="26"/>
          <w:szCs w:val="26"/>
        </w:rPr>
      </w:pPr>
      <w:bookmarkStart w:id="32" w:name="_Toc265159850"/>
      <w:r w:rsidRPr="00AF49A3">
        <w:rPr>
          <w:rFonts w:ascii="Gill Sans MT" w:hAnsi="Gill Sans MT"/>
          <w:sz w:val="26"/>
          <w:szCs w:val="26"/>
        </w:rPr>
        <w:t>Reservation</w:t>
      </w:r>
      <w:bookmarkEnd w:id="31"/>
      <w:r w:rsidRPr="00AF49A3">
        <w:rPr>
          <w:rFonts w:ascii="Gill Sans MT" w:hAnsi="Gill Sans MT"/>
          <w:sz w:val="26"/>
          <w:szCs w:val="26"/>
        </w:rPr>
        <w:t xml:space="preserve"> of Brushtail Possum Habitat</w:t>
      </w:r>
      <w:bookmarkEnd w:id="32"/>
    </w:p>
    <w:p w:rsidR="00F6108B" w:rsidRPr="00AF49A3" w:rsidRDefault="004627A9" w:rsidP="00F6108B">
      <w:pPr>
        <w:pStyle w:val="Text"/>
        <w:tabs>
          <w:tab w:val="left" w:pos="851"/>
        </w:tabs>
        <w:spacing w:before="360"/>
        <w:ind w:right="425"/>
        <w:rPr>
          <w:rFonts w:ascii="Gill Sans MT" w:hAnsi="Gill Sans MT"/>
        </w:rPr>
      </w:pPr>
      <w:r w:rsidRPr="00AF49A3">
        <w:rPr>
          <w:rFonts w:ascii="Gill Sans MT" w:hAnsi="Gill Sans MT"/>
          <w:b/>
        </w:rPr>
        <w:t>Objective:</w:t>
      </w:r>
      <w:r w:rsidRPr="00AF49A3">
        <w:rPr>
          <w:rFonts w:ascii="Gill Sans MT" w:hAnsi="Gill Sans MT"/>
        </w:rPr>
        <w:t xml:space="preserve"> </w:t>
      </w:r>
    </w:p>
    <w:p w:rsidR="004627A9" w:rsidRPr="00AF49A3" w:rsidRDefault="004627A9" w:rsidP="004D7486">
      <w:pPr>
        <w:pStyle w:val="Text"/>
        <w:numPr>
          <w:ilvl w:val="0"/>
          <w:numId w:val="22"/>
        </w:numPr>
        <w:tabs>
          <w:tab w:val="left" w:pos="426"/>
        </w:tabs>
        <w:ind w:left="426" w:right="425" w:hanging="426"/>
        <w:rPr>
          <w:rFonts w:ascii="Gill Sans MT" w:hAnsi="Gill Sans MT"/>
        </w:rPr>
      </w:pPr>
      <w:r w:rsidRPr="00AF49A3">
        <w:rPr>
          <w:rFonts w:ascii="Gill Sans MT" w:hAnsi="Gill Sans MT"/>
          <w:b/>
        </w:rPr>
        <w:t>To ensure that brushtail possum habitat is adequately represented in reserves</w:t>
      </w:r>
      <w:r w:rsidR="00F920F1" w:rsidRPr="00AF49A3">
        <w:rPr>
          <w:rFonts w:ascii="Gill Sans MT" w:hAnsi="Gill Sans MT"/>
          <w:b/>
        </w:rPr>
        <w:t>.</w:t>
      </w:r>
    </w:p>
    <w:p w:rsidR="007E74FE" w:rsidRPr="00AF49A3" w:rsidRDefault="000B477C" w:rsidP="00F6108B">
      <w:pPr>
        <w:pStyle w:val="Text"/>
        <w:tabs>
          <w:tab w:val="left" w:pos="851"/>
        </w:tabs>
        <w:spacing w:before="240"/>
        <w:ind w:right="425"/>
        <w:rPr>
          <w:rFonts w:ascii="Gill Sans MT" w:hAnsi="Gill Sans MT"/>
        </w:rPr>
      </w:pPr>
      <w:r w:rsidRPr="00AF49A3">
        <w:rPr>
          <w:rFonts w:ascii="Gill Sans MT" w:hAnsi="Gill Sans MT"/>
        </w:rPr>
        <w:t xml:space="preserve">Brushtail possums are wholly protected on land reserved as State Reserve, National Park or other conservation reserve under the </w:t>
      </w:r>
      <w:r w:rsidRPr="00AF49A3">
        <w:rPr>
          <w:rFonts w:ascii="Gill Sans MT" w:hAnsi="Gill Sans MT"/>
          <w:i/>
        </w:rPr>
        <w:t>National Parks and Reserves Management Act 2002</w:t>
      </w:r>
      <w:r w:rsidR="001C1D38" w:rsidRPr="00AF49A3">
        <w:rPr>
          <w:rFonts w:ascii="Gill Sans MT" w:hAnsi="Gill Sans MT"/>
        </w:rPr>
        <w:t xml:space="preserve">.  </w:t>
      </w:r>
      <w:r w:rsidRPr="00AF49A3">
        <w:rPr>
          <w:rFonts w:ascii="Gill Sans MT" w:hAnsi="Gill Sans MT"/>
        </w:rPr>
        <w:t xml:space="preserve">Over </w:t>
      </w:r>
      <w:r w:rsidR="002658AC">
        <w:rPr>
          <w:rFonts w:ascii="Gill Sans MT" w:hAnsi="Gill Sans MT"/>
        </w:rPr>
        <w:t>45</w:t>
      </w:r>
      <w:r w:rsidRPr="00AF49A3">
        <w:rPr>
          <w:rFonts w:ascii="Gill Sans MT" w:hAnsi="Gill Sans MT"/>
        </w:rPr>
        <w:t>% of the land-area of Tasmania is contained in State Reserves, National Parks or other conservation reserves</w:t>
      </w:r>
      <w:r w:rsidR="000333B7">
        <w:rPr>
          <w:rFonts w:ascii="Gill Sans MT" w:hAnsi="Gill Sans MT"/>
        </w:rPr>
        <w:t xml:space="preserve"> </w:t>
      </w:r>
      <w:r w:rsidR="00ED7D89">
        <w:rPr>
          <w:rFonts w:ascii="Gill Sans MT" w:hAnsi="Gill Sans MT"/>
        </w:rPr>
        <w:t>(</w:t>
      </w:r>
      <w:r w:rsidR="000333B7">
        <w:rPr>
          <w:rFonts w:ascii="Gill Sans MT" w:hAnsi="Gill Sans MT"/>
        </w:rPr>
        <w:t>Figure 8)</w:t>
      </w:r>
      <w:r w:rsidRPr="00AF49A3">
        <w:rPr>
          <w:rFonts w:ascii="Gill Sans MT" w:hAnsi="Gill Sans MT"/>
        </w:rPr>
        <w:t xml:space="preserve"> and much of this area is suitable brushtail possum habitat.  The distribution of reserves covers all management regions.  In addition, much of the population outside of reserves is</w:t>
      </w:r>
      <w:r w:rsidR="002D025E" w:rsidRPr="00AF49A3">
        <w:rPr>
          <w:rFonts w:ascii="Gill Sans MT" w:hAnsi="Gill Sans MT"/>
        </w:rPr>
        <w:t xml:space="preserve"> indirectly</w:t>
      </w:r>
      <w:r w:rsidRPr="00AF49A3">
        <w:rPr>
          <w:rFonts w:ascii="Gill Sans MT" w:hAnsi="Gill Sans MT"/>
        </w:rPr>
        <w:t xml:space="preserve"> protected from harvesting </w:t>
      </w:r>
      <w:r w:rsidR="002D025E" w:rsidRPr="00AF49A3">
        <w:rPr>
          <w:rFonts w:ascii="Gill Sans MT" w:hAnsi="Gill Sans MT"/>
        </w:rPr>
        <w:t>by</w:t>
      </w:r>
      <w:r w:rsidRPr="00AF49A3">
        <w:rPr>
          <w:rFonts w:ascii="Gill Sans MT" w:hAnsi="Gill Sans MT"/>
        </w:rPr>
        <w:t xml:space="preserve"> difficult terrain, dense bush or lack of access for hunters.  There are also large populations of brushtail possums in many suburban areas of Tasmania.</w:t>
      </w:r>
    </w:p>
    <w:p w:rsidR="00245EF8" w:rsidRDefault="000B477C" w:rsidP="00245EF8">
      <w:pPr>
        <w:pStyle w:val="Text"/>
        <w:tabs>
          <w:tab w:val="left" w:pos="851"/>
        </w:tabs>
        <w:spacing w:after="360"/>
        <w:ind w:right="425"/>
        <w:rPr>
          <w:rFonts w:ascii="Gill Sans MT" w:hAnsi="Gill Sans MT"/>
        </w:rPr>
      </w:pPr>
      <w:r w:rsidRPr="00AF49A3">
        <w:rPr>
          <w:rFonts w:ascii="Gill Sans MT" w:hAnsi="Gill Sans MT"/>
        </w:rPr>
        <w:t>Under this management plan, harvesting or culling of brushtail possums in Tasmania will be undertaken only on or adjacent to land used for primary production</w:t>
      </w:r>
      <w:r w:rsidR="00245EF8">
        <w:rPr>
          <w:rFonts w:ascii="Gill Sans MT" w:hAnsi="Gill Sans MT"/>
        </w:rPr>
        <w:t>; i.e. land used for the production of crops (including plantation timber) and/or pasture</w:t>
      </w:r>
      <w:r w:rsidRPr="00AF49A3">
        <w:rPr>
          <w:rFonts w:ascii="Gill Sans MT" w:hAnsi="Gill Sans MT"/>
        </w:rPr>
        <w:t>.</w:t>
      </w:r>
      <w:r w:rsidR="00245EF8">
        <w:rPr>
          <w:rFonts w:ascii="Gill Sans MT" w:hAnsi="Gill Sans MT"/>
        </w:rPr>
        <w:t xml:space="preserve"> </w:t>
      </w:r>
    </w:p>
    <w:p w:rsidR="007E74FE" w:rsidRDefault="00A41B8C" w:rsidP="00245EF8">
      <w:pPr>
        <w:pStyle w:val="Text"/>
        <w:tabs>
          <w:tab w:val="left" w:pos="851"/>
        </w:tabs>
        <w:spacing w:after="240"/>
        <w:ind w:right="425"/>
        <w:jc w:val="center"/>
        <w:rPr>
          <w:rFonts w:ascii="Gill Sans MT" w:hAnsi="Gill Sans MT"/>
        </w:rPr>
      </w:pPr>
      <w:r>
        <w:rPr>
          <w:rFonts w:ascii="Gill Sans MT" w:hAnsi="Gill Sans MT"/>
          <w:noProof/>
          <w:lang w:eastAsia="en-AU"/>
        </w:rPr>
        <w:drawing>
          <wp:inline distT="0" distB="0" distL="0" distR="0">
            <wp:extent cx="3448050" cy="3352800"/>
            <wp:effectExtent l="19050" t="0" r="0" b="0"/>
            <wp:docPr id="8" name="Picture 8"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titled"/>
                    <pic:cNvPicPr>
                      <a:picLocks noChangeAspect="1" noChangeArrowheads="1"/>
                    </pic:cNvPicPr>
                  </pic:nvPicPr>
                  <pic:blipFill>
                    <a:blip r:embed="rId32" cstate="print"/>
                    <a:srcRect l="18752" t="12009" r="16519" b="6706"/>
                    <a:stretch>
                      <a:fillRect/>
                    </a:stretch>
                  </pic:blipFill>
                  <pic:spPr bwMode="auto">
                    <a:xfrm>
                      <a:off x="0" y="0"/>
                      <a:ext cx="3448050" cy="3352800"/>
                    </a:xfrm>
                    <a:prstGeom prst="rect">
                      <a:avLst/>
                    </a:prstGeom>
                    <a:noFill/>
                    <a:ln w="9525">
                      <a:noFill/>
                      <a:miter lim="800000"/>
                      <a:headEnd/>
                      <a:tailEnd/>
                    </a:ln>
                  </pic:spPr>
                </pic:pic>
              </a:graphicData>
            </a:graphic>
          </wp:inline>
        </w:drawing>
      </w:r>
    </w:p>
    <w:p w:rsidR="00245EF8" w:rsidRPr="00245EF8" w:rsidRDefault="00245EF8" w:rsidP="00245EF8">
      <w:pPr>
        <w:pStyle w:val="Text"/>
        <w:tabs>
          <w:tab w:val="left" w:pos="851"/>
        </w:tabs>
        <w:spacing w:after="240"/>
        <w:ind w:right="425"/>
        <w:rPr>
          <w:rFonts w:ascii="Gill Sans MT" w:hAnsi="Gill Sans MT"/>
          <w:sz w:val="20"/>
        </w:rPr>
      </w:pPr>
      <w:r w:rsidRPr="00245EF8">
        <w:rPr>
          <w:rFonts w:ascii="Gill Sans MT" w:hAnsi="Gill Sans MT"/>
          <w:b/>
          <w:sz w:val="22"/>
          <w:szCs w:val="22"/>
        </w:rPr>
        <w:t xml:space="preserve">Figure 8: Extent of reserved land (shaded green) in Tasmania managed under the </w:t>
      </w:r>
      <w:r w:rsidRPr="00245EF8">
        <w:rPr>
          <w:rFonts w:ascii="Gill Sans MT" w:hAnsi="Gill Sans MT"/>
          <w:b/>
          <w:i/>
          <w:sz w:val="22"/>
          <w:szCs w:val="22"/>
        </w:rPr>
        <w:t>National Parks and Reserves Management Act 2002</w:t>
      </w:r>
      <w:r w:rsidRPr="00245EF8">
        <w:rPr>
          <w:rFonts w:ascii="Gill Sans MT" w:hAnsi="Gill Sans MT"/>
          <w:b/>
          <w:sz w:val="22"/>
          <w:szCs w:val="22"/>
        </w:rPr>
        <w:t xml:space="preserve">.  </w:t>
      </w:r>
      <w:r w:rsidRPr="00245EF8">
        <w:rPr>
          <w:rFonts w:ascii="Gill Sans MT" w:hAnsi="Gill Sans MT"/>
          <w:sz w:val="20"/>
        </w:rPr>
        <w:t>Note: there is no current commercial brushtail possum harvest on Tasmanian offshore islands, including King or Flinders Islands.</w:t>
      </w:r>
    </w:p>
    <w:p w:rsidR="007E74FE" w:rsidRPr="00AF49A3" w:rsidRDefault="000B477C" w:rsidP="00F6108B">
      <w:pPr>
        <w:pStyle w:val="Text"/>
        <w:tabs>
          <w:tab w:val="left" w:pos="851"/>
        </w:tabs>
        <w:spacing w:before="360"/>
        <w:ind w:right="425"/>
        <w:rPr>
          <w:rFonts w:ascii="Gill Sans MT" w:hAnsi="Gill Sans MT"/>
          <w:b/>
        </w:rPr>
      </w:pPr>
      <w:r w:rsidRPr="00AF49A3">
        <w:rPr>
          <w:rFonts w:ascii="Gill Sans MT" w:hAnsi="Gill Sans MT"/>
          <w:b/>
        </w:rPr>
        <w:t>Key Actions:</w:t>
      </w:r>
    </w:p>
    <w:p w:rsidR="007E74FE" w:rsidRPr="00AF49A3" w:rsidRDefault="000B477C" w:rsidP="007027E6">
      <w:pPr>
        <w:pStyle w:val="Text"/>
        <w:numPr>
          <w:ilvl w:val="0"/>
          <w:numId w:val="6"/>
        </w:numPr>
        <w:tabs>
          <w:tab w:val="left" w:pos="851"/>
        </w:tabs>
        <w:spacing w:before="240"/>
        <w:ind w:right="424"/>
        <w:rPr>
          <w:rFonts w:ascii="Gill Sans MT" w:hAnsi="Gill Sans MT"/>
          <w:b/>
          <w:i/>
        </w:rPr>
      </w:pPr>
      <w:r w:rsidRPr="00AF49A3">
        <w:rPr>
          <w:rFonts w:ascii="Gill Sans MT" w:hAnsi="Gill Sans MT"/>
          <w:b/>
          <w:i/>
        </w:rPr>
        <w:t>Maintain the current reserve system on public land;</w:t>
      </w:r>
      <w:r w:rsidR="001130AF" w:rsidRPr="00AF49A3">
        <w:rPr>
          <w:rFonts w:ascii="Gill Sans MT" w:hAnsi="Gill Sans MT"/>
          <w:b/>
          <w:i/>
        </w:rPr>
        <w:t xml:space="preserve"> </w:t>
      </w:r>
      <w:r w:rsidR="001130AF" w:rsidRPr="00AF49A3">
        <w:rPr>
          <w:rFonts w:ascii="Gill Sans MT" w:hAnsi="Gill Sans MT"/>
          <w:i/>
        </w:rPr>
        <w:t>and</w:t>
      </w:r>
    </w:p>
    <w:p w:rsidR="007E74FE" w:rsidRPr="00AF49A3" w:rsidRDefault="000B477C" w:rsidP="007027E6">
      <w:pPr>
        <w:pStyle w:val="Text"/>
        <w:numPr>
          <w:ilvl w:val="0"/>
          <w:numId w:val="6"/>
        </w:numPr>
        <w:tabs>
          <w:tab w:val="left" w:pos="851"/>
        </w:tabs>
        <w:spacing w:before="240"/>
        <w:ind w:right="424"/>
        <w:rPr>
          <w:rFonts w:ascii="Gill Sans MT" w:hAnsi="Gill Sans MT"/>
          <w:i/>
        </w:rPr>
      </w:pPr>
      <w:r w:rsidRPr="00AF49A3">
        <w:rPr>
          <w:rFonts w:ascii="Gill Sans MT" w:hAnsi="Gill Sans MT"/>
          <w:b/>
          <w:i/>
        </w:rPr>
        <w:t xml:space="preserve">Encourage the establishment of private reserves that </w:t>
      </w:r>
      <w:r w:rsidR="008B3FA4">
        <w:rPr>
          <w:rFonts w:ascii="Gill Sans MT" w:hAnsi="Gill Sans MT"/>
          <w:b/>
          <w:i/>
        </w:rPr>
        <w:t xml:space="preserve">may </w:t>
      </w:r>
      <w:r w:rsidRPr="00AF49A3">
        <w:rPr>
          <w:rFonts w:ascii="Gill Sans MT" w:hAnsi="Gill Sans MT"/>
          <w:b/>
          <w:i/>
        </w:rPr>
        <w:t>protect the habitat of brushtail possums</w:t>
      </w:r>
      <w:r w:rsidR="001130AF" w:rsidRPr="00AF49A3">
        <w:rPr>
          <w:rFonts w:ascii="Gill Sans MT" w:hAnsi="Gill Sans MT"/>
          <w:b/>
          <w:i/>
        </w:rPr>
        <w:t>.</w:t>
      </w:r>
    </w:p>
    <w:p w:rsidR="007F13C2" w:rsidRDefault="007F13C2" w:rsidP="007027E6">
      <w:pPr>
        <w:pStyle w:val="Text"/>
        <w:tabs>
          <w:tab w:val="left" w:pos="851"/>
        </w:tabs>
        <w:spacing w:before="240"/>
        <w:ind w:right="425"/>
        <w:rPr>
          <w:rFonts w:ascii="Gill Sans MT" w:hAnsi="Gill Sans MT"/>
          <w:b/>
        </w:rPr>
      </w:pPr>
    </w:p>
    <w:p w:rsidR="007E74FE" w:rsidRPr="00AF49A3" w:rsidRDefault="000B477C" w:rsidP="007027E6">
      <w:pPr>
        <w:pStyle w:val="Text"/>
        <w:tabs>
          <w:tab w:val="left" w:pos="851"/>
        </w:tabs>
        <w:spacing w:before="240"/>
        <w:ind w:right="425"/>
        <w:rPr>
          <w:rFonts w:ascii="Gill Sans MT" w:hAnsi="Gill Sans MT"/>
          <w:b/>
        </w:rPr>
      </w:pPr>
      <w:r w:rsidRPr="00AF49A3">
        <w:rPr>
          <w:rFonts w:ascii="Gill Sans MT" w:hAnsi="Gill Sans MT"/>
          <w:b/>
        </w:rPr>
        <w:t>Performance measures:</w:t>
      </w:r>
    </w:p>
    <w:p w:rsidR="006D0776" w:rsidRPr="00AF49A3" w:rsidRDefault="00B5715F" w:rsidP="004D7486">
      <w:pPr>
        <w:pStyle w:val="Text"/>
        <w:numPr>
          <w:ilvl w:val="0"/>
          <w:numId w:val="18"/>
        </w:numPr>
        <w:tabs>
          <w:tab w:val="left" w:pos="426"/>
        </w:tabs>
        <w:spacing w:before="240"/>
        <w:ind w:left="426" w:right="424" w:hanging="426"/>
        <w:rPr>
          <w:rFonts w:ascii="Gill Sans MT" w:hAnsi="Gill Sans MT"/>
          <w:b/>
          <w:i/>
        </w:rPr>
      </w:pPr>
      <w:r w:rsidRPr="00AF49A3">
        <w:rPr>
          <w:rFonts w:ascii="Gill Sans MT" w:hAnsi="Gill Sans MT"/>
          <w:b/>
          <w:i/>
        </w:rPr>
        <w:t>Brushtail possums are not elevated to a higher conservation status due to factors attributed to the commercial harvest;</w:t>
      </w:r>
    </w:p>
    <w:p w:rsidR="00220F19" w:rsidRPr="00AF49A3" w:rsidRDefault="00220F19" w:rsidP="004D7486">
      <w:pPr>
        <w:pStyle w:val="Text"/>
        <w:numPr>
          <w:ilvl w:val="0"/>
          <w:numId w:val="18"/>
        </w:numPr>
        <w:tabs>
          <w:tab w:val="left" w:pos="426"/>
        </w:tabs>
        <w:spacing w:before="240"/>
        <w:ind w:left="426" w:right="424" w:hanging="426"/>
        <w:rPr>
          <w:rFonts w:ascii="Gill Sans MT" w:hAnsi="Gill Sans MT"/>
          <w:b/>
          <w:i/>
        </w:rPr>
      </w:pPr>
      <w:r w:rsidRPr="00AF49A3">
        <w:rPr>
          <w:rFonts w:ascii="Gill Sans MT" w:hAnsi="Gill Sans MT"/>
          <w:b/>
          <w:i/>
        </w:rPr>
        <w:t xml:space="preserve">Management is modified should the conservation status or distribution of brushtail possums in Tasmania change through factors not attributable to the commercial harvest; </w:t>
      </w:r>
      <w:r w:rsidRPr="00AF49A3">
        <w:rPr>
          <w:rFonts w:ascii="Gill Sans MT" w:hAnsi="Gill Sans MT"/>
          <w:i/>
        </w:rPr>
        <w:t>and</w:t>
      </w:r>
    </w:p>
    <w:p w:rsidR="00B5715F" w:rsidRPr="00AF49A3" w:rsidRDefault="00B5715F" w:rsidP="004D7486">
      <w:pPr>
        <w:pStyle w:val="Text"/>
        <w:numPr>
          <w:ilvl w:val="0"/>
          <w:numId w:val="18"/>
        </w:numPr>
        <w:tabs>
          <w:tab w:val="left" w:pos="426"/>
        </w:tabs>
        <w:spacing w:before="240"/>
        <w:ind w:left="426" w:right="424" w:hanging="426"/>
        <w:rPr>
          <w:rFonts w:ascii="Gill Sans MT" w:hAnsi="Gill Sans MT"/>
          <w:b/>
          <w:i/>
        </w:rPr>
      </w:pPr>
      <w:r w:rsidRPr="00AF49A3">
        <w:rPr>
          <w:rFonts w:ascii="Gill Sans MT" w:hAnsi="Gill Sans MT"/>
          <w:b/>
          <w:i/>
        </w:rPr>
        <w:t>The system of reserves and National Parks in Tasmania where brushtail possums cannot be harvested continues to be identified and managed as an important refuge for this</w:t>
      </w:r>
      <w:r w:rsidR="00220F19" w:rsidRPr="00AF49A3">
        <w:rPr>
          <w:rFonts w:ascii="Gill Sans MT" w:hAnsi="Gill Sans MT"/>
          <w:b/>
          <w:i/>
        </w:rPr>
        <w:t xml:space="preserve"> commercially harvested species.</w:t>
      </w:r>
    </w:p>
    <w:p w:rsidR="007E74FE" w:rsidRPr="007E7BEB" w:rsidRDefault="000B477C">
      <w:pPr>
        <w:pStyle w:val="Heading1"/>
        <w:tabs>
          <w:tab w:val="left" w:pos="851"/>
        </w:tabs>
        <w:ind w:right="424"/>
        <w:rPr>
          <w:rFonts w:ascii="Gill Sans MT" w:hAnsi="Gill Sans MT"/>
        </w:rPr>
      </w:pPr>
      <w:bookmarkStart w:id="33" w:name="_Toc52163496"/>
      <w:r w:rsidRPr="00AF49A3">
        <w:br w:type="page"/>
      </w:r>
      <w:r w:rsidRPr="00AF49A3">
        <w:rPr>
          <w:rFonts w:ascii="Gill Sans MT" w:hAnsi="Gill Sans MT"/>
        </w:rPr>
        <w:t xml:space="preserve"> </w:t>
      </w:r>
      <w:bookmarkStart w:id="34" w:name="_Toc265159851"/>
      <w:r w:rsidRPr="007E7BEB">
        <w:rPr>
          <w:rFonts w:ascii="Gill Sans MT" w:hAnsi="Gill Sans MT"/>
        </w:rPr>
        <w:t>Non-commercial culling of possums</w:t>
      </w:r>
      <w:bookmarkEnd w:id="34"/>
    </w:p>
    <w:p w:rsidR="007E74FE" w:rsidRPr="007E7BEB" w:rsidRDefault="007E74FE">
      <w:pPr>
        <w:pStyle w:val="Text"/>
        <w:tabs>
          <w:tab w:val="left" w:pos="851"/>
        </w:tabs>
        <w:ind w:right="424"/>
      </w:pPr>
    </w:p>
    <w:p w:rsidR="007E74FE" w:rsidRPr="007E7BEB" w:rsidRDefault="000B477C">
      <w:pPr>
        <w:pStyle w:val="Text"/>
        <w:tabs>
          <w:tab w:val="left" w:pos="851"/>
        </w:tabs>
        <w:ind w:right="424"/>
        <w:rPr>
          <w:rFonts w:ascii="Gill Sans MT" w:hAnsi="Gill Sans MT"/>
          <w:b/>
        </w:rPr>
      </w:pPr>
      <w:r w:rsidRPr="007E7BEB">
        <w:rPr>
          <w:rFonts w:ascii="Gill Sans MT" w:hAnsi="Gill Sans MT"/>
          <w:b/>
        </w:rPr>
        <w:t>Objective:</w:t>
      </w:r>
    </w:p>
    <w:p w:rsidR="007E74FE" w:rsidRPr="007E7BEB" w:rsidRDefault="000B477C" w:rsidP="00400694">
      <w:pPr>
        <w:pStyle w:val="Text"/>
        <w:numPr>
          <w:ilvl w:val="0"/>
          <w:numId w:val="23"/>
        </w:numPr>
        <w:tabs>
          <w:tab w:val="left" w:pos="426"/>
        </w:tabs>
        <w:spacing w:after="240"/>
        <w:ind w:left="426" w:right="424" w:hanging="426"/>
        <w:rPr>
          <w:rFonts w:ascii="Gill Sans MT" w:hAnsi="Gill Sans MT"/>
          <w:b/>
        </w:rPr>
      </w:pPr>
      <w:r w:rsidRPr="007E7BEB">
        <w:rPr>
          <w:rFonts w:ascii="Gill Sans MT" w:hAnsi="Gill Sans MT"/>
          <w:b/>
        </w:rPr>
        <w:t>To ensure that</w:t>
      </w:r>
      <w:r w:rsidR="001130AF" w:rsidRPr="007E7BEB">
        <w:rPr>
          <w:rFonts w:ascii="Gill Sans MT" w:hAnsi="Gill Sans MT"/>
          <w:b/>
        </w:rPr>
        <w:t xml:space="preserve"> the impact of</w:t>
      </w:r>
      <w:r w:rsidRPr="007E7BEB">
        <w:rPr>
          <w:rFonts w:ascii="Gill Sans MT" w:hAnsi="Gill Sans MT"/>
          <w:b/>
        </w:rPr>
        <w:t xml:space="preserve"> brushtail possums taken non-commercially </w:t>
      </w:r>
      <w:r w:rsidR="008B3FA4">
        <w:rPr>
          <w:rFonts w:ascii="Gill Sans MT" w:hAnsi="Gill Sans MT"/>
          <w:b/>
        </w:rPr>
        <w:t>is</w:t>
      </w:r>
      <w:r w:rsidR="008B3FA4" w:rsidRPr="007E7BEB">
        <w:rPr>
          <w:rFonts w:ascii="Gill Sans MT" w:hAnsi="Gill Sans MT"/>
          <w:b/>
        </w:rPr>
        <w:t xml:space="preserve"> </w:t>
      </w:r>
      <w:r w:rsidRPr="007E7BEB">
        <w:rPr>
          <w:rFonts w:ascii="Gill Sans MT" w:hAnsi="Gill Sans MT"/>
          <w:b/>
        </w:rPr>
        <w:t>adequately taken into account in the management of the commercial harvest.</w:t>
      </w:r>
      <w:r w:rsidR="00B609AE" w:rsidRPr="007E7BEB">
        <w:rPr>
          <w:rFonts w:ascii="Gill Sans MT" w:hAnsi="Gill Sans MT"/>
          <w:b/>
        </w:rPr>
        <w:t xml:space="preserve"> </w:t>
      </w:r>
    </w:p>
    <w:p w:rsidR="007E74FE" w:rsidRPr="00AF49A3" w:rsidRDefault="000B477C">
      <w:pPr>
        <w:pStyle w:val="Text"/>
        <w:tabs>
          <w:tab w:val="left" w:pos="851"/>
        </w:tabs>
        <w:ind w:right="424"/>
        <w:rPr>
          <w:rFonts w:ascii="Gill Sans MT" w:hAnsi="Gill Sans MT"/>
        </w:rPr>
      </w:pPr>
      <w:r w:rsidRPr="00AF49A3">
        <w:rPr>
          <w:rFonts w:ascii="Gill Sans MT" w:hAnsi="Gill Sans MT"/>
        </w:rPr>
        <w:t xml:space="preserve">This management plan is directed at the commercial harvesting of possums in Tasmania.  However, in managing the commercial harvest it is recognised that the management of brushtail possums for crop protection purposes may impact on the sustainability of the commercial harvest </w:t>
      </w:r>
      <w:r w:rsidRPr="007E7BEB">
        <w:rPr>
          <w:rFonts w:ascii="Gill Sans MT" w:hAnsi="Gill Sans MT"/>
        </w:rPr>
        <w:t>and therefore must be taken into account</w:t>
      </w:r>
      <w:r w:rsidRPr="00AF49A3">
        <w:rPr>
          <w:rFonts w:ascii="Gill Sans MT" w:hAnsi="Gill Sans MT"/>
        </w:rPr>
        <w:t xml:space="preserve"> when m</w:t>
      </w:r>
      <w:bookmarkStart w:id="35" w:name="_Toc58142633"/>
      <w:r w:rsidRPr="00AF49A3">
        <w:rPr>
          <w:rFonts w:ascii="Gill Sans MT" w:hAnsi="Gill Sans MT"/>
        </w:rPr>
        <w:t>anaging the commercial harvest.</w:t>
      </w:r>
    </w:p>
    <w:p w:rsidR="007E74FE" w:rsidRPr="00AF49A3" w:rsidRDefault="000B477C">
      <w:pPr>
        <w:pStyle w:val="Text"/>
        <w:tabs>
          <w:tab w:val="left" w:pos="851"/>
        </w:tabs>
        <w:spacing w:after="360"/>
        <w:ind w:right="424"/>
        <w:rPr>
          <w:rFonts w:ascii="Gill Sans MT" w:hAnsi="Gill Sans MT"/>
        </w:rPr>
      </w:pPr>
      <w:r w:rsidRPr="00AF49A3">
        <w:rPr>
          <w:rFonts w:ascii="Gill Sans MT" w:hAnsi="Gill Sans MT"/>
        </w:rPr>
        <w:t>The management practices relating to the non-commercial take described in this section are</w:t>
      </w:r>
      <w:r w:rsidR="001130AF" w:rsidRPr="00AF49A3">
        <w:rPr>
          <w:rFonts w:ascii="Gill Sans MT" w:hAnsi="Gill Sans MT"/>
        </w:rPr>
        <w:t xml:space="preserve"> included</w:t>
      </w:r>
      <w:r w:rsidRPr="00AF49A3">
        <w:rPr>
          <w:rFonts w:ascii="Gill Sans MT" w:hAnsi="Gill Sans MT"/>
        </w:rPr>
        <w:t xml:space="preserve"> </w:t>
      </w:r>
      <w:r w:rsidR="001130AF" w:rsidRPr="00AF49A3">
        <w:rPr>
          <w:rFonts w:ascii="Gill Sans MT" w:hAnsi="Gill Sans MT"/>
        </w:rPr>
        <w:t>for the purpose</w:t>
      </w:r>
      <w:r w:rsidRPr="00AF49A3">
        <w:rPr>
          <w:rFonts w:ascii="Gill Sans MT" w:hAnsi="Gill Sans MT"/>
        </w:rPr>
        <w:t xml:space="preserve"> of placing the commercial harvest in context.  As such, they may be subject to change during the life of this plan.</w:t>
      </w:r>
      <w:r w:rsidR="008A40E7" w:rsidRPr="00AF49A3">
        <w:rPr>
          <w:rFonts w:ascii="Gill Sans MT" w:hAnsi="Gill Sans MT"/>
        </w:rPr>
        <w:t xml:space="preserve">  </w:t>
      </w:r>
      <w:r w:rsidR="009D23BA">
        <w:rPr>
          <w:rFonts w:ascii="Gill Sans MT" w:hAnsi="Gill Sans MT"/>
        </w:rPr>
        <w:t>D</w:t>
      </w:r>
      <w:r w:rsidR="00874CF8">
        <w:rPr>
          <w:rFonts w:ascii="Gill Sans MT" w:hAnsi="Gill Sans MT"/>
        </w:rPr>
        <w:t>O</w:t>
      </w:r>
      <w:r w:rsidR="009D23BA">
        <w:rPr>
          <w:rFonts w:ascii="Gill Sans MT" w:hAnsi="Gill Sans MT"/>
        </w:rPr>
        <w:t>E</w:t>
      </w:r>
      <w:r w:rsidR="008A40E7" w:rsidRPr="00AF49A3">
        <w:rPr>
          <w:rFonts w:ascii="Gill Sans MT" w:hAnsi="Gill Sans MT"/>
        </w:rPr>
        <w:t xml:space="preserve"> will be notified of any changes that may impact on the management of the commercial harvest.</w:t>
      </w:r>
      <w:r w:rsidRPr="00AF49A3">
        <w:rPr>
          <w:rFonts w:ascii="Gill Sans MT" w:hAnsi="Gill Sans MT"/>
        </w:rPr>
        <w:t xml:space="preserve"> </w:t>
      </w:r>
    </w:p>
    <w:p w:rsidR="007E74FE" w:rsidRPr="00AF49A3" w:rsidRDefault="000B477C">
      <w:pPr>
        <w:pStyle w:val="Heading2"/>
        <w:tabs>
          <w:tab w:val="left" w:pos="851"/>
        </w:tabs>
        <w:spacing w:before="240"/>
        <w:ind w:right="424"/>
        <w:rPr>
          <w:rFonts w:ascii="Gill Sans MT" w:hAnsi="Gill Sans MT"/>
          <w:sz w:val="26"/>
          <w:szCs w:val="26"/>
        </w:rPr>
      </w:pPr>
      <w:bookmarkStart w:id="36" w:name="_Toc265159852"/>
      <w:bookmarkEnd w:id="35"/>
      <w:r w:rsidRPr="00AF49A3">
        <w:rPr>
          <w:rFonts w:ascii="Gill Sans MT" w:hAnsi="Gill Sans MT"/>
          <w:sz w:val="26"/>
          <w:szCs w:val="26"/>
        </w:rPr>
        <w:t>Management of Crop Protection Activities</w:t>
      </w:r>
      <w:bookmarkEnd w:id="36"/>
    </w:p>
    <w:p w:rsidR="007E74FE" w:rsidRPr="00AF49A3" w:rsidRDefault="000B477C" w:rsidP="00BD0CE1">
      <w:pPr>
        <w:pStyle w:val="Text"/>
        <w:tabs>
          <w:tab w:val="left" w:pos="851"/>
        </w:tabs>
        <w:spacing w:before="240"/>
        <w:ind w:right="425"/>
        <w:rPr>
          <w:rFonts w:ascii="Gill Sans MT" w:hAnsi="Gill Sans MT"/>
        </w:rPr>
      </w:pPr>
      <w:r w:rsidRPr="00AF49A3">
        <w:rPr>
          <w:rFonts w:ascii="Gill Sans MT" w:hAnsi="Gill Sans MT"/>
        </w:rPr>
        <w:t>The need to protect crops from brushtail possums remains high.  Prior to the late 1980s, commercial harvesting satisfied much of this need.  However, a decline in the commercial harvest (Figure 2) due to reduced demand for the products was associated with a marked increase in possum numbers and a corresponding increase in the number of non-commercial crop protection permits issued and the size of the non-commercial take.</w:t>
      </w:r>
      <w:r w:rsidR="008A40E7" w:rsidRPr="00AF49A3">
        <w:rPr>
          <w:rFonts w:ascii="Gill Sans MT" w:hAnsi="Gill Sans MT"/>
        </w:rPr>
        <w:t xml:space="preserve">  It should be noted that since surveys began in Tasmania in 1975, possums have always been considered overabundant and a need for crop protection has been apparent.</w:t>
      </w:r>
      <w:r w:rsidRPr="00AF49A3">
        <w:rPr>
          <w:rFonts w:ascii="Gill Sans MT" w:hAnsi="Gill Sans MT"/>
        </w:rPr>
        <w:t xml:space="preserve"> </w:t>
      </w:r>
    </w:p>
    <w:p w:rsidR="007E74FE" w:rsidRPr="00AF49A3" w:rsidRDefault="000B477C">
      <w:pPr>
        <w:tabs>
          <w:tab w:val="left" w:pos="851"/>
        </w:tabs>
        <w:ind w:right="424"/>
        <w:rPr>
          <w:rFonts w:ascii="Gill Sans MT" w:hAnsi="Gill Sans MT"/>
          <w:sz w:val="24"/>
        </w:rPr>
      </w:pPr>
      <w:r w:rsidRPr="007E7BEB">
        <w:rPr>
          <w:rFonts w:ascii="Gill Sans MT" w:hAnsi="Gill Sans MT"/>
          <w:sz w:val="24"/>
        </w:rPr>
        <w:t xml:space="preserve">Under the </w:t>
      </w:r>
      <w:r w:rsidRPr="007E7BEB">
        <w:rPr>
          <w:rFonts w:ascii="Gill Sans MT" w:hAnsi="Gill Sans MT"/>
          <w:i/>
          <w:sz w:val="24"/>
        </w:rPr>
        <w:t>Wildlife</w:t>
      </w:r>
      <w:r w:rsidR="008B3FA4">
        <w:rPr>
          <w:rFonts w:ascii="Gill Sans MT" w:hAnsi="Gill Sans MT"/>
          <w:i/>
          <w:sz w:val="24"/>
        </w:rPr>
        <w:t xml:space="preserve"> (General)</w:t>
      </w:r>
      <w:r w:rsidRPr="007E7BEB">
        <w:rPr>
          <w:rFonts w:ascii="Gill Sans MT" w:hAnsi="Gill Sans MT"/>
          <w:i/>
          <w:sz w:val="24"/>
        </w:rPr>
        <w:t xml:space="preserve"> Regulations </w:t>
      </w:r>
      <w:r w:rsidR="008B3FA4">
        <w:rPr>
          <w:rFonts w:ascii="Gill Sans MT" w:hAnsi="Gill Sans MT"/>
          <w:i/>
          <w:sz w:val="24"/>
        </w:rPr>
        <w:t>2010</w:t>
      </w:r>
      <w:r w:rsidRPr="007E7BEB">
        <w:rPr>
          <w:rFonts w:ascii="Gill Sans MT" w:hAnsi="Gill Sans MT"/>
          <w:sz w:val="24"/>
        </w:rPr>
        <w:t xml:space="preserve"> brushtail possums may be </w:t>
      </w:r>
      <w:r w:rsidR="008B3FA4">
        <w:rPr>
          <w:rFonts w:ascii="Gill Sans MT" w:hAnsi="Gill Sans MT"/>
          <w:sz w:val="24"/>
        </w:rPr>
        <w:t>taken</w:t>
      </w:r>
      <w:r w:rsidR="008B3FA4" w:rsidRPr="007E7BEB">
        <w:rPr>
          <w:rFonts w:ascii="Gill Sans MT" w:hAnsi="Gill Sans MT"/>
          <w:sz w:val="24"/>
        </w:rPr>
        <w:t xml:space="preserve"> </w:t>
      </w:r>
      <w:r w:rsidRPr="007E7BEB">
        <w:rPr>
          <w:rFonts w:ascii="Gill Sans MT" w:hAnsi="Gill Sans MT"/>
          <w:sz w:val="24"/>
        </w:rPr>
        <w:t xml:space="preserve">non-commercially, under permits issued by the WMB (see Appendices 2 &amp; 3), on properties where they are causing crop damage.  Crop protection permits are issued for a period </w:t>
      </w:r>
      <w:r w:rsidR="007E7BEB" w:rsidRPr="007E7BEB">
        <w:rPr>
          <w:rFonts w:ascii="Gill Sans MT" w:hAnsi="Gill Sans MT"/>
          <w:sz w:val="24"/>
        </w:rPr>
        <w:t>of</w:t>
      </w:r>
      <w:r w:rsidR="007E7BEB">
        <w:rPr>
          <w:rFonts w:ascii="Gill Sans MT" w:hAnsi="Gill Sans MT"/>
          <w:sz w:val="24"/>
        </w:rPr>
        <w:t xml:space="preserve"> </w:t>
      </w:r>
      <w:r w:rsidR="008B3FA4">
        <w:rPr>
          <w:rFonts w:ascii="Gill Sans MT" w:hAnsi="Gill Sans MT"/>
          <w:sz w:val="24"/>
        </w:rPr>
        <w:t>up to</w:t>
      </w:r>
      <w:r w:rsidRPr="007E7BEB">
        <w:rPr>
          <w:rFonts w:ascii="Gill Sans MT" w:hAnsi="Gill Sans MT"/>
          <w:sz w:val="24"/>
        </w:rPr>
        <w:t>12 months and specify the property and method of control.  The majority of permits issued specify that possums may be taken by shooting at night with the aid of a spotlight.</w:t>
      </w:r>
      <w:r w:rsidRPr="00AF49A3">
        <w:rPr>
          <w:rFonts w:ascii="Gill Sans MT" w:hAnsi="Gill Sans MT"/>
          <w:sz w:val="24"/>
        </w:rPr>
        <w:t xml:space="preserve">  The number of permits issued for the use of 1080 poison baits to control damage by wallabies and brushtail possums have continued to decrease for many years.  In 20</w:t>
      </w:r>
      <w:r w:rsidR="003E7AE5">
        <w:rPr>
          <w:rFonts w:ascii="Gill Sans MT" w:hAnsi="Gill Sans MT"/>
          <w:sz w:val="24"/>
        </w:rPr>
        <w:t>13</w:t>
      </w:r>
      <w:r w:rsidRPr="00AF49A3">
        <w:rPr>
          <w:rFonts w:ascii="Gill Sans MT" w:hAnsi="Gill Sans MT"/>
          <w:sz w:val="24"/>
        </w:rPr>
        <w:t>-</w:t>
      </w:r>
      <w:r w:rsidR="003E7AE5">
        <w:rPr>
          <w:rFonts w:ascii="Gill Sans MT" w:hAnsi="Gill Sans MT"/>
          <w:sz w:val="24"/>
        </w:rPr>
        <w:t>14</w:t>
      </w:r>
      <w:r w:rsidRPr="00AF49A3">
        <w:rPr>
          <w:rFonts w:ascii="Gill Sans MT" w:hAnsi="Gill Sans MT"/>
          <w:sz w:val="24"/>
        </w:rPr>
        <w:t xml:space="preserve"> only </w:t>
      </w:r>
      <w:r w:rsidR="003E7AE5">
        <w:rPr>
          <w:rFonts w:ascii="Gill Sans MT" w:hAnsi="Gill Sans MT"/>
          <w:sz w:val="24"/>
        </w:rPr>
        <w:t>20</w:t>
      </w:r>
      <w:r w:rsidRPr="00AF49A3">
        <w:rPr>
          <w:rFonts w:ascii="Gill Sans MT" w:hAnsi="Gill Sans MT"/>
          <w:sz w:val="24"/>
        </w:rPr>
        <w:t xml:space="preserve"> permits were issued, with a total state-wide use of </w:t>
      </w:r>
      <w:r w:rsidR="003E7AE5">
        <w:rPr>
          <w:rFonts w:ascii="Gill Sans MT" w:hAnsi="Gill Sans MT"/>
          <w:sz w:val="24"/>
        </w:rPr>
        <w:t>1</w:t>
      </w:r>
      <w:r w:rsidRPr="00AF49A3">
        <w:rPr>
          <w:rFonts w:ascii="Gill Sans MT" w:hAnsi="Gill Sans MT"/>
          <w:sz w:val="24"/>
        </w:rPr>
        <w:t>.</w:t>
      </w:r>
      <w:r w:rsidR="003E7AE5">
        <w:rPr>
          <w:rFonts w:ascii="Gill Sans MT" w:hAnsi="Gill Sans MT"/>
          <w:sz w:val="24"/>
        </w:rPr>
        <w:t>14</w:t>
      </w:r>
      <w:r w:rsidRPr="00AF49A3">
        <w:rPr>
          <w:rFonts w:ascii="Gill Sans MT" w:hAnsi="Gill Sans MT"/>
          <w:sz w:val="24"/>
        </w:rPr>
        <w:t xml:space="preserve"> kg</w:t>
      </w:r>
      <w:r w:rsidR="008B3FA4">
        <w:rPr>
          <w:rFonts w:ascii="Gill Sans MT" w:hAnsi="Gill Sans MT"/>
          <w:sz w:val="24"/>
        </w:rPr>
        <w:t xml:space="preserve"> of 1080 poison</w:t>
      </w:r>
      <w:r w:rsidRPr="00AF49A3">
        <w:rPr>
          <w:rFonts w:ascii="Gill Sans MT" w:hAnsi="Gill Sans MT"/>
          <w:sz w:val="24"/>
        </w:rPr>
        <w:t>.  This represents a 9</w:t>
      </w:r>
      <w:r w:rsidR="003E7AE5">
        <w:rPr>
          <w:rFonts w:ascii="Gill Sans MT" w:hAnsi="Gill Sans MT"/>
          <w:sz w:val="24"/>
        </w:rPr>
        <w:t>2.5</w:t>
      </w:r>
      <w:r w:rsidRPr="00AF49A3">
        <w:rPr>
          <w:rFonts w:ascii="Gill Sans MT" w:hAnsi="Gill Sans MT"/>
          <w:sz w:val="24"/>
        </w:rPr>
        <w:t xml:space="preserve">% reduction in </w:t>
      </w:r>
      <w:r w:rsidR="008B3FA4">
        <w:rPr>
          <w:rFonts w:ascii="Gill Sans MT" w:hAnsi="Gill Sans MT"/>
          <w:sz w:val="24"/>
        </w:rPr>
        <w:t xml:space="preserve">1080 </w:t>
      </w:r>
      <w:r w:rsidRPr="00AF49A3">
        <w:rPr>
          <w:rFonts w:ascii="Gill Sans MT" w:hAnsi="Gill Sans MT"/>
          <w:sz w:val="24"/>
        </w:rPr>
        <w:t>use compared to the 15.2 kg used in 1999</w:t>
      </w:r>
      <w:r w:rsidR="008041B0" w:rsidRPr="00AF49A3">
        <w:rPr>
          <w:rFonts w:ascii="Gill Sans MT" w:hAnsi="Gill Sans MT"/>
          <w:sz w:val="24"/>
        </w:rPr>
        <w:t>/00</w:t>
      </w:r>
      <w:r w:rsidRPr="00AF49A3">
        <w:rPr>
          <w:rFonts w:ascii="Gill Sans MT" w:hAnsi="Gill Sans MT"/>
          <w:sz w:val="24"/>
        </w:rPr>
        <w:t>.  A small number of permits</w:t>
      </w:r>
      <w:r w:rsidR="008A40E7" w:rsidRPr="00AF49A3">
        <w:rPr>
          <w:rFonts w:ascii="Gill Sans MT" w:hAnsi="Gill Sans MT"/>
          <w:sz w:val="24"/>
        </w:rPr>
        <w:t>, primarily for forestry operations,</w:t>
      </w:r>
      <w:r w:rsidRPr="00AF49A3">
        <w:rPr>
          <w:rFonts w:ascii="Gill Sans MT" w:hAnsi="Gill Sans MT"/>
          <w:sz w:val="24"/>
        </w:rPr>
        <w:t xml:space="preserve"> allow possums to be taken by live trapping and subsequently shot</w:t>
      </w:r>
      <w:r w:rsidR="00864A64">
        <w:rPr>
          <w:rFonts w:ascii="Gill Sans MT" w:hAnsi="Gill Sans MT"/>
          <w:sz w:val="24"/>
        </w:rPr>
        <w:t xml:space="preserve"> on site</w:t>
      </w:r>
      <w:r w:rsidRPr="00AF49A3">
        <w:rPr>
          <w:rFonts w:ascii="Gill Sans MT" w:hAnsi="Gill Sans MT"/>
          <w:sz w:val="24"/>
        </w:rPr>
        <w:t xml:space="preserve">, while approximately 120 permits per year allow possums, principally those living in suburban areas, to be live-trapped and relocated. </w:t>
      </w:r>
    </w:p>
    <w:p w:rsidR="007E74FE" w:rsidRPr="00AF49A3" w:rsidRDefault="000B477C">
      <w:pPr>
        <w:pStyle w:val="Text"/>
        <w:tabs>
          <w:tab w:val="left" w:pos="851"/>
        </w:tabs>
        <w:ind w:right="424"/>
        <w:rPr>
          <w:rFonts w:ascii="Gill Sans MT" w:hAnsi="Gill Sans MT"/>
        </w:rPr>
      </w:pPr>
      <w:r w:rsidRPr="007E7BEB">
        <w:rPr>
          <w:rFonts w:ascii="Gill Sans MT" w:hAnsi="Gill Sans MT"/>
        </w:rPr>
        <w:t>Land-holders are not permitted to sell brushtail possums</w:t>
      </w:r>
      <w:r w:rsidR="008A40E7" w:rsidRPr="007E7BEB">
        <w:rPr>
          <w:rFonts w:ascii="Gill Sans MT" w:hAnsi="Gill Sans MT"/>
        </w:rPr>
        <w:t xml:space="preserve"> or their products</w:t>
      </w:r>
      <w:r w:rsidRPr="007E7BEB">
        <w:rPr>
          <w:rFonts w:ascii="Gill Sans MT" w:hAnsi="Gill Sans MT"/>
        </w:rPr>
        <w:t xml:space="preserve"> taken under a non-commercial crop protection permit.  As a result these animals </w:t>
      </w:r>
      <w:r w:rsidR="008A40E7" w:rsidRPr="007E7BEB">
        <w:rPr>
          <w:rFonts w:ascii="Gill Sans MT" w:hAnsi="Gill Sans MT"/>
        </w:rPr>
        <w:t>are not</w:t>
      </w:r>
      <w:r w:rsidRPr="007E7BEB">
        <w:rPr>
          <w:rFonts w:ascii="Gill Sans MT" w:hAnsi="Gill Sans MT"/>
        </w:rPr>
        <w:t xml:space="preserve"> counted against the commercial quota covered by this plan.</w:t>
      </w:r>
      <w:r w:rsidRPr="00AF49A3">
        <w:rPr>
          <w:rFonts w:ascii="Gill Sans MT" w:hAnsi="Gill Sans MT"/>
        </w:rPr>
        <w:t xml:space="preserve"> </w:t>
      </w:r>
      <w:r w:rsidR="00165D5A" w:rsidRPr="00AF49A3">
        <w:rPr>
          <w:rFonts w:ascii="Gill Sans MT" w:hAnsi="Gill Sans MT"/>
        </w:rPr>
        <w:t xml:space="preserve"> </w:t>
      </w:r>
    </w:p>
    <w:p w:rsidR="00766CDF" w:rsidRPr="003E7AE5" w:rsidRDefault="000B477C">
      <w:pPr>
        <w:pStyle w:val="Text"/>
        <w:tabs>
          <w:tab w:val="left" w:pos="851"/>
        </w:tabs>
        <w:ind w:right="424"/>
        <w:rPr>
          <w:rFonts w:ascii="Gill Sans MT" w:hAnsi="Gill Sans MT"/>
          <w:highlight w:val="yellow"/>
        </w:rPr>
      </w:pPr>
      <w:r w:rsidRPr="007E7BEB">
        <w:rPr>
          <w:rFonts w:ascii="Gill Sans MT" w:hAnsi="Gill Sans MT"/>
        </w:rPr>
        <w:t>Permits issued for crop protection require that a return is submitted to WMB within 30 days of expiry.  Returns provide WMB with details of the number of brushtail possums taken by shooting or, in the case of permits to poison</w:t>
      </w:r>
      <w:r w:rsidR="00185776" w:rsidRPr="007E7BEB">
        <w:rPr>
          <w:rFonts w:ascii="Gill Sans MT" w:hAnsi="Gill Sans MT"/>
        </w:rPr>
        <w:t xml:space="preserve"> using 1080</w:t>
      </w:r>
      <w:r w:rsidRPr="007E7BEB">
        <w:rPr>
          <w:rFonts w:ascii="Gill Sans MT" w:hAnsi="Gill Sans MT"/>
        </w:rPr>
        <w:t xml:space="preserve">, the number of brushtail possum carcasses recovered. </w:t>
      </w:r>
      <w:r w:rsidR="00185776" w:rsidRPr="007E7BEB">
        <w:rPr>
          <w:rFonts w:ascii="Gill Sans MT" w:hAnsi="Gill Sans MT"/>
        </w:rPr>
        <w:t xml:space="preserve"> </w:t>
      </w:r>
      <w:r w:rsidRPr="007E7BEB">
        <w:rPr>
          <w:rFonts w:ascii="Gill Sans MT" w:hAnsi="Gill Sans MT"/>
        </w:rPr>
        <w:t>However, a number of permit holders require a reminder before they submit their returns.  Currently permit holders are reminded to submit their returns when they apply for a renewal as permits are not renewed unless the applicant has returned all previous permits with the information required.  Therefore, there is a lag in reporting non-commercial harvest statistics as many landholders only apply for</w:t>
      </w:r>
      <w:r w:rsidR="007E7BEB">
        <w:rPr>
          <w:rFonts w:ascii="Gill Sans MT" w:hAnsi="Gill Sans MT"/>
        </w:rPr>
        <w:t xml:space="preserve"> permits once a year.  The WMB ha</w:t>
      </w:r>
      <w:r w:rsidRPr="007E7BEB">
        <w:rPr>
          <w:rFonts w:ascii="Gill Sans MT" w:hAnsi="Gill Sans MT"/>
        </w:rPr>
        <w:t>s develop</w:t>
      </w:r>
      <w:r w:rsidR="007E7BEB">
        <w:rPr>
          <w:rFonts w:ascii="Gill Sans MT" w:hAnsi="Gill Sans MT"/>
        </w:rPr>
        <w:t>ed</w:t>
      </w:r>
      <w:r w:rsidRPr="007E7BEB">
        <w:rPr>
          <w:rFonts w:ascii="Gill Sans MT" w:hAnsi="Gill Sans MT"/>
        </w:rPr>
        <w:t xml:space="preserve"> a database</w:t>
      </w:r>
      <w:r w:rsidR="00A273F3" w:rsidRPr="007E7BEB">
        <w:rPr>
          <w:rFonts w:ascii="Gill Sans MT" w:hAnsi="Gill Sans MT"/>
        </w:rPr>
        <w:t xml:space="preserve"> w</w:t>
      </w:r>
      <w:r w:rsidRPr="007E7BEB">
        <w:rPr>
          <w:rFonts w:ascii="Gill Sans MT" w:hAnsi="Gill Sans MT"/>
        </w:rPr>
        <w:t>hich enable</w:t>
      </w:r>
      <w:r w:rsidR="007E7BEB">
        <w:rPr>
          <w:rFonts w:ascii="Gill Sans MT" w:hAnsi="Gill Sans MT"/>
        </w:rPr>
        <w:t>s</w:t>
      </w:r>
      <w:r w:rsidRPr="007E7BEB">
        <w:rPr>
          <w:rFonts w:ascii="Gill Sans MT" w:hAnsi="Gill Sans MT"/>
        </w:rPr>
        <w:t xml:space="preserve"> reminder letters to</w:t>
      </w:r>
      <w:r w:rsidR="00A75FD5" w:rsidRPr="007E7BEB">
        <w:rPr>
          <w:rFonts w:ascii="Gill Sans MT" w:hAnsi="Gill Sans MT"/>
        </w:rPr>
        <w:t xml:space="preserve"> be sent to</w:t>
      </w:r>
      <w:r w:rsidRPr="007E7BEB">
        <w:rPr>
          <w:rFonts w:ascii="Gill Sans MT" w:hAnsi="Gill Sans MT"/>
        </w:rPr>
        <w:t xml:space="preserve"> permit holders requesting them to submit their returns which should improve the timeliness of reporting non-commercial harvesting statistics.</w:t>
      </w:r>
      <w:r w:rsidR="00F16041" w:rsidRPr="007E7BEB">
        <w:rPr>
          <w:rFonts w:ascii="Gill Sans MT" w:hAnsi="Gill Sans MT"/>
        </w:rPr>
        <w:t xml:space="preserve"> </w:t>
      </w:r>
      <w:r w:rsidR="00766CDF" w:rsidRPr="007E7BEB">
        <w:rPr>
          <w:rFonts w:ascii="Gill Sans MT" w:hAnsi="Gill Sans MT"/>
        </w:rPr>
        <w:t xml:space="preserve">  </w:t>
      </w:r>
      <w:r w:rsidR="00766CDF" w:rsidRPr="003E7AE5">
        <w:rPr>
          <w:rFonts w:ascii="Gill Sans MT" w:hAnsi="Gill Sans MT"/>
          <w:highlight w:val="yellow"/>
        </w:rPr>
        <w:t xml:space="preserve"> </w:t>
      </w:r>
    </w:p>
    <w:p w:rsidR="007E74FE" w:rsidRPr="00AF49A3" w:rsidRDefault="000B477C">
      <w:pPr>
        <w:pStyle w:val="Text"/>
        <w:tabs>
          <w:tab w:val="left" w:pos="851"/>
        </w:tabs>
        <w:ind w:right="424"/>
        <w:rPr>
          <w:rFonts w:ascii="Gill Sans MT" w:hAnsi="Gill Sans MT"/>
        </w:rPr>
      </w:pPr>
      <w:r w:rsidRPr="007E7BEB">
        <w:rPr>
          <w:rFonts w:ascii="Gill Sans MT" w:hAnsi="Gill Sans MT"/>
        </w:rPr>
        <w:t>Statistics are maintained by the WMB on the number of crop protection permits issued and the number of brushtail possums reported as taken by shooting, or carcasses recovered following use of 1080 poison, under these permits.  The WMB holds actual permits for two years but the maintenance of records is ongoing.  Permit data is available from 1997 to the present.</w:t>
      </w:r>
      <w:r w:rsidR="00165D5A" w:rsidRPr="007E7BEB">
        <w:rPr>
          <w:rFonts w:ascii="Gill Sans MT" w:hAnsi="Gill Sans MT"/>
        </w:rPr>
        <w:t xml:space="preserve">  </w:t>
      </w:r>
      <w:r w:rsidR="00CC661A" w:rsidRPr="007E7BEB">
        <w:rPr>
          <w:rFonts w:ascii="Gill Sans MT" w:hAnsi="Gill Sans MT"/>
        </w:rPr>
        <w:t>E</w:t>
      </w:r>
      <w:r w:rsidR="00165D5A" w:rsidRPr="007E7BEB">
        <w:rPr>
          <w:rFonts w:ascii="Gill Sans MT" w:hAnsi="Gill Sans MT"/>
        </w:rPr>
        <w:t xml:space="preserve">ach year, the WMB will inform </w:t>
      </w:r>
      <w:r w:rsidR="009D23BA">
        <w:rPr>
          <w:rFonts w:ascii="Gill Sans MT" w:hAnsi="Gill Sans MT"/>
        </w:rPr>
        <w:t>D</w:t>
      </w:r>
      <w:r w:rsidR="00874CF8">
        <w:rPr>
          <w:rFonts w:ascii="Gill Sans MT" w:hAnsi="Gill Sans MT"/>
        </w:rPr>
        <w:t>O</w:t>
      </w:r>
      <w:r w:rsidR="009D23BA">
        <w:rPr>
          <w:rFonts w:ascii="Gill Sans MT" w:hAnsi="Gill Sans MT"/>
        </w:rPr>
        <w:t>E</w:t>
      </w:r>
      <w:r w:rsidR="00165D5A" w:rsidRPr="007E7BEB">
        <w:rPr>
          <w:rFonts w:ascii="Gill Sans MT" w:hAnsi="Gill Sans MT"/>
        </w:rPr>
        <w:t xml:space="preserve"> of the </w:t>
      </w:r>
      <w:r w:rsidR="00BF29CA" w:rsidRPr="007E7BEB">
        <w:rPr>
          <w:rFonts w:ascii="Gill Sans MT" w:hAnsi="Gill Sans MT"/>
        </w:rPr>
        <w:t xml:space="preserve">estimated </w:t>
      </w:r>
      <w:r w:rsidR="00165D5A" w:rsidRPr="007E7BEB">
        <w:rPr>
          <w:rFonts w:ascii="Gill Sans MT" w:hAnsi="Gill Sans MT"/>
        </w:rPr>
        <w:t xml:space="preserve">non-commercial take when reporting on the </w:t>
      </w:r>
      <w:r w:rsidR="00CC661A" w:rsidRPr="007E7BEB">
        <w:rPr>
          <w:rFonts w:ascii="Gill Sans MT" w:hAnsi="Gill Sans MT"/>
        </w:rPr>
        <w:t xml:space="preserve">commercial </w:t>
      </w:r>
      <w:r w:rsidR="00C14627" w:rsidRPr="007E7BEB">
        <w:rPr>
          <w:rFonts w:ascii="Gill Sans MT" w:hAnsi="Gill Sans MT"/>
        </w:rPr>
        <w:t>take managed</w:t>
      </w:r>
      <w:r w:rsidR="00CC661A" w:rsidRPr="007E7BEB">
        <w:rPr>
          <w:rFonts w:ascii="Gill Sans MT" w:hAnsi="Gill Sans MT"/>
        </w:rPr>
        <w:t xml:space="preserve"> under t</w:t>
      </w:r>
      <w:r w:rsidR="00165D5A" w:rsidRPr="007E7BEB">
        <w:rPr>
          <w:rFonts w:ascii="Gill Sans MT" w:hAnsi="Gill Sans MT"/>
        </w:rPr>
        <w:t>his plan.</w:t>
      </w:r>
      <w:r w:rsidR="00CA6E56">
        <w:rPr>
          <w:rFonts w:ascii="Gill Sans MT" w:hAnsi="Gill Sans MT"/>
        </w:rPr>
        <w:t xml:space="preserve"> </w:t>
      </w:r>
    </w:p>
    <w:p w:rsidR="007E74FE" w:rsidRPr="00AF49A3" w:rsidRDefault="000B477C">
      <w:pPr>
        <w:pStyle w:val="Text"/>
        <w:tabs>
          <w:tab w:val="left" w:pos="851"/>
        </w:tabs>
        <w:ind w:right="424"/>
        <w:rPr>
          <w:rFonts w:ascii="Gill Sans MT" w:hAnsi="Gill Sans MT"/>
        </w:rPr>
      </w:pPr>
      <w:r w:rsidRPr="00AF49A3">
        <w:rPr>
          <w:rFonts w:ascii="Gill Sans MT" w:hAnsi="Gill Sans MT"/>
        </w:rPr>
        <w:t xml:space="preserve">Reported numbers of brushtail possums taken during recent years by shooting under crop protection permit and </w:t>
      </w:r>
      <w:r w:rsidR="00864A64">
        <w:rPr>
          <w:rFonts w:ascii="Gill Sans MT" w:hAnsi="Gill Sans MT"/>
        </w:rPr>
        <w:t>by</w:t>
      </w:r>
      <w:r w:rsidRPr="00AF49A3">
        <w:rPr>
          <w:rFonts w:ascii="Gill Sans MT" w:hAnsi="Gill Sans MT"/>
        </w:rPr>
        <w:t xml:space="preserve"> trap</w:t>
      </w:r>
      <w:r w:rsidR="0024681D" w:rsidRPr="00AF49A3">
        <w:rPr>
          <w:rFonts w:ascii="Gill Sans MT" w:hAnsi="Gill Sans MT"/>
        </w:rPr>
        <w:t>ping</w:t>
      </w:r>
      <w:r w:rsidR="00864A64">
        <w:rPr>
          <w:rFonts w:ascii="Gill Sans MT" w:hAnsi="Gill Sans MT"/>
        </w:rPr>
        <w:t xml:space="preserve"> to shoot</w:t>
      </w:r>
      <w:r w:rsidR="0024681D" w:rsidRPr="00AF49A3">
        <w:rPr>
          <w:rFonts w:ascii="Gill Sans MT" w:hAnsi="Gill Sans MT"/>
        </w:rPr>
        <w:t xml:space="preserve"> are given in Table 1.  Total e</w:t>
      </w:r>
      <w:r w:rsidRPr="00AF49A3">
        <w:rPr>
          <w:rFonts w:ascii="Gill Sans MT" w:hAnsi="Gill Sans MT"/>
        </w:rPr>
        <w:t>stimated take is calculated by determining the average reported take per property</w:t>
      </w:r>
      <w:r w:rsidR="0024681D" w:rsidRPr="00AF49A3">
        <w:rPr>
          <w:rFonts w:ascii="Gill Sans MT" w:hAnsi="Gill Sans MT"/>
        </w:rPr>
        <w:t xml:space="preserve"> return</w:t>
      </w:r>
      <w:r w:rsidRPr="00AF49A3">
        <w:rPr>
          <w:rFonts w:ascii="Gill Sans MT" w:hAnsi="Gill Sans MT"/>
        </w:rPr>
        <w:t xml:space="preserve"> multiplied by the </w:t>
      </w:r>
      <w:r w:rsidR="0024681D" w:rsidRPr="00AF49A3">
        <w:rPr>
          <w:rFonts w:ascii="Gill Sans MT" w:hAnsi="Gill Sans MT"/>
        </w:rPr>
        <w:t xml:space="preserve">total </w:t>
      </w:r>
      <w:r w:rsidRPr="00AF49A3">
        <w:rPr>
          <w:rFonts w:ascii="Gill Sans MT" w:hAnsi="Gill Sans MT"/>
        </w:rPr>
        <w:t xml:space="preserve">number of </w:t>
      </w:r>
      <w:r w:rsidR="0024681D" w:rsidRPr="00AF49A3">
        <w:rPr>
          <w:rFonts w:ascii="Gill Sans MT" w:hAnsi="Gill Sans MT"/>
        </w:rPr>
        <w:t xml:space="preserve">property </w:t>
      </w:r>
      <w:r w:rsidRPr="00AF49A3">
        <w:rPr>
          <w:rFonts w:ascii="Gill Sans MT" w:hAnsi="Gill Sans MT"/>
        </w:rPr>
        <w:t>permit</w:t>
      </w:r>
      <w:r w:rsidR="0024681D" w:rsidRPr="00AF49A3">
        <w:rPr>
          <w:rFonts w:ascii="Gill Sans MT" w:hAnsi="Gill Sans MT"/>
        </w:rPr>
        <w:t>s issued</w:t>
      </w:r>
      <w:r w:rsidRPr="00AF49A3">
        <w:rPr>
          <w:rFonts w:ascii="Gill Sans MT" w:hAnsi="Gill Sans MT"/>
        </w:rPr>
        <w:t xml:space="preserve"> (see Section 2.6).</w:t>
      </w:r>
      <w:r w:rsidR="00165D5A" w:rsidRPr="00AF49A3">
        <w:rPr>
          <w:rFonts w:ascii="Gill Sans MT" w:hAnsi="Gill Sans MT"/>
        </w:rPr>
        <w:t xml:space="preserve"> </w:t>
      </w:r>
    </w:p>
    <w:p w:rsidR="007E74FE" w:rsidRPr="00AF49A3" w:rsidRDefault="007E74FE">
      <w:pPr>
        <w:pStyle w:val="Text"/>
        <w:tabs>
          <w:tab w:val="left" w:pos="851"/>
        </w:tabs>
        <w:ind w:right="424"/>
        <w:rPr>
          <w:rFonts w:ascii="Gill Sans MT" w:hAnsi="Gill Sans MT"/>
        </w:rPr>
      </w:pPr>
    </w:p>
    <w:p w:rsidR="007E74FE" w:rsidRPr="00AF49A3" w:rsidRDefault="000B477C">
      <w:pPr>
        <w:pStyle w:val="Text"/>
        <w:tabs>
          <w:tab w:val="left" w:pos="851"/>
          <w:tab w:val="left" w:pos="8647"/>
        </w:tabs>
        <w:ind w:right="424"/>
        <w:rPr>
          <w:rFonts w:ascii="Gill Sans MT" w:hAnsi="Gill Sans MT"/>
          <w:b/>
          <w:sz w:val="22"/>
          <w:szCs w:val="22"/>
        </w:rPr>
      </w:pPr>
      <w:r w:rsidRPr="00AF49A3">
        <w:rPr>
          <w:rFonts w:ascii="Gill Sans MT" w:hAnsi="Gill Sans MT"/>
          <w:b/>
          <w:sz w:val="22"/>
          <w:szCs w:val="22"/>
        </w:rPr>
        <w:t xml:space="preserve">Table 1: </w:t>
      </w:r>
      <w:r w:rsidR="00D3786D" w:rsidRPr="00AF49A3">
        <w:rPr>
          <w:rFonts w:ascii="Gill Sans MT" w:hAnsi="Gill Sans MT"/>
          <w:b/>
          <w:sz w:val="22"/>
          <w:szCs w:val="22"/>
        </w:rPr>
        <w:t xml:space="preserve"> State-wide e</w:t>
      </w:r>
      <w:r w:rsidRPr="00AF49A3">
        <w:rPr>
          <w:rFonts w:ascii="Gill Sans MT" w:hAnsi="Gill Sans MT"/>
          <w:b/>
          <w:sz w:val="22"/>
          <w:szCs w:val="22"/>
        </w:rPr>
        <w:t>stimates of the number of brushtail po</w:t>
      </w:r>
      <w:r w:rsidR="007276F1" w:rsidRPr="00AF49A3">
        <w:rPr>
          <w:rFonts w:ascii="Gill Sans MT" w:hAnsi="Gill Sans MT"/>
          <w:b/>
          <w:sz w:val="22"/>
          <w:szCs w:val="22"/>
        </w:rPr>
        <w:t>ssums tak</w:t>
      </w:r>
      <w:r w:rsidRPr="00AF49A3">
        <w:rPr>
          <w:rFonts w:ascii="Gill Sans MT" w:hAnsi="Gill Sans MT"/>
          <w:b/>
          <w:sz w:val="22"/>
          <w:szCs w:val="22"/>
        </w:rPr>
        <w:t>en by non-commercial shooting under crop protection</w:t>
      </w:r>
      <w:r w:rsidR="0035419C" w:rsidRPr="00AF49A3">
        <w:rPr>
          <w:rFonts w:ascii="Gill Sans MT" w:hAnsi="Gill Sans MT"/>
          <w:b/>
          <w:sz w:val="22"/>
          <w:szCs w:val="22"/>
        </w:rPr>
        <w:t xml:space="preserve"> (CPN)</w:t>
      </w:r>
      <w:r w:rsidRPr="00AF49A3">
        <w:rPr>
          <w:rFonts w:ascii="Gill Sans MT" w:hAnsi="Gill Sans MT"/>
          <w:b/>
          <w:sz w:val="22"/>
          <w:szCs w:val="22"/>
        </w:rPr>
        <w:t xml:space="preserve"> permit</w:t>
      </w:r>
      <w:r w:rsidR="00D3786D" w:rsidRPr="00AF49A3">
        <w:rPr>
          <w:rFonts w:ascii="Gill Sans MT" w:hAnsi="Gill Sans MT"/>
          <w:b/>
          <w:sz w:val="22"/>
          <w:szCs w:val="22"/>
        </w:rPr>
        <w:t xml:space="preserve"> in Tasmania</w:t>
      </w:r>
      <w:r w:rsidRPr="00AF49A3">
        <w:rPr>
          <w:rFonts w:ascii="Gill Sans MT" w:hAnsi="Gill Sans MT"/>
          <w:b/>
          <w:sz w:val="22"/>
          <w:szCs w:val="22"/>
        </w:rPr>
        <w:t>.</w:t>
      </w:r>
    </w:p>
    <w:tbl>
      <w:tblPr>
        <w:tblW w:w="8860" w:type="dxa"/>
        <w:tblBorders>
          <w:top w:val="single" w:sz="6" w:space="0" w:color="0D5691"/>
          <w:left w:val="single" w:sz="6" w:space="0" w:color="0D5691"/>
          <w:bottom w:val="single" w:sz="6" w:space="0" w:color="0D5691"/>
          <w:right w:val="single" w:sz="6" w:space="0" w:color="0D5691"/>
          <w:insideH w:val="single" w:sz="6" w:space="0" w:color="0D5691"/>
          <w:insideV w:val="single" w:sz="6" w:space="0" w:color="0D5691"/>
        </w:tblBorders>
        <w:tblLayout w:type="fixed"/>
        <w:tblCellMar>
          <w:top w:w="11" w:type="dxa"/>
          <w:bottom w:w="11" w:type="dxa"/>
        </w:tblCellMar>
        <w:tblLook w:val="00BF"/>
      </w:tblPr>
      <w:tblGrid>
        <w:gridCol w:w="1635"/>
        <w:gridCol w:w="1909"/>
        <w:gridCol w:w="1772"/>
        <w:gridCol w:w="1772"/>
        <w:gridCol w:w="1772"/>
      </w:tblGrid>
      <w:tr w:rsidR="007E74FE" w:rsidRPr="00AF49A3" w:rsidTr="00815A57">
        <w:trPr>
          <w:trHeight w:val="510"/>
        </w:trPr>
        <w:tc>
          <w:tcPr>
            <w:tcW w:w="1635" w:type="dxa"/>
            <w:shd w:val="clear" w:color="auto" w:fill="0D5691"/>
            <w:vAlign w:val="center"/>
          </w:tcPr>
          <w:p w:rsidR="007E74FE" w:rsidRPr="00AF49A3" w:rsidRDefault="000B477C">
            <w:pPr>
              <w:tabs>
                <w:tab w:val="left" w:pos="851"/>
                <w:tab w:val="left" w:pos="8647"/>
              </w:tabs>
              <w:spacing w:before="0" w:after="0"/>
              <w:jc w:val="center"/>
              <w:rPr>
                <w:rFonts w:ascii="Arial" w:hAnsi="Arial" w:cs="Arial"/>
                <w:b/>
                <w:color w:val="FFFFFF"/>
              </w:rPr>
            </w:pPr>
            <w:r w:rsidRPr="00AF49A3">
              <w:rPr>
                <w:rFonts w:ascii="Arial" w:hAnsi="Arial" w:cs="Arial"/>
                <w:b/>
                <w:color w:val="FFFFFF"/>
              </w:rPr>
              <w:t>Year</w:t>
            </w:r>
          </w:p>
        </w:tc>
        <w:tc>
          <w:tcPr>
            <w:tcW w:w="1909" w:type="dxa"/>
            <w:shd w:val="clear" w:color="auto" w:fill="0D5691"/>
            <w:vAlign w:val="center"/>
          </w:tcPr>
          <w:p w:rsidR="007E74FE" w:rsidRPr="00AF49A3" w:rsidRDefault="000B477C">
            <w:pPr>
              <w:tabs>
                <w:tab w:val="left" w:pos="851"/>
                <w:tab w:val="left" w:pos="8647"/>
              </w:tabs>
              <w:spacing w:before="0" w:after="0"/>
              <w:jc w:val="center"/>
              <w:rPr>
                <w:rFonts w:ascii="Arial" w:hAnsi="Arial" w:cs="Arial"/>
                <w:b/>
                <w:color w:val="FFFFFF"/>
              </w:rPr>
            </w:pPr>
            <w:r w:rsidRPr="00AF49A3">
              <w:rPr>
                <w:rFonts w:ascii="Arial" w:hAnsi="Arial" w:cs="Arial"/>
                <w:b/>
                <w:color w:val="FFFFFF"/>
              </w:rPr>
              <w:t xml:space="preserve">Number of </w:t>
            </w:r>
            <w:r w:rsidR="00BD69D4" w:rsidRPr="00AF49A3">
              <w:rPr>
                <w:rFonts w:ascii="Arial" w:hAnsi="Arial" w:cs="Arial"/>
                <w:b/>
                <w:color w:val="FFFFFF"/>
              </w:rPr>
              <w:t xml:space="preserve">property </w:t>
            </w:r>
            <w:r w:rsidRPr="00AF49A3">
              <w:rPr>
                <w:rFonts w:ascii="Arial" w:hAnsi="Arial" w:cs="Arial"/>
                <w:b/>
                <w:color w:val="FFFFFF"/>
              </w:rPr>
              <w:t>permits</w:t>
            </w:r>
          </w:p>
        </w:tc>
        <w:tc>
          <w:tcPr>
            <w:tcW w:w="1772" w:type="dxa"/>
            <w:shd w:val="clear" w:color="auto" w:fill="0D5691"/>
            <w:vAlign w:val="center"/>
          </w:tcPr>
          <w:p w:rsidR="007E74FE" w:rsidRPr="00AF49A3" w:rsidRDefault="000B477C">
            <w:pPr>
              <w:tabs>
                <w:tab w:val="left" w:pos="851"/>
                <w:tab w:val="left" w:pos="8647"/>
              </w:tabs>
              <w:spacing w:before="0" w:after="0"/>
              <w:jc w:val="center"/>
              <w:rPr>
                <w:rFonts w:ascii="Arial" w:hAnsi="Arial" w:cs="Arial"/>
                <w:b/>
                <w:color w:val="FFFFFF"/>
              </w:rPr>
            </w:pPr>
            <w:r w:rsidRPr="00AF49A3">
              <w:rPr>
                <w:rFonts w:ascii="Arial" w:hAnsi="Arial" w:cs="Arial"/>
                <w:b/>
                <w:color w:val="FFFFFF"/>
              </w:rPr>
              <w:t>Reported take</w:t>
            </w:r>
          </w:p>
        </w:tc>
        <w:tc>
          <w:tcPr>
            <w:tcW w:w="1772" w:type="dxa"/>
            <w:shd w:val="clear" w:color="auto" w:fill="0D5691"/>
            <w:vAlign w:val="center"/>
          </w:tcPr>
          <w:p w:rsidR="007E74FE" w:rsidRPr="00AF49A3" w:rsidRDefault="000B477C">
            <w:pPr>
              <w:tabs>
                <w:tab w:val="left" w:pos="851"/>
                <w:tab w:val="left" w:pos="8647"/>
              </w:tabs>
              <w:spacing w:before="0" w:after="0"/>
              <w:jc w:val="center"/>
              <w:rPr>
                <w:rFonts w:ascii="Arial" w:hAnsi="Arial" w:cs="Arial"/>
                <w:b/>
                <w:color w:val="FFFFFF"/>
              </w:rPr>
            </w:pPr>
            <w:r w:rsidRPr="00AF49A3">
              <w:rPr>
                <w:rFonts w:ascii="Arial" w:hAnsi="Arial" w:cs="Arial"/>
                <w:b/>
                <w:color w:val="FFFFFF"/>
              </w:rPr>
              <w:t xml:space="preserve">Total estimated </w:t>
            </w:r>
            <w:r w:rsidR="0035419C" w:rsidRPr="00AF49A3">
              <w:rPr>
                <w:rFonts w:ascii="Arial" w:hAnsi="Arial" w:cs="Arial"/>
                <w:b/>
                <w:color w:val="FFFFFF"/>
              </w:rPr>
              <w:t xml:space="preserve">CPN </w:t>
            </w:r>
            <w:r w:rsidRPr="00AF49A3">
              <w:rPr>
                <w:rFonts w:ascii="Arial" w:hAnsi="Arial" w:cs="Arial"/>
                <w:b/>
                <w:color w:val="FFFFFF"/>
              </w:rPr>
              <w:t>take</w:t>
            </w:r>
          </w:p>
        </w:tc>
        <w:tc>
          <w:tcPr>
            <w:tcW w:w="1772" w:type="dxa"/>
            <w:shd w:val="clear" w:color="auto" w:fill="0D5691"/>
            <w:vAlign w:val="center"/>
          </w:tcPr>
          <w:p w:rsidR="007E74FE" w:rsidRPr="00AF49A3" w:rsidRDefault="000B477C">
            <w:pPr>
              <w:tabs>
                <w:tab w:val="left" w:pos="851"/>
                <w:tab w:val="left" w:pos="8647"/>
              </w:tabs>
              <w:spacing w:before="0" w:after="0"/>
              <w:jc w:val="center"/>
              <w:rPr>
                <w:rFonts w:ascii="Arial" w:hAnsi="Arial" w:cs="Arial"/>
                <w:b/>
                <w:color w:val="FFFFFF"/>
              </w:rPr>
            </w:pPr>
            <w:r w:rsidRPr="00AF49A3">
              <w:rPr>
                <w:rFonts w:ascii="Arial" w:hAnsi="Arial" w:cs="Arial"/>
                <w:b/>
                <w:color w:val="FFFFFF"/>
              </w:rPr>
              <w:t>% returns</w:t>
            </w:r>
          </w:p>
        </w:tc>
      </w:tr>
      <w:tr w:rsidR="00954454" w:rsidRPr="00AF49A3" w:rsidTr="002E10A5">
        <w:trPr>
          <w:trHeight w:hRule="exact" w:val="309"/>
        </w:trPr>
        <w:tc>
          <w:tcPr>
            <w:tcW w:w="1635"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1996-97</w:t>
            </w:r>
          </w:p>
        </w:tc>
        <w:tc>
          <w:tcPr>
            <w:tcW w:w="1909"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1,851</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157,492</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332,025</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47.43%</w:t>
            </w:r>
          </w:p>
        </w:tc>
      </w:tr>
      <w:tr w:rsidR="00954454" w:rsidRPr="00AF49A3" w:rsidTr="002E10A5">
        <w:trPr>
          <w:trHeight w:hRule="exact" w:val="309"/>
        </w:trPr>
        <w:tc>
          <w:tcPr>
            <w:tcW w:w="1635"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1997-98</w:t>
            </w:r>
          </w:p>
        </w:tc>
        <w:tc>
          <w:tcPr>
            <w:tcW w:w="1909"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1,845</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223,798</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391,381</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57.18%</w:t>
            </w:r>
          </w:p>
        </w:tc>
      </w:tr>
      <w:tr w:rsidR="00954454" w:rsidRPr="00AF49A3" w:rsidTr="002E10A5">
        <w:trPr>
          <w:trHeight w:hRule="exact" w:val="309"/>
        </w:trPr>
        <w:tc>
          <w:tcPr>
            <w:tcW w:w="1635"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1998-99</w:t>
            </w:r>
          </w:p>
        </w:tc>
        <w:tc>
          <w:tcPr>
            <w:tcW w:w="1909"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1,605</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179,570</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290,827</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61.74%</w:t>
            </w:r>
          </w:p>
        </w:tc>
      </w:tr>
      <w:tr w:rsidR="00954454" w:rsidRPr="00AF49A3" w:rsidTr="002E10A5">
        <w:trPr>
          <w:trHeight w:hRule="exact" w:val="309"/>
        </w:trPr>
        <w:tc>
          <w:tcPr>
            <w:tcW w:w="1635"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1999-00</w:t>
            </w:r>
          </w:p>
        </w:tc>
        <w:tc>
          <w:tcPr>
            <w:tcW w:w="1909"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1,662</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166,160</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285,582</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58.18%</w:t>
            </w:r>
          </w:p>
        </w:tc>
      </w:tr>
      <w:tr w:rsidR="00954454" w:rsidRPr="00AF49A3" w:rsidTr="002E10A5">
        <w:trPr>
          <w:trHeight w:hRule="exact" w:val="309"/>
        </w:trPr>
        <w:tc>
          <w:tcPr>
            <w:tcW w:w="1635"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2000-01</w:t>
            </w:r>
          </w:p>
        </w:tc>
        <w:tc>
          <w:tcPr>
            <w:tcW w:w="1909"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1,689</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138,347</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256,778</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53.88%</w:t>
            </w:r>
          </w:p>
        </w:tc>
      </w:tr>
      <w:tr w:rsidR="00954454" w:rsidRPr="00AF49A3" w:rsidTr="002E10A5">
        <w:trPr>
          <w:trHeight w:hRule="exact" w:val="309"/>
        </w:trPr>
        <w:tc>
          <w:tcPr>
            <w:tcW w:w="1635"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2001-02</w:t>
            </w:r>
          </w:p>
        </w:tc>
        <w:tc>
          <w:tcPr>
            <w:tcW w:w="1909"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1,648</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118,217</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202,939</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58.25%</w:t>
            </w:r>
          </w:p>
        </w:tc>
      </w:tr>
      <w:tr w:rsidR="00954454" w:rsidRPr="00AF49A3" w:rsidTr="002E10A5">
        <w:trPr>
          <w:trHeight w:hRule="exact" w:val="309"/>
        </w:trPr>
        <w:tc>
          <w:tcPr>
            <w:tcW w:w="1635"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2002-03</w:t>
            </w:r>
          </w:p>
        </w:tc>
        <w:tc>
          <w:tcPr>
            <w:tcW w:w="1909"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1,644</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137,631</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218,614</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62.96%</w:t>
            </w:r>
          </w:p>
        </w:tc>
      </w:tr>
      <w:tr w:rsidR="00954454" w:rsidRPr="00AF49A3" w:rsidTr="002E10A5">
        <w:trPr>
          <w:trHeight w:hRule="exact" w:val="309"/>
        </w:trPr>
        <w:tc>
          <w:tcPr>
            <w:tcW w:w="1635"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2003-04</w:t>
            </w:r>
          </w:p>
        </w:tc>
        <w:tc>
          <w:tcPr>
            <w:tcW w:w="1909"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1,530</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135,522</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207,421</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65.34%</w:t>
            </w:r>
          </w:p>
        </w:tc>
      </w:tr>
      <w:tr w:rsidR="00954454" w:rsidRPr="00AF49A3" w:rsidTr="002E10A5">
        <w:trPr>
          <w:trHeight w:hRule="exact" w:val="309"/>
        </w:trPr>
        <w:tc>
          <w:tcPr>
            <w:tcW w:w="1635"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2004-05</w:t>
            </w:r>
          </w:p>
        </w:tc>
        <w:tc>
          <w:tcPr>
            <w:tcW w:w="1909"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1573</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174662</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262410</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66.6%</w:t>
            </w:r>
          </w:p>
        </w:tc>
      </w:tr>
      <w:tr w:rsidR="00954454" w:rsidRPr="00AF49A3" w:rsidTr="002E10A5">
        <w:trPr>
          <w:trHeight w:hRule="exact" w:val="309"/>
        </w:trPr>
        <w:tc>
          <w:tcPr>
            <w:tcW w:w="1635"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2005-06</w:t>
            </w:r>
          </w:p>
        </w:tc>
        <w:tc>
          <w:tcPr>
            <w:tcW w:w="1909"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1572</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216880</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294927</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73.5%</w:t>
            </w:r>
          </w:p>
        </w:tc>
      </w:tr>
      <w:tr w:rsidR="00954454" w:rsidRPr="00AF49A3" w:rsidTr="002E10A5">
        <w:trPr>
          <w:trHeight w:hRule="exact" w:val="309"/>
        </w:trPr>
        <w:tc>
          <w:tcPr>
            <w:tcW w:w="1635"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2006-07</w:t>
            </w:r>
          </w:p>
        </w:tc>
        <w:tc>
          <w:tcPr>
            <w:tcW w:w="1909"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1689</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285653</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338812</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84.3%</w:t>
            </w:r>
          </w:p>
        </w:tc>
      </w:tr>
      <w:tr w:rsidR="00954454" w:rsidRPr="00AF49A3" w:rsidTr="002E10A5">
        <w:trPr>
          <w:trHeight w:hRule="exact" w:val="309"/>
        </w:trPr>
        <w:tc>
          <w:tcPr>
            <w:tcW w:w="1635"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2007-08</w:t>
            </w:r>
          </w:p>
        </w:tc>
        <w:tc>
          <w:tcPr>
            <w:tcW w:w="1909"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1974</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296033</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368920</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80.2%</w:t>
            </w:r>
          </w:p>
        </w:tc>
      </w:tr>
      <w:tr w:rsidR="00954454" w:rsidTr="002E10A5">
        <w:trPr>
          <w:trHeight w:hRule="exact" w:val="309"/>
        </w:trPr>
        <w:tc>
          <w:tcPr>
            <w:tcW w:w="1635"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2008-09</w:t>
            </w:r>
          </w:p>
        </w:tc>
        <w:tc>
          <w:tcPr>
            <w:tcW w:w="1909"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1675</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246956</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299747</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82.4%</w:t>
            </w:r>
          </w:p>
        </w:tc>
      </w:tr>
      <w:tr w:rsidR="00954454" w:rsidTr="002E10A5">
        <w:trPr>
          <w:trHeight w:hRule="exact" w:val="309"/>
        </w:trPr>
        <w:tc>
          <w:tcPr>
            <w:tcW w:w="1635"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2009-10</w:t>
            </w:r>
          </w:p>
        </w:tc>
        <w:tc>
          <w:tcPr>
            <w:tcW w:w="1909"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1584</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171451</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204041</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84.0%</w:t>
            </w:r>
          </w:p>
        </w:tc>
      </w:tr>
      <w:tr w:rsidR="00954454" w:rsidTr="002E10A5">
        <w:trPr>
          <w:trHeight w:hRule="exact" w:val="309"/>
        </w:trPr>
        <w:tc>
          <w:tcPr>
            <w:tcW w:w="1635"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2010-11</w:t>
            </w:r>
          </w:p>
        </w:tc>
        <w:tc>
          <w:tcPr>
            <w:tcW w:w="1909"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1696</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159808</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209455</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76.3%</w:t>
            </w:r>
          </w:p>
        </w:tc>
      </w:tr>
      <w:tr w:rsidR="00954454" w:rsidTr="002E10A5">
        <w:trPr>
          <w:trHeight w:hRule="exact" w:val="309"/>
        </w:trPr>
        <w:tc>
          <w:tcPr>
            <w:tcW w:w="1635"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2011-12</w:t>
            </w:r>
          </w:p>
        </w:tc>
        <w:tc>
          <w:tcPr>
            <w:tcW w:w="1909"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1824</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145451</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195795</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74.3%</w:t>
            </w:r>
          </w:p>
        </w:tc>
      </w:tr>
      <w:tr w:rsidR="00954454" w:rsidTr="002E10A5">
        <w:trPr>
          <w:trHeight w:hRule="exact" w:val="309"/>
        </w:trPr>
        <w:tc>
          <w:tcPr>
            <w:tcW w:w="1635"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2012-13</w:t>
            </w:r>
          </w:p>
        </w:tc>
        <w:tc>
          <w:tcPr>
            <w:tcW w:w="1909"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1669</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28844</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106830</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27%</w:t>
            </w:r>
          </w:p>
        </w:tc>
      </w:tr>
      <w:tr w:rsidR="00954454" w:rsidTr="002E10A5">
        <w:trPr>
          <w:trHeight w:hRule="exact" w:val="309"/>
        </w:trPr>
        <w:tc>
          <w:tcPr>
            <w:tcW w:w="1635" w:type="dxa"/>
          </w:tcPr>
          <w:p w:rsidR="00954454" w:rsidRPr="00954454" w:rsidRDefault="00503DCD" w:rsidP="00954454">
            <w:pPr>
              <w:jc w:val="center"/>
              <w:rPr>
                <w:rFonts w:ascii="Gill Sans MT" w:hAnsi="Gill Sans MT"/>
                <w:sz w:val="18"/>
                <w:szCs w:val="18"/>
              </w:rPr>
            </w:pPr>
            <w:r>
              <w:rPr>
                <w:rFonts w:ascii="Gill Sans MT" w:hAnsi="Gill Sans MT"/>
                <w:sz w:val="18"/>
                <w:szCs w:val="18"/>
              </w:rPr>
              <w:t>2013-14</w:t>
            </w:r>
          </w:p>
        </w:tc>
        <w:tc>
          <w:tcPr>
            <w:tcW w:w="1909"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1364</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26414</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203185</w:t>
            </w:r>
          </w:p>
        </w:tc>
        <w:tc>
          <w:tcPr>
            <w:tcW w:w="1772" w:type="dxa"/>
          </w:tcPr>
          <w:p w:rsidR="00954454" w:rsidRPr="00954454" w:rsidRDefault="00954454" w:rsidP="00954454">
            <w:pPr>
              <w:jc w:val="center"/>
              <w:rPr>
                <w:rFonts w:ascii="Gill Sans MT" w:hAnsi="Gill Sans MT"/>
                <w:sz w:val="18"/>
                <w:szCs w:val="18"/>
              </w:rPr>
            </w:pPr>
            <w:r w:rsidRPr="00954454">
              <w:rPr>
                <w:rFonts w:ascii="Gill Sans MT" w:hAnsi="Gill Sans MT"/>
                <w:sz w:val="18"/>
                <w:szCs w:val="18"/>
              </w:rPr>
              <w:t>13.0%</w:t>
            </w:r>
          </w:p>
        </w:tc>
      </w:tr>
    </w:tbl>
    <w:p w:rsidR="002A3362" w:rsidRPr="00AF49A3" w:rsidRDefault="002A3362" w:rsidP="006C63E2">
      <w:pPr>
        <w:rPr>
          <w:rFonts w:ascii="Gill Sans MT" w:hAnsi="Gill Sans MT"/>
        </w:rPr>
      </w:pPr>
      <w:bookmarkStart w:id="37" w:name="_Toc142200097"/>
    </w:p>
    <w:p w:rsidR="007E74FE" w:rsidRPr="00AF49A3" w:rsidRDefault="000B477C" w:rsidP="002A3362">
      <w:pPr>
        <w:pStyle w:val="Heading2"/>
        <w:tabs>
          <w:tab w:val="left" w:pos="851"/>
          <w:tab w:val="left" w:pos="8647"/>
        </w:tabs>
        <w:spacing w:before="0"/>
        <w:ind w:right="425"/>
        <w:rPr>
          <w:rFonts w:ascii="Gill Sans MT" w:hAnsi="Gill Sans MT"/>
          <w:sz w:val="26"/>
          <w:szCs w:val="26"/>
        </w:rPr>
      </w:pPr>
      <w:bookmarkStart w:id="38" w:name="_Toc265159853"/>
      <w:r w:rsidRPr="00AF49A3">
        <w:rPr>
          <w:rFonts w:ascii="Gill Sans MT" w:hAnsi="Gill Sans MT"/>
          <w:sz w:val="26"/>
          <w:szCs w:val="26"/>
        </w:rPr>
        <w:t>Use of 1080 poison</w:t>
      </w:r>
      <w:bookmarkEnd w:id="37"/>
      <w:bookmarkEnd w:id="38"/>
      <w:r w:rsidR="00BD69D4" w:rsidRPr="00AF49A3">
        <w:rPr>
          <w:rFonts w:ascii="Gill Sans MT" w:hAnsi="Gill Sans MT"/>
          <w:sz w:val="26"/>
          <w:szCs w:val="26"/>
        </w:rPr>
        <w:t xml:space="preserve">  </w:t>
      </w:r>
    </w:p>
    <w:p w:rsidR="007E74FE" w:rsidRPr="00AF49A3" w:rsidRDefault="000B477C" w:rsidP="00BD0CE1">
      <w:pPr>
        <w:pStyle w:val="Text"/>
        <w:tabs>
          <w:tab w:val="left" w:pos="851"/>
          <w:tab w:val="left" w:pos="8647"/>
        </w:tabs>
        <w:spacing w:before="240"/>
        <w:ind w:right="425"/>
        <w:rPr>
          <w:rFonts w:ascii="Gill Sans MT" w:hAnsi="Gill Sans MT"/>
        </w:rPr>
      </w:pPr>
      <w:r w:rsidRPr="00AF49A3">
        <w:rPr>
          <w:rFonts w:ascii="Gill Sans MT" w:hAnsi="Gill Sans MT"/>
        </w:rPr>
        <w:t xml:space="preserve">As a last resort, where </w:t>
      </w:r>
      <w:r w:rsidR="00864A64">
        <w:rPr>
          <w:rFonts w:ascii="Gill Sans MT" w:hAnsi="Gill Sans MT"/>
        </w:rPr>
        <w:t>alternatives are found</w:t>
      </w:r>
      <w:r w:rsidRPr="00AF49A3">
        <w:rPr>
          <w:rFonts w:ascii="Gill Sans MT" w:hAnsi="Gill Sans MT"/>
        </w:rPr>
        <w:t xml:space="preserve"> to be ineffective, DPIPWE may allow the laying of 1080 poison baits to control wallaby and brushtail possum damage.</w:t>
      </w:r>
      <w:r w:rsidR="00D3786D" w:rsidRPr="00AF49A3">
        <w:rPr>
          <w:rFonts w:ascii="Gill Sans MT" w:hAnsi="Gill Sans MT"/>
        </w:rPr>
        <w:t xml:space="preserve"> </w:t>
      </w:r>
      <w:r w:rsidRPr="00AF49A3">
        <w:rPr>
          <w:rFonts w:ascii="Gill Sans MT" w:hAnsi="Gill Sans MT"/>
        </w:rPr>
        <w:t xml:space="preserve"> This poisoning consists of the laying of 1080 contained in </w:t>
      </w:r>
      <w:r w:rsidR="00185776" w:rsidRPr="00AF49A3">
        <w:rPr>
          <w:rFonts w:ascii="Gill Sans MT" w:hAnsi="Gill Sans MT"/>
        </w:rPr>
        <w:t>cereal-</w:t>
      </w:r>
      <w:r w:rsidRPr="00AF49A3">
        <w:rPr>
          <w:rFonts w:ascii="Gill Sans MT" w:hAnsi="Gill Sans MT"/>
        </w:rPr>
        <w:t xml:space="preserve"> or carrot</w:t>
      </w:r>
      <w:r w:rsidR="00185776" w:rsidRPr="00AF49A3">
        <w:rPr>
          <w:rFonts w:ascii="Gill Sans MT" w:hAnsi="Gill Sans MT"/>
        </w:rPr>
        <w:t>-based</w:t>
      </w:r>
      <w:r w:rsidRPr="00AF49A3">
        <w:rPr>
          <w:rFonts w:ascii="Gill Sans MT" w:hAnsi="Gill Sans MT"/>
        </w:rPr>
        <w:t xml:space="preserve"> bait.  The WMB of DPIPWE is responsible for issuing permits to use 1080 poison for control of wallabies and possums.  </w:t>
      </w:r>
      <w:r w:rsidR="00864A64">
        <w:rPr>
          <w:rFonts w:ascii="Gill Sans MT" w:hAnsi="Gill Sans MT"/>
        </w:rPr>
        <w:t>Quarantine Tasmania, within</w:t>
      </w:r>
      <w:r w:rsidRPr="00AF49A3">
        <w:rPr>
          <w:rFonts w:ascii="Gill Sans MT" w:hAnsi="Gill Sans MT"/>
        </w:rPr>
        <w:t xml:space="preserve"> DPIPWE</w:t>
      </w:r>
      <w:r w:rsidR="00864A64">
        <w:rPr>
          <w:rFonts w:ascii="Gill Sans MT" w:hAnsi="Gill Sans MT"/>
        </w:rPr>
        <w:t>,</w:t>
      </w:r>
      <w:r w:rsidRPr="00AF49A3">
        <w:rPr>
          <w:rFonts w:ascii="Gill Sans MT" w:hAnsi="Gill Sans MT"/>
        </w:rPr>
        <w:t xml:space="preserve"> </w:t>
      </w:r>
      <w:r w:rsidR="00864A64">
        <w:rPr>
          <w:rFonts w:ascii="Gill Sans MT" w:hAnsi="Gill Sans MT"/>
        </w:rPr>
        <w:t>supplies</w:t>
      </w:r>
      <w:r w:rsidR="00864A64" w:rsidRPr="00AF49A3">
        <w:rPr>
          <w:rFonts w:ascii="Gill Sans MT" w:hAnsi="Gill Sans MT"/>
        </w:rPr>
        <w:t xml:space="preserve">s </w:t>
      </w:r>
      <w:r w:rsidRPr="00AF49A3">
        <w:rPr>
          <w:rFonts w:ascii="Gill Sans MT" w:hAnsi="Gill Sans MT"/>
        </w:rPr>
        <w:t xml:space="preserve">the poison for this purpose and maintains detailed records on 1080 use.  </w:t>
      </w:r>
    </w:p>
    <w:p w:rsidR="007E74FE" w:rsidRPr="00AF49A3" w:rsidRDefault="000B477C">
      <w:pPr>
        <w:pStyle w:val="Text"/>
        <w:tabs>
          <w:tab w:val="left" w:pos="851"/>
        </w:tabs>
        <w:ind w:right="424"/>
        <w:rPr>
          <w:rFonts w:ascii="Gill Sans MT" w:hAnsi="Gill Sans MT" w:cs="Arial"/>
          <w:color w:val="000000"/>
          <w:sz w:val="22"/>
          <w:szCs w:val="22"/>
          <w:lang w:val="en-US"/>
        </w:rPr>
      </w:pPr>
      <w:r w:rsidRPr="00AF49A3">
        <w:rPr>
          <w:rFonts w:ascii="Gill Sans MT" w:hAnsi="Gill Sans MT"/>
        </w:rPr>
        <w:t>A Code of Practice for Use of 1080 Poison for Na</w:t>
      </w:r>
      <w:r w:rsidR="000E1CEB" w:rsidRPr="00AF49A3">
        <w:rPr>
          <w:rFonts w:ascii="Gill Sans MT" w:hAnsi="Gill Sans MT"/>
        </w:rPr>
        <w:t>tive Browsing Animal Management</w:t>
      </w:r>
      <w:r w:rsidRPr="00AF49A3">
        <w:rPr>
          <w:rFonts w:ascii="Gill Sans MT" w:hAnsi="Gill Sans MT"/>
        </w:rPr>
        <w:t xml:space="preserve"> (Appendix 4)</w:t>
      </w:r>
      <w:r w:rsidRPr="00AF49A3">
        <w:rPr>
          <w:rFonts w:ascii="Gill Sans MT" w:hAnsi="Gill Sans MT"/>
          <w:i/>
        </w:rPr>
        <w:t xml:space="preserve"> </w:t>
      </w:r>
      <w:r w:rsidRPr="00AF49A3">
        <w:rPr>
          <w:rFonts w:ascii="Gill Sans MT" w:hAnsi="Gill Sans MT"/>
        </w:rPr>
        <w:t xml:space="preserve">has been developed and defines the circumstances considered appropriate for the use of 1080 to control native browsing wildlife under Tasmanian conditions.  Compliance with the Code is a requirement for the issuing of a crop protection permit to use </w:t>
      </w:r>
      <w:r w:rsidR="00185776" w:rsidRPr="00AF49A3">
        <w:rPr>
          <w:rFonts w:ascii="Gill Sans MT" w:hAnsi="Gill Sans MT"/>
        </w:rPr>
        <w:t>1080 (see Appendix 3)</w:t>
      </w:r>
      <w:r w:rsidRPr="00AF49A3">
        <w:rPr>
          <w:rFonts w:ascii="Gill Sans MT" w:hAnsi="Gill Sans MT"/>
        </w:rPr>
        <w:t xml:space="preserve">. </w:t>
      </w:r>
      <w:r w:rsidRPr="00AF49A3">
        <w:rPr>
          <w:rFonts w:ascii="Gill Sans MT" w:hAnsi="Gill Sans MT" w:cs="Arial"/>
          <w:color w:val="000000"/>
          <w:sz w:val="22"/>
          <w:szCs w:val="22"/>
          <w:lang w:val="en-US"/>
        </w:rPr>
        <w:t xml:space="preserve"> </w:t>
      </w:r>
    </w:p>
    <w:p w:rsidR="007E74FE" w:rsidRPr="00AF49A3" w:rsidRDefault="000B477C">
      <w:pPr>
        <w:pStyle w:val="Text"/>
        <w:tabs>
          <w:tab w:val="left" w:pos="851"/>
        </w:tabs>
        <w:ind w:right="424"/>
        <w:rPr>
          <w:rFonts w:ascii="Gill Sans MT" w:hAnsi="Gill Sans MT"/>
        </w:rPr>
      </w:pPr>
      <w:r w:rsidRPr="00914F1D">
        <w:rPr>
          <w:rFonts w:ascii="Gill Sans MT" w:hAnsi="Gill Sans MT"/>
        </w:rPr>
        <w:t xml:space="preserve">Permits to use 1080 baits for crop protection purposes will be issued only if an officer authorised under the </w:t>
      </w:r>
      <w:r w:rsidRPr="00914F1D">
        <w:rPr>
          <w:rFonts w:ascii="Gill Sans MT" w:hAnsi="Gill Sans MT"/>
          <w:i/>
        </w:rPr>
        <w:t>Nature Conservation Act 2002</w:t>
      </w:r>
      <w:r w:rsidRPr="00914F1D">
        <w:rPr>
          <w:rFonts w:ascii="Gill Sans MT" w:hAnsi="Gill Sans MT"/>
        </w:rPr>
        <w:t xml:space="preserve"> is satisfied that there is an unacceptable risk to the crop or pasture, that use of 1080 baits </w:t>
      </w:r>
      <w:r w:rsidR="00864A64">
        <w:rPr>
          <w:rFonts w:ascii="Gill Sans MT" w:hAnsi="Gill Sans MT"/>
        </w:rPr>
        <w:t>does</w:t>
      </w:r>
      <w:r w:rsidR="00864A64" w:rsidRPr="00914F1D">
        <w:rPr>
          <w:rFonts w:ascii="Gill Sans MT" w:hAnsi="Gill Sans MT"/>
        </w:rPr>
        <w:t xml:space="preserve"> </w:t>
      </w:r>
      <w:r w:rsidRPr="00914F1D">
        <w:rPr>
          <w:rFonts w:ascii="Gill Sans MT" w:hAnsi="Gill Sans MT"/>
        </w:rPr>
        <w:t>not pose an unacceptable risk to a population of non-target species and that alternative control measures have been adequately considered and implemented as far as practicable</w:t>
      </w:r>
      <w:r w:rsidR="00864A64">
        <w:rPr>
          <w:rFonts w:ascii="Gill Sans MT" w:hAnsi="Gill Sans MT"/>
        </w:rPr>
        <w:t>.</w:t>
      </w:r>
      <w:r w:rsidRPr="00AF49A3">
        <w:rPr>
          <w:rFonts w:ascii="Gill Sans MT" w:hAnsi="Gill Sans MT"/>
        </w:rPr>
        <w:t xml:space="preserve"> </w:t>
      </w:r>
    </w:p>
    <w:p w:rsidR="007E74FE" w:rsidRPr="00AF49A3" w:rsidRDefault="000B477C">
      <w:pPr>
        <w:pStyle w:val="Text"/>
        <w:tabs>
          <w:tab w:val="left" w:pos="851"/>
        </w:tabs>
        <w:ind w:right="424"/>
        <w:rPr>
          <w:rFonts w:ascii="Gill Sans MT" w:hAnsi="Gill Sans MT"/>
        </w:rPr>
      </w:pPr>
      <w:r w:rsidRPr="00AF49A3">
        <w:rPr>
          <w:rFonts w:ascii="Gill Sans MT" w:hAnsi="Gill Sans MT"/>
        </w:rPr>
        <w:t>The</w:t>
      </w:r>
      <w:r w:rsidR="00E520D0" w:rsidRPr="00AF49A3">
        <w:rPr>
          <w:rFonts w:ascii="Gill Sans MT" w:hAnsi="Gill Sans MT"/>
        </w:rPr>
        <w:t xml:space="preserve"> total</w:t>
      </w:r>
      <w:r w:rsidRPr="00AF49A3">
        <w:rPr>
          <w:rFonts w:ascii="Gill Sans MT" w:hAnsi="Gill Sans MT"/>
        </w:rPr>
        <w:t xml:space="preserve"> </w:t>
      </w:r>
      <w:r w:rsidR="00BF29CA" w:rsidRPr="00AF49A3">
        <w:rPr>
          <w:rFonts w:ascii="Gill Sans MT" w:hAnsi="Gill Sans MT"/>
        </w:rPr>
        <w:t xml:space="preserve">number of possums killed </w:t>
      </w:r>
      <w:r w:rsidR="00116203" w:rsidRPr="00AF49A3">
        <w:rPr>
          <w:rFonts w:ascii="Gill Sans MT" w:hAnsi="Gill Sans MT"/>
        </w:rPr>
        <w:t>by 1080 is</w:t>
      </w:r>
      <w:r w:rsidRPr="00AF49A3">
        <w:rPr>
          <w:rFonts w:ascii="Gill Sans MT" w:hAnsi="Gill Sans MT"/>
        </w:rPr>
        <w:t xml:space="preserve"> difficult to quantify.  Many animals taking 1080 poison baits are known to die in bush-cover up to several hundred metres from </w:t>
      </w:r>
      <w:r w:rsidR="00D3786D" w:rsidRPr="00AF49A3">
        <w:rPr>
          <w:rFonts w:ascii="Gill Sans MT" w:hAnsi="Gill Sans MT"/>
        </w:rPr>
        <w:t>a</w:t>
      </w:r>
      <w:r w:rsidRPr="00AF49A3">
        <w:rPr>
          <w:rFonts w:ascii="Gill Sans MT" w:hAnsi="Gill Sans MT"/>
        </w:rPr>
        <w:t xml:space="preserve"> bait line making their carcases difficult to locate.  </w:t>
      </w:r>
      <w:r w:rsidR="001578A1">
        <w:rPr>
          <w:rFonts w:ascii="Gill Sans MT" w:hAnsi="Gill Sans MT"/>
        </w:rPr>
        <w:t>Consequently, a</w:t>
      </w:r>
      <w:r w:rsidRPr="00AF49A3">
        <w:rPr>
          <w:rFonts w:ascii="Gill Sans MT" w:hAnsi="Gill Sans MT"/>
        </w:rPr>
        <w:t>ny kill estimate</w:t>
      </w:r>
      <w:r w:rsidR="00116203" w:rsidRPr="00AF49A3">
        <w:rPr>
          <w:rFonts w:ascii="Gill Sans MT" w:hAnsi="Gill Sans MT"/>
        </w:rPr>
        <w:t xml:space="preserve">s </w:t>
      </w:r>
      <w:r w:rsidRPr="00AF49A3">
        <w:rPr>
          <w:rFonts w:ascii="Gill Sans MT" w:hAnsi="Gill Sans MT"/>
        </w:rPr>
        <w:t xml:space="preserve">based on crop protection permit returns </w:t>
      </w:r>
      <w:r w:rsidR="001578A1">
        <w:rPr>
          <w:rFonts w:ascii="Gill Sans MT" w:hAnsi="Gill Sans MT"/>
        </w:rPr>
        <w:t>are</w:t>
      </w:r>
      <w:r w:rsidRPr="00AF49A3">
        <w:rPr>
          <w:rFonts w:ascii="Gill Sans MT" w:hAnsi="Gill Sans MT"/>
        </w:rPr>
        <w:t xml:space="preserve"> likely to be lower than the actual kill.  </w:t>
      </w:r>
      <w:r w:rsidR="001578A1">
        <w:rPr>
          <w:rFonts w:ascii="Gill Sans MT" w:hAnsi="Gill Sans MT"/>
        </w:rPr>
        <w:t>For this reason the number of possums killed by 1080 is not reported on under this plan, rather the amount of 1080 used is reported.</w:t>
      </w:r>
    </w:p>
    <w:p w:rsidR="007E74FE" w:rsidRPr="00AF49A3" w:rsidRDefault="00BE4B1E" w:rsidP="009C4506">
      <w:pPr>
        <w:pStyle w:val="Text"/>
        <w:tabs>
          <w:tab w:val="left" w:pos="851"/>
        </w:tabs>
        <w:spacing w:after="240"/>
        <w:ind w:right="425"/>
        <w:rPr>
          <w:rFonts w:ascii="Gill Sans MT" w:hAnsi="Gill Sans MT"/>
        </w:rPr>
      </w:pPr>
      <w:r>
        <w:rPr>
          <w:rFonts w:ascii="Gill Sans MT" w:hAnsi="Gill Sans MT"/>
        </w:rPr>
        <w:t>I</w:t>
      </w:r>
      <w:r w:rsidRPr="00AF49A3">
        <w:rPr>
          <w:rFonts w:ascii="Gill Sans MT" w:hAnsi="Gill Sans MT"/>
        </w:rPr>
        <w:t xml:space="preserve">n line with State Government policy to reduce its usage, 1080 usage </w:t>
      </w:r>
      <w:r>
        <w:rPr>
          <w:rFonts w:ascii="Gill Sans MT" w:hAnsi="Gill Sans MT"/>
        </w:rPr>
        <w:t>has declined considerably</w:t>
      </w:r>
      <w:r w:rsidRPr="00AF49A3">
        <w:rPr>
          <w:rFonts w:ascii="Gill Sans MT" w:hAnsi="Gill Sans MT"/>
        </w:rPr>
        <w:t xml:space="preserve"> </w:t>
      </w:r>
      <w:r>
        <w:rPr>
          <w:rFonts w:ascii="Gill Sans MT" w:hAnsi="Gill Sans MT"/>
        </w:rPr>
        <w:t>in recent years</w:t>
      </w:r>
      <w:r w:rsidR="00A4115C">
        <w:rPr>
          <w:rFonts w:ascii="Gill Sans MT" w:hAnsi="Gill Sans MT"/>
        </w:rPr>
        <w:t xml:space="preserve"> </w:t>
      </w:r>
      <w:r w:rsidRPr="00AF49A3">
        <w:rPr>
          <w:rFonts w:ascii="Gill Sans MT" w:hAnsi="Gill Sans MT"/>
        </w:rPr>
        <w:t>(Table 2)</w:t>
      </w:r>
      <w:r>
        <w:rPr>
          <w:rFonts w:ascii="Gill Sans MT" w:hAnsi="Gill Sans MT"/>
        </w:rPr>
        <w:t>;</w:t>
      </w:r>
      <w:r w:rsidRPr="00AF49A3">
        <w:rPr>
          <w:rFonts w:ascii="Gill Sans MT" w:hAnsi="Gill Sans MT"/>
        </w:rPr>
        <w:t xml:space="preserve"> </w:t>
      </w:r>
      <w:r>
        <w:rPr>
          <w:rFonts w:ascii="Gill Sans MT" w:hAnsi="Gill Sans MT"/>
        </w:rPr>
        <w:t xml:space="preserve"> </w:t>
      </w:r>
      <w:r w:rsidRPr="00AF49A3">
        <w:rPr>
          <w:rFonts w:ascii="Gill Sans MT" w:hAnsi="Gill Sans MT"/>
        </w:rPr>
        <w:t xml:space="preserve">WMB will provide details on the amount of 1080 used in Tasmania to </w:t>
      </w:r>
      <w:r>
        <w:rPr>
          <w:rFonts w:ascii="Gill Sans MT" w:hAnsi="Gill Sans MT"/>
        </w:rPr>
        <w:t>DOE in the annual report</w:t>
      </w:r>
      <w:r w:rsidRPr="00AF49A3">
        <w:rPr>
          <w:rFonts w:ascii="Gill Sans MT" w:hAnsi="Gill Sans MT"/>
        </w:rPr>
        <w:t>.</w:t>
      </w:r>
    </w:p>
    <w:p w:rsidR="007E74FE" w:rsidRPr="009C4506" w:rsidRDefault="008D11F5" w:rsidP="009C4506">
      <w:pPr>
        <w:pStyle w:val="Caption"/>
        <w:keepNext/>
        <w:tabs>
          <w:tab w:val="left" w:pos="851"/>
        </w:tabs>
        <w:spacing w:before="0" w:after="0"/>
        <w:ind w:right="425"/>
        <w:rPr>
          <w:rFonts w:ascii="Gill Sans MT" w:hAnsi="Gill Sans MT"/>
          <w:noProof/>
          <w:sz w:val="20"/>
        </w:rPr>
      </w:pPr>
      <w:bookmarkStart w:id="39" w:name="_Ref174117676"/>
      <w:r>
        <w:rPr>
          <w:rFonts w:ascii="Gill Sans MT" w:hAnsi="Gill Sans MT"/>
          <w:sz w:val="20"/>
        </w:rPr>
        <w:br w:type="page"/>
      </w:r>
      <w:r w:rsidR="000B477C" w:rsidRPr="009C4506">
        <w:rPr>
          <w:rFonts w:ascii="Gill Sans MT" w:hAnsi="Gill Sans MT"/>
          <w:sz w:val="20"/>
        </w:rPr>
        <w:t xml:space="preserve">Table </w:t>
      </w:r>
      <w:bookmarkEnd w:id="39"/>
      <w:r w:rsidR="000B477C" w:rsidRPr="009C4506">
        <w:rPr>
          <w:rFonts w:ascii="Gill Sans MT" w:hAnsi="Gill Sans MT"/>
          <w:sz w:val="20"/>
        </w:rPr>
        <w:t>2:</w:t>
      </w:r>
      <w:r w:rsidR="000B477C" w:rsidRPr="009C4506">
        <w:rPr>
          <w:rFonts w:ascii="Gill Sans MT" w:hAnsi="Gill Sans MT"/>
          <w:noProof/>
          <w:sz w:val="20"/>
        </w:rPr>
        <w:t xml:space="preserve"> State</w:t>
      </w:r>
      <w:r w:rsidR="00D3786D" w:rsidRPr="009C4506">
        <w:rPr>
          <w:rFonts w:ascii="Gill Sans MT" w:hAnsi="Gill Sans MT"/>
          <w:noProof/>
          <w:sz w:val="20"/>
        </w:rPr>
        <w:t>-</w:t>
      </w:r>
      <w:r w:rsidR="00D01815" w:rsidRPr="009C4506">
        <w:rPr>
          <w:rFonts w:ascii="Gill Sans MT" w:hAnsi="Gill Sans MT"/>
          <w:noProof/>
          <w:sz w:val="20"/>
        </w:rPr>
        <w:t>wide 1080 u</w:t>
      </w:r>
      <w:r w:rsidR="000B477C" w:rsidRPr="009C4506">
        <w:rPr>
          <w:rFonts w:ascii="Gill Sans MT" w:hAnsi="Gill Sans MT"/>
          <w:noProof/>
          <w:sz w:val="20"/>
        </w:rPr>
        <w:t>sage for crop protection purposes by industry sector 1999-00 to 20</w:t>
      </w:r>
      <w:r w:rsidR="00FA4418" w:rsidRPr="009C4506">
        <w:rPr>
          <w:rFonts w:ascii="Gill Sans MT" w:hAnsi="Gill Sans MT"/>
          <w:noProof/>
          <w:sz w:val="20"/>
        </w:rPr>
        <w:t>13</w:t>
      </w:r>
      <w:r w:rsidR="000B477C" w:rsidRPr="009C4506">
        <w:rPr>
          <w:rFonts w:ascii="Gill Sans MT" w:hAnsi="Gill Sans MT"/>
          <w:noProof/>
          <w:sz w:val="20"/>
        </w:rPr>
        <w:t>-</w:t>
      </w:r>
      <w:r w:rsidR="00FA4418" w:rsidRPr="009C4506">
        <w:rPr>
          <w:rFonts w:ascii="Gill Sans MT" w:hAnsi="Gill Sans MT"/>
          <w:noProof/>
          <w:sz w:val="20"/>
        </w:rPr>
        <w:t>14</w:t>
      </w:r>
      <w:r w:rsidR="00D3786D" w:rsidRPr="009C4506">
        <w:rPr>
          <w:rFonts w:ascii="Gill Sans MT" w:hAnsi="Gill Sans MT"/>
          <w:noProof/>
          <w:sz w:val="20"/>
        </w:rPr>
        <w:t xml:space="preserve"> in Tasmania</w:t>
      </w:r>
      <w:r w:rsidR="000B477C" w:rsidRPr="009C4506">
        <w:rPr>
          <w:rFonts w:ascii="Gill Sans MT" w:hAnsi="Gill Sans MT"/>
          <w:noProof/>
          <w:sz w:val="20"/>
        </w:rPr>
        <w:t>.</w:t>
      </w:r>
      <w:r w:rsidR="008B1743" w:rsidRPr="009C4506">
        <w:rPr>
          <w:rFonts w:ascii="Gill Sans MT" w:hAnsi="Gill Sans MT"/>
          <w:noProof/>
          <w:sz w:val="20"/>
        </w:rPr>
        <w:t xml:space="preserve"> </w:t>
      </w:r>
    </w:p>
    <w:tbl>
      <w:tblPr>
        <w:tblW w:w="6380" w:type="dxa"/>
        <w:tblInd w:w="1346" w:type="dxa"/>
        <w:tblBorders>
          <w:top w:val="single" w:sz="6" w:space="0" w:color="0D5691"/>
          <w:left w:val="single" w:sz="6" w:space="0" w:color="0D5691"/>
          <w:bottom w:val="single" w:sz="6" w:space="0" w:color="0D5691"/>
          <w:right w:val="single" w:sz="6" w:space="0" w:color="0D5691"/>
          <w:insideH w:val="single" w:sz="6" w:space="0" w:color="0D5691"/>
          <w:insideV w:val="single" w:sz="6" w:space="0" w:color="0D5691"/>
        </w:tblBorders>
        <w:tblLayout w:type="fixed"/>
        <w:tblCellMar>
          <w:top w:w="11" w:type="dxa"/>
          <w:bottom w:w="11" w:type="dxa"/>
        </w:tblCellMar>
        <w:tblLook w:val="00BF"/>
      </w:tblPr>
      <w:tblGrid>
        <w:gridCol w:w="2126"/>
        <w:gridCol w:w="2127"/>
        <w:gridCol w:w="2127"/>
      </w:tblGrid>
      <w:tr w:rsidR="00F8016F" w:rsidRPr="009C4506" w:rsidTr="002E10A5">
        <w:trPr>
          <w:trHeight w:val="516"/>
        </w:trPr>
        <w:tc>
          <w:tcPr>
            <w:tcW w:w="2126" w:type="dxa"/>
            <w:shd w:val="clear" w:color="auto" w:fill="0D5691"/>
            <w:vAlign w:val="center"/>
          </w:tcPr>
          <w:p w:rsidR="00F8016F" w:rsidRPr="009C4506" w:rsidRDefault="00F8016F" w:rsidP="002E10A5">
            <w:pPr>
              <w:tabs>
                <w:tab w:val="left" w:pos="851"/>
                <w:tab w:val="left" w:pos="8647"/>
              </w:tabs>
              <w:spacing w:after="0"/>
              <w:jc w:val="center"/>
              <w:rPr>
                <w:rFonts w:ascii="Gill Sans MT" w:hAnsi="Gill Sans MT" w:cs="Arial"/>
                <w:b/>
                <w:color w:val="FFFFFF"/>
                <w:sz w:val="16"/>
                <w:szCs w:val="16"/>
              </w:rPr>
            </w:pPr>
            <w:r w:rsidRPr="009C4506">
              <w:rPr>
                <w:rFonts w:ascii="Gill Sans MT" w:hAnsi="Gill Sans MT" w:cs="Arial"/>
                <w:b/>
                <w:color w:val="FFFFFF"/>
                <w:sz w:val="16"/>
                <w:szCs w:val="16"/>
              </w:rPr>
              <w:t>Year</w:t>
            </w:r>
          </w:p>
        </w:tc>
        <w:tc>
          <w:tcPr>
            <w:tcW w:w="2127" w:type="dxa"/>
            <w:shd w:val="clear" w:color="auto" w:fill="0D5691"/>
            <w:vAlign w:val="center"/>
          </w:tcPr>
          <w:p w:rsidR="00F8016F" w:rsidRPr="009C4506" w:rsidRDefault="00F8016F" w:rsidP="002E10A5">
            <w:pPr>
              <w:tabs>
                <w:tab w:val="left" w:pos="851"/>
                <w:tab w:val="left" w:pos="8647"/>
              </w:tabs>
              <w:spacing w:after="0"/>
              <w:jc w:val="center"/>
              <w:rPr>
                <w:rFonts w:ascii="Gill Sans MT" w:hAnsi="Gill Sans MT" w:cs="Arial"/>
                <w:b/>
                <w:color w:val="FFFFFF"/>
                <w:sz w:val="16"/>
                <w:szCs w:val="16"/>
              </w:rPr>
            </w:pPr>
            <w:r w:rsidRPr="009C4506">
              <w:rPr>
                <w:rFonts w:ascii="Gill Sans MT" w:hAnsi="Gill Sans MT" w:cs="Arial"/>
                <w:b/>
                <w:color w:val="FFFFFF"/>
                <w:sz w:val="16"/>
                <w:szCs w:val="16"/>
              </w:rPr>
              <w:t>Number of property permits issued</w:t>
            </w:r>
          </w:p>
        </w:tc>
        <w:tc>
          <w:tcPr>
            <w:tcW w:w="2127" w:type="dxa"/>
            <w:shd w:val="clear" w:color="auto" w:fill="0D5691"/>
            <w:vAlign w:val="center"/>
          </w:tcPr>
          <w:p w:rsidR="00F8016F" w:rsidRPr="009C4506" w:rsidRDefault="00F8016F" w:rsidP="002E10A5">
            <w:pPr>
              <w:tabs>
                <w:tab w:val="left" w:pos="851"/>
                <w:tab w:val="left" w:pos="8647"/>
              </w:tabs>
              <w:spacing w:after="0"/>
              <w:jc w:val="center"/>
              <w:rPr>
                <w:rFonts w:ascii="Gill Sans MT" w:hAnsi="Gill Sans MT" w:cs="Arial"/>
                <w:b/>
                <w:color w:val="FFFFFF"/>
                <w:sz w:val="16"/>
                <w:szCs w:val="16"/>
              </w:rPr>
            </w:pPr>
            <w:r w:rsidRPr="009C4506">
              <w:rPr>
                <w:rFonts w:ascii="Gill Sans MT" w:hAnsi="Gill Sans MT" w:cs="Arial"/>
                <w:b/>
                <w:color w:val="FFFFFF"/>
                <w:sz w:val="16"/>
                <w:szCs w:val="16"/>
              </w:rPr>
              <w:t>1080 usage (kg)</w:t>
            </w:r>
          </w:p>
        </w:tc>
      </w:tr>
      <w:tr w:rsidR="00F8016F" w:rsidRPr="009C4506" w:rsidTr="002E10A5">
        <w:trPr>
          <w:trHeight w:hRule="exact" w:val="312"/>
        </w:trPr>
        <w:tc>
          <w:tcPr>
            <w:tcW w:w="2126" w:type="dxa"/>
          </w:tcPr>
          <w:p w:rsidR="00F8016F" w:rsidRPr="009C4506" w:rsidRDefault="00F8016F" w:rsidP="00F8016F">
            <w:pPr>
              <w:jc w:val="center"/>
              <w:rPr>
                <w:rFonts w:ascii="Gill Sans MT" w:hAnsi="Gill Sans MT"/>
                <w:sz w:val="16"/>
                <w:szCs w:val="16"/>
              </w:rPr>
            </w:pPr>
            <w:r w:rsidRPr="009C4506">
              <w:rPr>
                <w:rFonts w:ascii="Gill Sans MT" w:hAnsi="Gill Sans MT"/>
                <w:sz w:val="16"/>
                <w:szCs w:val="16"/>
              </w:rPr>
              <w:t>1999/00</w:t>
            </w:r>
          </w:p>
        </w:tc>
        <w:tc>
          <w:tcPr>
            <w:tcW w:w="2127" w:type="dxa"/>
          </w:tcPr>
          <w:p w:rsidR="00F8016F" w:rsidRPr="009C4506" w:rsidRDefault="00D23CFA" w:rsidP="00F8016F">
            <w:pPr>
              <w:jc w:val="center"/>
              <w:rPr>
                <w:rFonts w:ascii="Gill Sans MT" w:hAnsi="Gill Sans MT"/>
                <w:sz w:val="16"/>
                <w:szCs w:val="16"/>
              </w:rPr>
            </w:pPr>
            <w:r w:rsidRPr="009C4506">
              <w:rPr>
                <w:rFonts w:ascii="Gill Sans MT" w:hAnsi="Gill Sans MT"/>
                <w:sz w:val="16"/>
                <w:szCs w:val="16"/>
              </w:rPr>
              <w:t>590</w:t>
            </w:r>
          </w:p>
        </w:tc>
        <w:tc>
          <w:tcPr>
            <w:tcW w:w="2127" w:type="dxa"/>
            <w:vAlign w:val="center"/>
          </w:tcPr>
          <w:p w:rsidR="00F8016F" w:rsidRPr="009C4506" w:rsidRDefault="00F8016F" w:rsidP="002E10A5">
            <w:pPr>
              <w:tabs>
                <w:tab w:val="left" w:pos="1111"/>
              </w:tabs>
              <w:spacing w:after="0"/>
              <w:jc w:val="center"/>
              <w:rPr>
                <w:rFonts w:ascii="Gill Sans MT" w:hAnsi="Gill Sans MT" w:cs="Arial"/>
                <w:sz w:val="16"/>
                <w:szCs w:val="16"/>
              </w:rPr>
            </w:pPr>
            <w:r w:rsidRPr="009C4506">
              <w:rPr>
                <w:rFonts w:ascii="Gill Sans MT" w:hAnsi="Gill Sans MT"/>
                <w:sz w:val="16"/>
                <w:szCs w:val="16"/>
              </w:rPr>
              <w:t>15.2</w:t>
            </w:r>
          </w:p>
        </w:tc>
      </w:tr>
      <w:tr w:rsidR="00F8016F" w:rsidRPr="009C4506" w:rsidTr="002E10A5">
        <w:trPr>
          <w:trHeight w:hRule="exact" w:val="312"/>
        </w:trPr>
        <w:tc>
          <w:tcPr>
            <w:tcW w:w="2126" w:type="dxa"/>
          </w:tcPr>
          <w:p w:rsidR="00F8016F" w:rsidRPr="009C4506" w:rsidRDefault="00F8016F" w:rsidP="00F8016F">
            <w:pPr>
              <w:jc w:val="center"/>
              <w:rPr>
                <w:rFonts w:ascii="Gill Sans MT" w:hAnsi="Gill Sans MT"/>
                <w:sz w:val="16"/>
                <w:szCs w:val="16"/>
              </w:rPr>
            </w:pPr>
            <w:r w:rsidRPr="009C4506">
              <w:rPr>
                <w:rFonts w:ascii="Gill Sans MT" w:hAnsi="Gill Sans MT"/>
                <w:sz w:val="16"/>
                <w:szCs w:val="16"/>
              </w:rPr>
              <w:t>2000/01</w:t>
            </w:r>
          </w:p>
        </w:tc>
        <w:tc>
          <w:tcPr>
            <w:tcW w:w="2127" w:type="dxa"/>
          </w:tcPr>
          <w:p w:rsidR="00F8016F" w:rsidRPr="009C4506" w:rsidRDefault="00D23CFA" w:rsidP="00F8016F">
            <w:pPr>
              <w:jc w:val="center"/>
              <w:rPr>
                <w:rFonts w:ascii="Gill Sans MT" w:hAnsi="Gill Sans MT"/>
                <w:sz w:val="16"/>
                <w:szCs w:val="16"/>
              </w:rPr>
            </w:pPr>
            <w:r w:rsidRPr="009C4506">
              <w:rPr>
                <w:rFonts w:ascii="Gill Sans MT" w:hAnsi="Gill Sans MT"/>
                <w:sz w:val="16"/>
                <w:szCs w:val="16"/>
              </w:rPr>
              <w:t>467</w:t>
            </w:r>
          </w:p>
        </w:tc>
        <w:tc>
          <w:tcPr>
            <w:tcW w:w="2127" w:type="dxa"/>
            <w:vAlign w:val="center"/>
          </w:tcPr>
          <w:p w:rsidR="00F8016F" w:rsidRPr="009C4506" w:rsidRDefault="00F8016F" w:rsidP="002E10A5">
            <w:pPr>
              <w:tabs>
                <w:tab w:val="left" w:pos="1111"/>
              </w:tabs>
              <w:spacing w:after="0"/>
              <w:jc w:val="center"/>
              <w:rPr>
                <w:rFonts w:ascii="Gill Sans MT" w:hAnsi="Gill Sans MT" w:cs="Arial"/>
                <w:sz w:val="16"/>
                <w:szCs w:val="16"/>
              </w:rPr>
            </w:pPr>
            <w:r w:rsidRPr="009C4506">
              <w:rPr>
                <w:rFonts w:ascii="Gill Sans MT" w:hAnsi="Gill Sans MT"/>
                <w:sz w:val="16"/>
                <w:szCs w:val="16"/>
              </w:rPr>
              <w:t>12.7</w:t>
            </w:r>
          </w:p>
        </w:tc>
      </w:tr>
      <w:tr w:rsidR="00F8016F" w:rsidRPr="009C4506" w:rsidTr="002E10A5">
        <w:trPr>
          <w:trHeight w:hRule="exact" w:val="312"/>
        </w:trPr>
        <w:tc>
          <w:tcPr>
            <w:tcW w:w="2126" w:type="dxa"/>
          </w:tcPr>
          <w:p w:rsidR="00F8016F" w:rsidRPr="009C4506" w:rsidRDefault="00F8016F" w:rsidP="00F8016F">
            <w:pPr>
              <w:jc w:val="center"/>
              <w:rPr>
                <w:rFonts w:ascii="Gill Sans MT" w:hAnsi="Gill Sans MT"/>
                <w:sz w:val="16"/>
                <w:szCs w:val="16"/>
              </w:rPr>
            </w:pPr>
            <w:r w:rsidRPr="009C4506">
              <w:rPr>
                <w:rFonts w:ascii="Gill Sans MT" w:hAnsi="Gill Sans MT"/>
                <w:sz w:val="16"/>
                <w:szCs w:val="16"/>
              </w:rPr>
              <w:t>2001/02</w:t>
            </w:r>
          </w:p>
        </w:tc>
        <w:tc>
          <w:tcPr>
            <w:tcW w:w="2127" w:type="dxa"/>
          </w:tcPr>
          <w:p w:rsidR="00F8016F" w:rsidRPr="009C4506" w:rsidRDefault="00D23CFA" w:rsidP="00F8016F">
            <w:pPr>
              <w:jc w:val="center"/>
              <w:rPr>
                <w:rFonts w:ascii="Gill Sans MT" w:hAnsi="Gill Sans MT"/>
                <w:sz w:val="16"/>
                <w:szCs w:val="16"/>
              </w:rPr>
            </w:pPr>
            <w:r w:rsidRPr="009C4506">
              <w:rPr>
                <w:rFonts w:ascii="Gill Sans MT" w:hAnsi="Gill Sans MT"/>
                <w:sz w:val="16"/>
                <w:szCs w:val="16"/>
              </w:rPr>
              <w:t>416</w:t>
            </w:r>
          </w:p>
        </w:tc>
        <w:tc>
          <w:tcPr>
            <w:tcW w:w="2127" w:type="dxa"/>
            <w:vAlign w:val="center"/>
          </w:tcPr>
          <w:p w:rsidR="00F8016F" w:rsidRPr="009C4506" w:rsidRDefault="00F8016F" w:rsidP="002E10A5">
            <w:pPr>
              <w:tabs>
                <w:tab w:val="left" w:pos="1111"/>
              </w:tabs>
              <w:spacing w:after="0"/>
              <w:jc w:val="center"/>
              <w:rPr>
                <w:rFonts w:ascii="Gill Sans MT" w:hAnsi="Gill Sans MT" w:cs="Arial"/>
                <w:sz w:val="16"/>
                <w:szCs w:val="16"/>
              </w:rPr>
            </w:pPr>
            <w:r w:rsidRPr="009C4506">
              <w:rPr>
                <w:rFonts w:ascii="Gill Sans MT" w:hAnsi="Gill Sans MT"/>
                <w:sz w:val="16"/>
                <w:szCs w:val="16"/>
              </w:rPr>
              <w:t>9.7</w:t>
            </w:r>
          </w:p>
        </w:tc>
      </w:tr>
      <w:tr w:rsidR="00F8016F" w:rsidRPr="009C4506" w:rsidTr="002E10A5">
        <w:trPr>
          <w:trHeight w:hRule="exact" w:val="312"/>
        </w:trPr>
        <w:tc>
          <w:tcPr>
            <w:tcW w:w="2126" w:type="dxa"/>
            <w:vAlign w:val="center"/>
          </w:tcPr>
          <w:p w:rsidR="00F8016F" w:rsidRPr="009C4506" w:rsidRDefault="00F8016F" w:rsidP="002E10A5">
            <w:pPr>
              <w:tabs>
                <w:tab w:val="left" w:pos="851"/>
                <w:tab w:val="left" w:pos="8647"/>
              </w:tabs>
              <w:spacing w:after="0"/>
              <w:jc w:val="center"/>
              <w:rPr>
                <w:rFonts w:ascii="Gill Sans MT" w:hAnsi="Gill Sans MT" w:cs="Arial"/>
                <w:snapToGrid w:val="0"/>
                <w:sz w:val="16"/>
                <w:szCs w:val="16"/>
              </w:rPr>
            </w:pPr>
            <w:r w:rsidRPr="009C4506">
              <w:rPr>
                <w:rFonts w:ascii="Gill Sans MT" w:hAnsi="Gill Sans MT" w:cs="Arial"/>
                <w:snapToGrid w:val="0"/>
                <w:sz w:val="16"/>
                <w:szCs w:val="16"/>
              </w:rPr>
              <w:t>2002-03</w:t>
            </w:r>
          </w:p>
        </w:tc>
        <w:tc>
          <w:tcPr>
            <w:tcW w:w="2127" w:type="dxa"/>
            <w:vAlign w:val="center"/>
          </w:tcPr>
          <w:p w:rsidR="00F8016F" w:rsidRPr="009C4506" w:rsidRDefault="00F8016F" w:rsidP="002E10A5">
            <w:pPr>
              <w:jc w:val="center"/>
              <w:rPr>
                <w:rFonts w:ascii="Gill Sans MT" w:hAnsi="Gill Sans MT" w:cs="Arial"/>
                <w:color w:val="000000"/>
                <w:sz w:val="16"/>
                <w:szCs w:val="16"/>
              </w:rPr>
            </w:pPr>
            <w:r w:rsidRPr="009C4506">
              <w:rPr>
                <w:rFonts w:ascii="Gill Sans MT" w:hAnsi="Gill Sans MT" w:cs="Arial"/>
                <w:color w:val="000000"/>
                <w:sz w:val="16"/>
                <w:szCs w:val="16"/>
              </w:rPr>
              <w:t>682</w:t>
            </w:r>
          </w:p>
        </w:tc>
        <w:tc>
          <w:tcPr>
            <w:tcW w:w="2127" w:type="dxa"/>
            <w:vAlign w:val="center"/>
          </w:tcPr>
          <w:p w:rsidR="00F8016F" w:rsidRPr="009C4506" w:rsidRDefault="00F8016F" w:rsidP="002E10A5">
            <w:pPr>
              <w:tabs>
                <w:tab w:val="left" w:pos="1111"/>
              </w:tabs>
              <w:spacing w:after="0"/>
              <w:jc w:val="center"/>
              <w:rPr>
                <w:rFonts w:ascii="Gill Sans MT" w:hAnsi="Gill Sans MT" w:cs="Arial"/>
                <w:sz w:val="16"/>
                <w:szCs w:val="16"/>
              </w:rPr>
            </w:pPr>
            <w:r w:rsidRPr="009C4506">
              <w:rPr>
                <w:rFonts w:ascii="Gill Sans MT" w:hAnsi="Gill Sans MT" w:cs="Arial"/>
                <w:sz w:val="16"/>
                <w:szCs w:val="16"/>
              </w:rPr>
              <w:t>10.4</w:t>
            </w:r>
          </w:p>
        </w:tc>
      </w:tr>
      <w:tr w:rsidR="00F8016F" w:rsidRPr="009C4506" w:rsidTr="002E10A5">
        <w:trPr>
          <w:trHeight w:hRule="exact" w:val="312"/>
        </w:trPr>
        <w:tc>
          <w:tcPr>
            <w:tcW w:w="2126" w:type="dxa"/>
            <w:vAlign w:val="center"/>
          </w:tcPr>
          <w:p w:rsidR="00F8016F" w:rsidRPr="009C4506" w:rsidRDefault="00F8016F" w:rsidP="002E10A5">
            <w:pPr>
              <w:tabs>
                <w:tab w:val="left" w:pos="851"/>
                <w:tab w:val="left" w:pos="8647"/>
              </w:tabs>
              <w:spacing w:after="0"/>
              <w:jc w:val="center"/>
              <w:rPr>
                <w:rFonts w:ascii="Gill Sans MT" w:hAnsi="Gill Sans MT" w:cs="Arial"/>
                <w:snapToGrid w:val="0"/>
                <w:sz w:val="16"/>
                <w:szCs w:val="16"/>
              </w:rPr>
            </w:pPr>
            <w:r w:rsidRPr="009C4506">
              <w:rPr>
                <w:rFonts w:ascii="Gill Sans MT" w:hAnsi="Gill Sans MT" w:cs="Arial"/>
                <w:snapToGrid w:val="0"/>
                <w:sz w:val="16"/>
                <w:szCs w:val="16"/>
              </w:rPr>
              <w:t>2003-04</w:t>
            </w:r>
          </w:p>
        </w:tc>
        <w:tc>
          <w:tcPr>
            <w:tcW w:w="2127" w:type="dxa"/>
            <w:vAlign w:val="center"/>
          </w:tcPr>
          <w:p w:rsidR="00F8016F" w:rsidRPr="009C4506" w:rsidRDefault="00F8016F" w:rsidP="002E10A5">
            <w:pPr>
              <w:jc w:val="center"/>
              <w:rPr>
                <w:rFonts w:ascii="Gill Sans MT" w:hAnsi="Gill Sans MT" w:cs="Arial"/>
                <w:color w:val="000000"/>
                <w:sz w:val="16"/>
                <w:szCs w:val="16"/>
              </w:rPr>
            </w:pPr>
            <w:r w:rsidRPr="009C4506">
              <w:rPr>
                <w:rFonts w:ascii="Gill Sans MT" w:hAnsi="Gill Sans MT" w:cs="Arial"/>
                <w:color w:val="000000"/>
                <w:sz w:val="16"/>
                <w:szCs w:val="16"/>
              </w:rPr>
              <w:t>436</w:t>
            </w:r>
          </w:p>
        </w:tc>
        <w:tc>
          <w:tcPr>
            <w:tcW w:w="2127" w:type="dxa"/>
            <w:vAlign w:val="center"/>
          </w:tcPr>
          <w:p w:rsidR="00F8016F" w:rsidRPr="009C4506" w:rsidRDefault="00F8016F" w:rsidP="002E10A5">
            <w:pPr>
              <w:tabs>
                <w:tab w:val="left" w:pos="1111"/>
              </w:tabs>
              <w:spacing w:after="0"/>
              <w:jc w:val="center"/>
              <w:rPr>
                <w:rFonts w:ascii="Gill Sans MT" w:hAnsi="Gill Sans MT" w:cs="Arial"/>
                <w:sz w:val="16"/>
                <w:szCs w:val="16"/>
              </w:rPr>
            </w:pPr>
            <w:r w:rsidRPr="009C4506">
              <w:rPr>
                <w:rFonts w:ascii="Gill Sans MT" w:hAnsi="Gill Sans MT" w:cs="Arial"/>
                <w:sz w:val="16"/>
                <w:szCs w:val="16"/>
              </w:rPr>
              <w:t>6.1</w:t>
            </w:r>
          </w:p>
        </w:tc>
      </w:tr>
      <w:tr w:rsidR="00F8016F" w:rsidRPr="009C4506" w:rsidTr="002E10A5">
        <w:trPr>
          <w:trHeight w:hRule="exact" w:val="312"/>
        </w:trPr>
        <w:tc>
          <w:tcPr>
            <w:tcW w:w="2126" w:type="dxa"/>
            <w:vAlign w:val="center"/>
          </w:tcPr>
          <w:p w:rsidR="00F8016F" w:rsidRPr="009C4506" w:rsidRDefault="00F8016F" w:rsidP="002E10A5">
            <w:pPr>
              <w:tabs>
                <w:tab w:val="left" w:pos="851"/>
                <w:tab w:val="left" w:pos="8647"/>
              </w:tabs>
              <w:spacing w:after="0"/>
              <w:jc w:val="center"/>
              <w:rPr>
                <w:rFonts w:ascii="Gill Sans MT" w:hAnsi="Gill Sans MT" w:cs="Arial"/>
                <w:snapToGrid w:val="0"/>
                <w:sz w:val="16"/>
                <w:szCs w:val="16"/>
              </w:rPr>
            </w:pPr>
            <w:r w:rsidRPr="009C4506">
              <w:rPr>
                <w:rFonts w:ascii="Gill Sans MT" w:hAnsi="Gill Sans MT" w:cs="Arial"/>
                <w:snapToGrid w:val="0"/>
                <w:sz w:val="16"/>
                <w:szCs w:val="16"/>
              </w:rPr>
              <w:t>2004-05</w:t>
            </w:r>
          </w:p>
        </w:tc>
        <w:tc>
          <w:tcPr>
            <w:tcW w:w="2127" w:type="dxa"/>
            <w:vAlign w:val="center"/>
          </w:tcPr>
          <w:p w:rsidR="00F8016F" w:rsidRPr="009C4506" w:rsidRDefault="00F8016F" w:rsidP="002E10A5">
            <w:pPr>
              <w:jc w:val="center"/>
              <w:rPr>
                <w:rFonts w:ascii="Gill Sans MT" w:hAnsi="Gill Sans MT" w:cs="Arial"/>
                <w:color w:val="000000"/>
                <w:sz w:val="16"/>
                <w:szCs w:val="16"/>
              </w:rPr>
            </w:pPr>
            <w:r w:rsidRPr="009C4506">
              <w:rPr>
                <w:rFonts w:ascii="Gill Sans MT" w:hAnsi="Gill Sans MT" w:cs="Arial"/>
                <w:color w:val="000000"/>
                <w:sz w:val="16"/>
                <w:szCs w:val="16"/>
              </w:rPr>
              <w:t>426</w:t>
            </w:r>
          </w:p>
        </w:tc>
        <w:tc>
          <w:tcPr>
            <w:tcW w:w="2127" w:type="dxa"/>
            <w:vAlign w:val="center"/>
          </w:tcPr>
          <w:p w:rsidR="00F8016F" w:rsidRPr="009C4506" w:rsidRDefault="00F8016F" w:rsidP="002E10A5">
            <w:pPr>
              <w:tabs>
                <w:tab w:val="left" w:pos="1111"/>
              </w:tabs>
              <w:spacing w:after="0"/>
              <w:jc w:val="center"/>
              <w:rPr>
                <w:rFonts w:ascii="Gill Sans MT" w:hAnsi="Gill Sans MT" w:cs="Arial"/>
                <w:sz w:val="16"/>
                <w:szCs w:val="16"/>
              </w:rPr>
            </w:pPr>
            <w:r w:rsidRPr="009C4506">
              <w:rPr>
                <w:rFonts w:ascii="Gill Sans MT" w:hAnsi="Gill Sans MT" w:cs="Arial"/>
                <w:sz w:val="16"/>
                <w:szCs w:val="16"/>
              </w:rPr>
              <w:t>8.1</w:t>
            </w:r>
          </w:p>
        </w:tc>
      </w:tr>
      <w:tr w:rsidR="00F8016F" w:rsidRPr="009C4506" w:rsidTr="002E10A5">
        <w:trPr>
          <w:trHeight w:hRule="exact" w:val="312"/>
        </w:trPr>
        <w:tc>
          <w:tcPr>
            <w:tcW w:w="2126" w:type="dxa"/>
            <w:vAlign w:val="center"/>
          </w:tcPr>
          <w:p w:rsidR="00F8016F" w:rsidRPr="009C4506" w:rsidRDefault="00F8016F" w:rsidP="002E10A5">
            <w:pPr>
              <w:tabs>
                <w:tab w:val="left" w:pos="851"/>
                <w:tab w:val="left" w:pos="8647"/>
              </w:tabs>
              <w:spacing w:after="0"/>
              <w:jc w:val="center"/>
              <w:rPr>
                <w:rFonts w:ascii="Gill Sans MT" w:hAnsi="Gill Sans MT" w:cs="Arial"/>
                <w:snapToGrid w:val="0"/>
                <w:sz w:val="16"/>
                <w:szCs w:val="16"/>
              </w:rPr>
            </w:pPr>
            <w:r w:rsidRPr="009C4506">
              <w:rPr>
                <w:rFonts w:ascii="Gill Sans MT" w:hAnsi="Gill Sans MT" w:cs="Arial"/>
                <w:snapToGrid w:val="0"/>
                <w:sz w:val="16"/>
                <w:szCs w:val="16"/>
              </w:rPr>
              <w:t>2005-06</w:t>
            </w:r>
          </w:p>
        </w:tc>
        <w:tc>
          <w:tcPr>
            <w:tcW w:w="2127" w:type="dxa"/>
            <w:vAlign w:val="center"/>
          </w:tcPr>
          <w:p w:rsidR="00F8016F" w:rsidRPr="009C4506" w:rsidRDefault="00F8016F" w:rsidP="002E10A5">
            <w:pPr>
              <w:jc w:val="center"/>
              <w:rPr>
                <w:rFonts w:ascii="Gill Sans MT" w:hAnsi="Gill Sans MT" w:cs="Arial"/>
                <w:color w:val="000000"/>
                <w:sz w:val="16"/>
                <w:szCs w:val="16"/>
              </w:rPr>
            </w:pPr>
            <w:r w:rsidRPr="009C4506">
              <w:rPr>
                <w:rFonts w:ascii="Gill Sans MT" w:hAnsi="Gill Sans MT" w:cs="Arial"/>
                <w:color w:val="000000"/>
                <w:sz w:val="16"/>
                <w:szCs w:val="16"/>
              </w:rPr>
              <w:t>287</w:t>
            </w:r>
          </w:p>
        </w:tc>
        <w:tc>
          <w:tcPr>
            <w:tcW w:w="2127" w:type="dxa"/>
            <w:vAlign w:val="center"/>
          </w:tcPr>
          <w:p w:rsidR="00F8016F" w:rsidRPr="009C4506" w:rsidRDefault="00F8016F" w:rsidP="002E10A5">
            <w:pPr>
              <w:tabs>
                <w:tab w:val="left" w:pos="1111"/>
              </w:tabs>
              <w:spacing w:after="0"/>
              <w:jc w:val="center"/>
              <w:rPr>
                <w:rFonts w:ascii="Gill Sans MT" w:hAnsi="Gill Sans MT" w:cs="Arial"/>
                <w:sz w:val="16"/>
                <w:szCs w:val="16"/>
              </w:rPr>
            </w:pPr>
            <w:r w:rsidRPr="009C4506">
              <w:rPr>
                <w:rFonts w:ascii="Gill Sans MT" w:hAnsi="Gill Sans MT" w:cs="Arial"/>
                <w:sz w:val="16"/>
                <w:szCs w:val="16"/>
              </w:rPr>
              <w:t>5.0</w:t>
            </w:r>
          </w:p>
        </w:tc>
      </w:tr>
      <w:tr w:rsidR="00F8016F" w:rsidRPr="009C4506" w:rsidTr="002E10A5">
        <w:trPr>
          <w:trHeight w:hRule="exact" w:val="312"/>
        </w:trPr>
        <w:tc>
          <w:tcPr>
            <w:tcW w:w="2126" w:type="dxa"/>
            <w:vAlign w:val="center"/>
          </w:tcPr>
          <w:p w:rsidR="00F8016F" w:rsidRPr="009C4506" w:rsidRDefault="00F8016F" w:rsidP="002E10A5">
            <w:pPr>
              <w:tabs>
                <w:tab w:val="left" w:pos="851"/>
                <w:tab w:val="left" w:pos="8647"/>
              </w:tabs>
              <w:spacing w:after="0"/>
              <w:jc w:val="center"/>
              <w:rPr>
                <w:rFonts w:ascii="Gill Sans MT" w:hAnsi="Gill Sans MT" w:cs="Arial"/>
                <w:snapToGrid w:val="0"/>
                <w:sz w:val="16"/>
                <w:szCs w:val="16"/>
              </w:rPr>
            </w:pPr>
            <w:r w:rsidRPr="009C4506">
              <w:rPr>
                <w:rFonts w:ascii="Gill Sans MT" w:hAnsi="Gill Sans MT" w:cs="Arial"/>
                <w:snapToGrid w:val="0"/>
                <w:sz w:val="16"/>
                <w:szCs w:val="16"/>
              </w:rPr>
              <w:t>2006-07</w:t>
            </w:r>
          </w:p>
        </w:tc>
        <w:tc>
          <w:tcPr>
            <w:tcW w:w="2127" w:type="dxa"/>
            <w:vAlign w:val="center"/>
          </w:tcPr>
          <w:p w:rsidR="00F8016F" w:rsidRPr="009C4506" w:rsidRDefault="00F8016F" w:rsidP="002E10A5">
            <w:pPr>
              <w:jc w:val="center"/>
              <w:rPr>
                <w:rFonts w:ascii="Gill Sans MT" w:hAnsi="Gill Sans MT" w:cs="Arial"/>
                <w:color w:val="000000"/>
                <w:sz w:val="16"/>
                <w:szCs w:val="16"/>
              </w:rPr>
            </w:pPr>
            <w:r w:rsidRPr="009C4506">
              <w:rPr>
                <w:rFonts w:ascii="Gill Sans MT" w:hAnsi="Gill Sans MT" w:cs="Arial"/>
                <w:color w:val="000000"/>
                <w:sz w:val="16"/>
                <w:szCs w:val="16"/>
              </w:rPr>
              <w:t>52</w:t>
            </w:r>
          </w:p>
        </w:tc>
        <w:tc>
          <w:tcPr>
            <w:tcW w:w="2127" w:type="dxa"/>
            <w:vAlign w:val="center"/>
          </w:tcPr>
          <w:p w:rsidR="00F8016F" w:rsidRPr="009C4506" w:rsidRDefault="00F8016F" w:rsidP="002E10A5">
            <w:pPr>
              <w:tabs>
                <w:tab w:val="left" w:pos="1111"/>
              </w:tabs>
              <w:spacing w:after="0"/>
              <w:jc w:val="center"/>
              <w:rPr>
                <w:rFonts w:ascii="Gill Sans MT" w:hAnsi="Gill Sans MT" w:cs="Arial"/>
                <w:sz w:val="16"/>
                <w:szCs w:val="16"/>
              </w:rPr>
            </w:pPr>
            <w:r w:rsidRPr="009C4506">
              <w:rPr>
                <w:rFonts w:ascii="Gill Sans MT" w:hAnsi="Gill Sans MT" w:cs="Arial"/>
                <w:sz w:val="16"/>
                <w:szCs w:val="16"/>
              </w:rPr>
              <w:t>1.4</w:t>
            </w:r>
          </w:p>
        </w:tc>
      </w:tr>
      <w:tr w:rsidR="00F8016F" w:rsidRPr="009C4506" w:rsidTr="002E10A5">
        <w:trPr>
          <w:trHeight w:hRule="exact" w:val="312"/>
        </w:trPr>
        <w:tc>
          <w:tcPr>
            <w:tcW w:w="2126" w:type="dxa"/>
            <w:vAlign w:val="center"/>
          </w:tcPr>
          <w:p w:rsidR="00F8016F" w:rsidRPr="009C4506" w:rsidRDefault="00F8016F" w:rsidP="002E10A5">
            <w:pPr>
              <w:tabs>
                <w:tab w:val="left" w:pos="851"/>
                <w:tab w:val="left" w:pos="8647"/>
              </w:tabs>
              <w:spacing w:after="0"/>
              <w:jc w:val="center"/>
              <w:rPr>
                <w:rFonts w:ascii="Gill Sans MT" w:hAnsi="Gill Sans MT" w:cs="Arial"/>
                <w:snapToGrid w:val="0"/>
                <w:sz w:val="16"/>
                <w:szCs w:val="16"/>
              </w:rPr>
            </w:pPr>
            <w:r w:rsidRPr="009C4506">
              <w:rPr>
                <w:rFonts w:ascii="Gill Sans MT" w:hAnsi="Gill Sans MT" w:cs="Arial"/>
                <w:snapToGrid w:val="0"/>
                <w:sz w:val="16"/>
                <w:szCs w:val="16"/>
              </w:rPr>
              <w:t>2007-08</w:t>
            </w:r>
          </w:p>
        </w:tc>
        <w:tc>
          <w:tcPr>
            <w:tcW w:w="2127" w:type="dxa"/>
            <w:vAlign w:val="center"/>
          </w:tcPr>
          <w:p w:rsidR="00F8016F" w:rsidRPr="009C4506" w:rsidRDefault="00F8016F" w:rsidP="002E10A5">
            <w:pPr>
              <w:jc w:val="center"/>
              <w:rPr>
                <w:rFonts w:ascii="Gill Sans MT" w:hAnsi="Gill Sans MT" w:cs="Arial"/>
                <w:color w:val="000000"/>
                <w:sz w:val="16"/>
                <w:szCs w:val="16"/>
              </w:rPr>
            </w:pPr>
            <w:r w:rsidRPr="009C4506">
              <w:rPr>
                <w:rFonts w:ascii="Gill Sans MT" w:hAnsi="Gill Sans MT" w:cs="Arial"/>
                <w:color w:val="000000"/>
                <w:sz w:val="16"/>
                <w:szCs w:val="16"/>
              </w:rPr>
              <w:t>49</w:t>
            </w:r>
          </w:p>
        </w:tc>
        <w:tc>
          <w:tcPr>
            <w:tcW w:w="2127" w:type="dxa"/>
            <w:vAlign w:val="center"/>
          </w:tcPr>
          <w:p w:rsidR="00F8016F" w:rsidRPr="009C4506" w:rsidRDefault="00F8016F" w:rsidP="002E10A5">
            <w:pPr>
              <w:tabs>
                <w:tab w:val="left" w:pos="1111"/>
              </w:tabs>
              <w:spacing w:after="0"/>
              <w:jc w:val="center"/>
              <w:rPr>
                <w:rFonts w:ascii="Gill Sans MT" w:hAnsi="Gill Sans MT" w:cs="Arial"/>
                <w:sz w:val="16"/>
                <w:szCs w:val="16"/>
              </w:rPr>
            </w:pPr>
            <w:r w:rsidRPr="009C4506">
              <w:rPr>
                <w:rFonts w:ascii="Gill Sans MT" w:hAnsi="Gill Sans MT" w:cs="Arial"/>
                <w:sz w:val="16"/>
                <w:szCs w:val="16"/>
              </w:rPr>
              <w:t>0.7</w:t>
            </w:r>
          </w:p>
        </w:tc>
      </w:tr>
      <w:tr w:rsidR="00F8016F" w:rsidRPr="009C4506" w:rsidTr="002E10A5">
        <w:trPr>
          <w:trHeight w:hRule="exact" w:val="312"/>
        </w:trPr>
        <w:tc>
          <w:tcPr>
            <w:tcW w:w="2126" w:type="dxa"/>
            <w:vAlign w:val="center"/>
          </w:tcPr>
          <w:p w:rsidR="00F8016F" w:rsidRPr="009C4506" w:rsidRDefault="00F8016F" w:rsidP="002E10A5">
            <w:pPr>
              <w:tabs>
                <w:tab w:val="left" w:pos="851"/>
                <w:tab w:val="left" w:pos="8647"/>
              </w:tabs>
              <w:spacing w:after="0"/>
              <w:jc w:val="center"/>
              <w:rPr>
                <w:rFonts w:ascii="Gill Sans MT" w:hAnsi="Gill Sans MT" w:cs="Arial"/>
                <w:snapToGrid w:val="0"/>
                <w:sz w:val="16"/>
                <w:szCs w:val="16"/>
              </w:rPr>
            </w:pPr>
            <w:r w:rsidRPr="009C4506">
              <w:rPr>
                <w:rFonts w:ascii="Gill Sans MT" w:hAnsi="Gill Sans MT" w:cs="Arial"/>
                <w:snapToGrid w:val="0"/>
                <w:sz w:val="16"/>
                <w:szCs w:val="16"/>
              </w:rPr>
              <w:t>2008-09</w:t>
            </w:r>
          </w:p>
        </w:tc>
        <w:tc>
          <w:tcPr>
            <w:tcW w:w="2127" w:type="dxa"/>
            <w:vAlign w:val="center"/>
          </w:tcPr>
          <w:p w:rsidR="00F8016F" w:rsidRPr="009C4506" w:rsidRDefault="00F8016F" w:rsidP="002E10A5">
            <w:pPr>
              <w:jc w:val="center"/>
              <w:rPr>
                <w:rFonts w:ascii="Gill Sans MT" w:hAnsi="Gill Sans MT" w:cs="Arial"/>
                <w:color w:val="000000"/>
                <w:sz w:val="16"/>
                <w:szCs w:val="16"/>
              </w:rPr>
            </w:pPr>
            <w:r w:rsidRPr="009C4506">
              <w:rPr>
                <w:rFonts w:ascii="Gill Sans MT" w:hAnsi="Gill Sans MT" w:cs="Arial"/>
                <w:color w:val="000000"/>
                <w:sz w:val="16"/>
                <w:szCs w:val="16"/>
              </w:rPr>
              <w:t>73</w:t>
            </w:r>
          </w:p>
        </w:tc>
        <w:tc>
          <w:tcPr>
            <w:tcW w:w="2127" w:type="dxa"/>
            <w:vAlign w:val="center"/>
          </w:tcPr>
          <w:p w:rsidR="00F8016F" w:rsidRPr="009C4506" w:rsidRDefault="00F8016F" w:rsidP="002E10A5">
            <w:pPr>
              <w:tabs>
                <w:tab w:val="left" w:pos="1111"/>
              </w:tabs>
              <w:spacing w:after="0"/>
              <w:jc w:val="center"/>
              <w:rPr>
                <w:rFonts w:ascii="Gill Sans MT" w:hAnsi="Gill Sans MT" w:cs="Arial"/>
                <w:sz w:val="16"/>
                <w:szCs w:val="16"/>
              </w:rPr>
            </w:pPr>
            <w:r w:rsidRPr="009C4506">
              <w:rPr>
                <w:rFonts w:ascii="Gill Sans MT" w:hAnsi="Gill Sans MT" w:cs="Arial"/>
                <w:sz w:val="16"/>
                <w:szCs w:val="16"/>
              </w:rPr>
              <w:t>1.0</w:t>
            </w:r>
          </w:p>
        </w:tc>
      </w:tr>
      <w:tr w:rsidR="00F8016F" w:rsidRPr="009C4506" w:rsidTr="002E10A5">
        <w:trPr>
          <w:trHeight w:hRule="exact" w:val="312"/>
        </w:trPr>
        <w:tc>
          <w:tcPr>
            <w:tcW w:w="2126" w:type="dxa"/>
            <w:tcBorders>
              <w:bottom w:val="single" w:sz="6" w:space="0" w:color="0D5691"/>
            </w:tcBorders>
            <w:vAlign w:val="center"/>
          </w:tcPr>
          <w:p w:rsidR="00F8016F" w:rsidRPr="009C4506" w:rsidRDefault="00F8016F" w:rsidP="002E10A5">
            <w:pPr>
              <w:tabs>
                <w:tab w:val="left" w:pos="851"/>
                <w:tab w:val="left" w:pos="8647"/>
              </w:tabs>
              <w:spacing w:after="0"/>
              <w:jc w:val="center"/>
              <w:rPr>
                <w:rFonts w:ascii="Gill Sans MT" w:hAnsi="Gill Sans MT" w:cs="Arial"/>
                <w:snapToGrid w:val="0"/>
                <w:sz w:val="16"/>
                <w:szCs w:val="16"/>
              </w:rPr>
            </w:pPr>
            <w:r w:rsidRPr="009C4506">
              <w:rPr>
                <w:rFonts w:ascii="Gill Sans MT" w:hAnsi="Gill Sans MT" w:cs="Arial"/>
                <w:snapToGrid w:val="0"/>
                <w:sz w:val="16"/>
                <w:szCs w:val="16"/>
              </w:rPr>
              <w:t>2009-10</w:t>
            </w:r>
          </w:p>
        </w:tc>
        <w:tc>
          <w:tcPr>
            <w:tcW w:w="2127" w:type="dxa"/>
            <w:tcBorders>
              <w:bottom w:val="single" w:sz="6" w:space="0" w:color="0D5691"/>
            </w:tcBorders>
            <w:vAlign w:val="center"/>
          </w:tcPr>
          <w:p w:rsidR="00F8016F" w:rsidRPr="009C4506" w:rsidRDefault="00F8016F" w:rsidP="002E10A5">
            <w:pPr>
              <w:jc w:val="center"/>
              <w:rPr>
                <w:rFonts w:ascii="Gill Sans MT" w:hAnsi="Gill Sans MT" w:cs="Arial"/>
                <w:color w:val="000000"/>
                <w:sz w:val="16"/>
                <w:szCs w:val="16"/>
              </w:rPr>
            </w:pPr>
            <w:r w:rsidRPr="009C4506">
              <w:rPr>
                <w:rFonts w:ascii="Gill Sans MT" w:hAnsi="Gill Sans MT" w:cs="Arial"/>
                <w:color w:val="000000"/>
                <w:sz w:val="16"/>
                <w:szCs w:val="16"/>
              </w:rPr>
              <w:t>46</w:t>
            </w:r>
          </w:p>
        </w:tc>
        <w:tc>
          <w:tcPr>
            <w:tcW w:w="2127" w:type="dxa"/>
            <w:tcBorders>
              <w:bottom w:val="single" w:sz="6" w:space="0" w:color="0D5691"/>
            </w:tcBorders>
          </w:tcPr>
          <w:p w:rsidR="00F8016F" w:rsidRPr="009C4506" w:rsidRDefault="00F8016F" w:rsidP="002E10A5">
            <w:pPr>
              <w:jc w:val="center"/>
              <w:rPr>
                <w:rFonts w:ascii="Gill Sans MT" w:hAnsi="Gill Sans MT" w:cs="Arial"/>
                <w:color w:val="000000"/>
                <w:sz w:val="16"/>
                <w:szCs w:val="16"/>
              </w:rPr>
            </w:pPr>
            <w:r w:rsidRPr="009C4506">
              <w:rPr>
                <w:rFonts w:ascii="Gill Sans MT" w:hAnsi="Gill Sans MT" w:cs="Arial"/>
                <w:color w:val="000000"/>
                <w:sz w:val="16"/>
                <w:szCs w:val="16"/>
              </w:rPr>
              <w:t>0.7</w:t>
            </w:r>
          </w:p>
        </w:tc>
      </w:tr>
      <w:tr w:rsidR="00F8016F" w:rsidRPr="009C4506" w:rsidTr="002E10A5">
        <w:trPr>
          <w:trHeight w:hRule="exact" w:val="312"/>
        </w:trPr>
        <w:tc>
          <w:tcPr>
            <w:tcW w:w="2126" w:type="dxa"/>
            <w:tcBorders>
              <w:bottom w:val="single" w:sz="6" w:space="0" w:color="0D5691"/>
            </w:tcBorders>
            <w:vAlign w:val="center"/>
          </w:tcPr>
          <w:p w:rsidR="00F8016F" w:rsidRPr="009C4506" w:rsidRDefault="00F8016F" w:rsidP="002E10A5">
            <w:pPr>
              <w:tabs>
                <w:tab w:val="left" w:pos="851"/>
                <w:tab w:val="left" w:pos="8647"/>
              </w:tabs>
              <w:spacing w:after="0"/>
              <w:jc w:val="center"/>
              <w:rPr>
                <w:rFonts w:ascii="Gill Sans MT" w:hAnsi="Gill Sans MT" w:cs="Arial"/>
                <w:snapToGrid w:val="0"/>
                <w:sz w:val="16"/>
                <w:szCs w:val="16"/>
              </w:rPr>
            </w:pPr>
            <w:r w:rsidRPr="009C4506">
              <w:rPr>
                <w:rFonts w:ascii="Gill Sans MT" w:hAnsi="Gill Sans MT" w:cs="Arial"/>
                <w:snapToGrid w:val="0"/>
                <w:sz w:val="16"/>
                <w:szCs w:val="16"/>
              </w:rPr>
              <w:t>2010-11</w:t>
            </w:r>
          </w:p>
        </w:tc>
        <w:tc>
          <w:tcPr>
            <w:tcW w:w="2127" w:type="dxa"/>
            <w:tcBorders>
              <w:bottom w:val="single" w:sz="6" w:space="0" w:color="0D5691"/>
            </w:tcBorders>
            <w:vAlign w:val="center"/>
          </w:tcPr>
          <w:p w:rsidR="00F8016F" w:rsidRPr="009C4506" w:rsidRDefault="00F8016F" w:rsidP="002E10A5">
            <w:pPr>
              <w:jc w:val="center"/>
              <w:rPr>
                <w:rFonts w:ascii="Gill Sans MT" w:hAnsi="Gill Sans MT" w:cs="Arial"/>
                <w:color w:val="000000"/>
                <w:sz w:val="16"/>
                <w:szCs w:val="16"/>
              </w:rPr>
            </w:pPr>
            <w:r w:rsidRPr="009C4506">
              <w:rPr>
                <w:rFonts w:ascii="Gill Sans MT" w:hAnsi="Gill Sans MT" w:cs="Arial"/>
                <w:color w:val="000000"/>
                <w:sz w:val="16"/>
                <w:szCs w:val="16"/>
              </w:rPr>
              <w:t>26</w:t>
            </w:r>
          </w:p>
        </w:tc>
        <w:tc>
          <w:tcPr>
            <w:tcW w:w="2127" w:type="dxa"/>
            <w:tcBorders>
              <w:bottom w:val="single" w:sz="6" w:space="0" w:color="0D5691"/>
            </w:tcBorders>
          </w:tcPr>
          <w:p w:rsidR="00F8016F" w:rsidRPr="009C4506" w:rsidRDefault="00F8016F" w:rsidP="002E10A5">
            <w:pPr>
              <w:jc w:val="center"/>
              <w:rPr>
                <w:rFonts w:ascii="Gill Sans MT" w:hAnsi="Gill Sans MT" w:cs="Arial"/>
                <w:color w:val="000000"/>
                <w:sz w:val="16"/>
                <w:szCs w:val="16"/>
              </w:rPr>
            </w:pPr>
            <w:r w:rsidRPr="009C4506">
              <w:rPr>
                <w:rFonts w:ascii="Gill Sans MT" w:hAnsi="Gill Sans MT" w:cs="Arial"/>
                <w:color w:val="000000"/>
                <w:sz w:val="16"/>
                <w:szCs w:val="16"/>
              </w:rPr>
              <w:t>0.93</w:t>
            </w:r>
          </w:p>
        </w:tc>
      </w:tr>
      <w:tr w:rsidR="00F8016F" w:rsidRPr="009C4506" w:rsidTr="002E10A5">
        <w:trPr>
          <w:trHeight w:hRule="exact" w:val="312"/>
        </w:trPr>
        <w:tc>
          <w:tcPr>
            <w:tcW w:w="2126" w:type="dxa"/>
            <w:shd w:val="clear" w:color="auto" w:fill="auto"/>
            <w:vAlign w:val="center"/>
          </w:tcPr>
          <w:p w:rsidR="00F8016F" w:rsidRPr="009C4506" w:rsidRDefault="00F8016F" w:rsidP="002E10A5">
            <w:pPr>
              <w:tabs>
                <w:tab w:val="left" w:pos="851"/>
                <w:tab w:val="left" w:pos="8647"/>
              </w:tabs>
              <w:spacing w:after="0"/>
              <w:jc w:val="center"/>
              <w:rPr>
                <w:rFonts w:ascii="Gill Sans MT" w:hAnsi="Gill Sans MT" w:cs="Arial"/>
                <w:snapToGrid w:val="0"/>
                <w:sz w:val="16"/>
                <w:szCs w:val="16"/>
              </w:rPr>
            </w:pPr>
            <w:r w:rsidRPr="009C4506">
              <w:rPr>
                <w:rFonts w:ascii="Gill Sans MT" w:hAnsi="Gill Sans MT" w:cs="Arial"/>
                <w:snapToGrid w:val="0"/>
                <w:sz w:val="16"/>
                <w:szCs w:val="16"/>
              </w:rPr>
              <w:t>2011-12</w:t>
            </w:r>
          </w:p>
        </w:tc>
        <w:tc>
          <w:tcPr>
            <w:tcW w:w="2127" w:type="dxa"/>
            <w:shd w:val="clear" w:color="auto" w:fill="auto"/>
            <w:vAlign w:val="center"/>
          </w:tcPr>
          <w:p w:rsidR="00F8016F" w:rsidRPr="009C4506" w:rsidRDefault="00F8016F" w:rsidP="002E10A5">
            <w:pPr>
              <w:jc w:val="center"/>
              <w:rPr>
                <w:rFonts w:ascii="Gill Sans MT" w:hAnsi="Gill Sans MT" w:cs="Arial"/>
                <w:color w:val="000000"/>
                <w:sz w:val="16"/>
                <w:szCs w:val="16"/>
              </w:rPr>
            </w:pPr>
            <w:r w:rsidRPr="009C4506">
              <w:rPr>
                <w:rFonts w:ascii="Gill Sans MT" w:hAnsi="Gill Sans MT" w:cs="Arial"/>
                <w:color w:val="000000"/>
                <w:sz w:val="16"/>
                <w:szCs w:val="16"/>
              </w:rPr>
              <w:t>14</w:t>
            </w:r>
          </w:p>
        </w:tc>
        <w:tc>
          <w:tcPr>
            <w:tcW w:w="2127" w:type="dxa"/>
            <w:shd w:val="clear" w:color="auto" w:fill="auto"/>
          </w:tcPr>
          <w:p w:rsidR="00F8016F" w:rsidRPr="009C4506" w:rsidRDefault="00F8016F" w:rsidP="002E10A5">
            <w:pPr>
              <w:jc w:val="center"/>
              <w:rPr>
                <w:rFonts w:ascii="Gill Sans MT" w:hAnsi="Gill Sans MT" w:cs="Arial"/>
                <w:color w:val="000000"/>
                <w:sz w:val="16"/>
                <w:szCs w:val="16"/>
              </w:rPr>
            </w:pPr>
            <w:r w:rsidRPr="009C4506">
              <w:rPr>
                <w:rFonts w:ascii="Gill Sans MT" w:hAnsi="Gill Sans MT" w:cs="Arial"/>
                <w:color w:val="000000"/>
                <w:sz w:val="16"/>
                <w:szCs w:val="16"/>
              </w:rPr>
              <w:t>0.42</w:t>
            </w:r>
          </w:p>
        </w:tc>
      </w:tr>
      <w:tr w:rsidR="00F8016F" w:rsidRPr="009C4506" w:rsidTr="002E10A5">
        <w:trPr>
          <w:trHeight w:hRule="exact" w:val="312"/>
        </w:trPr>
        <w:tc>
          <w:tcPr>
            <w:tcW w:w="2126" w:type="dxa"/>
            <w:shd w:val="clear" w:color="auto" w:fill="auto"/>
            <w:vAlign w:val="center"/>
          </w:tcPr>
          <w:p w:rsidR="00F8016F" w:rsidRPr="009C4506" w:rsidRDefault="00F8016F" w:rsidP="002E10A5">
            <w:pPr>
              <w:tabs>
                <w:tab w:val="left" w:pos="851"/>
                <w:tab w:val="left" w:pos="8647"/>
              </w:tabs>
              <w:spacing w:after="0"/>
              <w:jc w:val="center"/>
              <w:rPr>
                <w:rFonts w:ascii="Gill Sans MT" w:hAnsi="Gill Sans MT" w:cs="Arial"/>
                <w:snapToGrid w:val="0"/>
                <w:sz w:val="16"/>
                <w:szCs w:val="16"/>
              </w:rPr>
            </w:pPr>
            <w:r w:rsidRPr="009C4506">
              <w:rPr>
                <w:rFonts w:ascii="Gill Sans MT" w:hAnsi="Gill Sans MT" w:cs="Arial"/>
                <w:snapToGrid w:val="0"/>
                <w:sz w:val="16"/>
                <w:szCs w:val="16"/>
              </w:rPr>
              <w:t>2012-13</w:t>
            </w:r>
          </w:p>
        </w:tc>
        <w:tc>
          <w:tcPr>
            <w:tcW w:w="2127" w:type="dxa"/>
            <w:shd w:val="clear" w:color="auto" w:fill="auto"/>
            <w:vAlign w:val="center"/>
          </w:tcPr>
          <w:p w:rsidR="00F8016F" w:rsidRPr="009C4506" w:rsidRDefault="00F8016F" w:rsidP="002E10A5">
            <w:pPr>
              <w:jc w:val="center"/>
              <w:rPr>
                <w:rFonts w:ascii="Gill Sans MT" w:hAnsi="Gill Sans MT" w:cs="Arial"/>
                <w:color w:val="000000"/>
                <w:sz w:val="16"/>
                <w:szCs w:val="16"/>
              </w:rPr>
            </w:pPr>
            <w:r w:rsidRPr="009C4506">
              <w:rPr>
                <w:rFonts w:ascii="Gill Sans MT" w:hAnsi="Gill Sans MT" w:cs="Arial"/>
                <w:color w:val="000000"/>
                <w:sz w:val="16"/>
                <w:szCs w:val="16"/>
              </w:rPr>
              <w:t>29</w:t>
            </w:r>
          </w:p>
        </w:tc>
        <w:tc>
          <w:tcPr>
            <w:tcW w:w="2127" w:type="dxa"/>
            <w:shd w:val="clear" w:color="auto" w:fill="auto"/>
          </w:tcPr>
          <w:p w:rsidR="00F8016F" w:rsidRPr="009C4506" w:rsidRDefault="00F8016F" w:rsidP="002E10A5">
            <w:pPr>
              <w:jc w:val="center"/>
              <w:rPr>
                <w:rFonts w:ascii="Gill Sans MT" w:hAnsi="Gill Sans MT" w:cs="Arial"/>
                <w:color w:val="000000"/>
                <w:sz w:val="16"/>
                <w:szCs w:val="16"/>
              </w:rPr>
            </w:pPr>
            <w:r w:rsidRPr="009C4506">
              <w:rPr>
                <w:rFonts w:ascii="Gill Sans MT" w:hAnsi="Gill Sans MT" w:cs="Arial"/>
                <w:color w:val="000000"/>
                <w:sz w:val="16"/>
                <w:szCs w:val="16"/>
              </w:rPr>
              <w:t>1.21</w:t>
            </w:r>
          </w:p>
        </w:tc>
      </w:tr>
      <w:tr w:rsidR="00F8016F" w:rsidRPr="009C4506" w:rsidTr="002E10A5">
        <w:trPr>
          <w:trHeight w:hRule="exact" w:val="312"/>
        </w:trPr>
        <w:tc>
          <w:tcPr>
            <w:tcW w:w="2126" w:type="dxa"/>
            <w:shd w:val="clear" w:color="auto" w:fill="C6D9F1"/>
            <w:vAlign w:val="center"/>
          </w:tcPr>
          <w:p w:rsidR="00F8016F" w:rsidRPr="009C4506" w:rsidRDefault="00F8016F" w:rsidP="002E10A5">
            <w:pPr>
              <w:tabs>
                <w:tab w:val="left" w:pos="851"/>
                <w:tab w:val="left" w:pos="8647"/>
              </w:tabs>
              <w:spacing w:after="0"/>
              <w:jc w:val="center"/>
              <w:rPr>
                <w:rFonts w:ascii="Gill Sans MT" w:hAnsi="Gill Sans MT" w:cs="Arial"/>
                <w:snapToGrid w:val="0"/>
                <w:sz w:val="16"/>
                <w:szCs w:val="16"/>
              </w:rPr>
            </w:pPr>
            <w:r w:rsidRPr="009C4506">
              <w:rPr>
                <w:rFonts w:ascii="Gill Sans MT" w:hAnsi="Gill Sans MT" w:cs="Arial"/>
                <w:snapToGrid w:val="0"/>
                <w:sz w:val="16"/>
                <w:szCs w:val="16"/>
              </w:rPr>
              <w:t>2013-14</w:t>
            </w:r>
          </w:p>
        </w:tc>
        <w:tc>
          <w:tcPr>
            <w:tcW w:w="2127" w:type="dxa"/>
            <w:shd w:val="clear" w:color="auto" w:fill="C6D9F1"/>
            <w:vAlign w:val="center"/>
          </w:tcPr>
          <w:p w:rsidR="00F8016F" w:rsidRPr="009C4506" w:rsidRDefault="00F8016F" w:rsidP="002E10A5">
            <w:pPr>
              <w:jc w:val="center"/>
              <w:rPr>
                <w:rFonts w:ascii="Gill Sans MT" w:hAnsi="Gill Sans MT" w:cs="Arial"/>
                <w:color w:val="000000"/>
                <w:sz w:val="16"/>
                <w:szCs w:val="16"/>
              </w:rPr>
            </w:pPr>
            <w:r w:rsidRPr="009C4506">
              <w:rPr>
                <w:rFonts w:ascii="Gill Sans MT" w:hAnsi="Gill Sans MT" w:cs="Arial"/>
                <w:color w:val="000000"/>
                <w:sz w:val="16"/>
                <w:szCs w:val="16"/>
              </w:rPr>
              <w:t>20</w:t>
            </w:r>
          </w:p>
        </w:tc>
        <w:tc>
          <w:tcPr>
            <w:tcW w:w="2127" w:type="dxa"/>
            <w:shd w:val="clear" w:color="auto" w:fill="C6D9F1"/>
          </w:tcPr>
          <w:p w:rsidR="00F8016F" w:rsidRPr="009C4506" w:rsidRDefault="00F8016F" w:rsidP="002E10A5">
            <w:pPr>
              <w:jc w:val="center"/>
              <w:rPr>
                <w:rFonts w:ascii="Gill Sans MT" w:hAnsi="Gill Sans MT" w:cs="Arial"/>
                <w:color w:val="000000"/>
                <w:sz w:val="16"/>
                <w:szCs w:val="16"/>
              </w:rPr>
            </w:pPr>
            <w:r w:rsidRPr="009C4506">
              <w:rPr>
                <w:rFonts w:ascii="Gill Sans MT" w:hAnsi="Gill Sans MT" w:cs="Arial"/>
                <w:color w:val="000000"/>
                <w:sz w:val="16"/>
                <w:szCs w:val="16"/>
              </w:rPr>
              <w:t>1.14</w:t>
            </w:r>
          </w:p>
        </w:tc>
      </w:tr>
    </w:tbl>
    <w:p w:rsidR="00F8016F" w:rsidRPr="00F8016F" w:rsidRDefault="00F8016F" w:rsidP="00F8016F"/>
    <w:p w:rsidR="00007580" w:rsidRPr="00AF49A3" w:rsidRDefault="00007580">
      <w:pPr>
        <w:tabs>
          <w:tab w:val="left" w:pos="851"/>
        </w:tabs>
        <w:ind w:right="424" w:firstLine="720"/>
        <w:rPr>
          <w:rFonts w:ascii="Garamond" w:hAnsi="Garamond"/>
          <w:sz w:val="24"/>
          <w:szCs w:val="24"/>
        </w:rPr>
      </w:pPr>
    </w:p>
    <w:p w:rsidR="007E74FE" w:rsidRPr="00AF49A3" w:rsidRDefault="000B477C">
      <w:pPr>
        <w:tabs>
          <w:tab w:val="left" w:pos="851"/>
        </w:tabs>
        <w:ind w:right="424"/>
        <w:rPr>
          <w:rFonts w:ascii="Gill Sans MT" w:hAnsi="Gill Sans MT"/>
          <w:b/>
          <w:sz w:val="24"/>
          <w:szCs w:val="24"/>
        </w:rPr>
      </w:pPr>
      <w:r w:rsidRPr="00AF49A3">
        <w:rPr>
          <w:rFonts w:ascii="Gill Sans MT" w:hAnsi="Gill Sans MT"/>
          <w:b/>
          <w:sz w:val="24"/>
          <w:szCs w:val="24"/>
        </w:rPr>
        <w:t>Key Actions</w:t>
      </w:r>
      <w:r w:rsidR="001578A1">
        <w:rPr>
          <w:rFonts w:ascii="Gill Sans MT" w:hAnsi="Gill Sans MT"/>
          <w:b/>
          <w:sz w:val="24"/>
          <w:szCs w:val="24"/>
        </w:rPr>
        <w:t xml:space="preserve"> </w:t>
      </w:r>
    </w:p>
    <w:p w:rsidR="006A344D" w:rsidRPr="00914F1D" w:rsidRDefault="006A344D" w:rsidP="007027E6">
      <w:pPr>
        <w:pStyle w:val="Text"/>
        <w:numPr>
          <w:ilvl w:val="0"/>
          <w:numId w:val="4"/>
        </w:numPr>
        <w:tabs>
          <w:tab w:val="left" w:pos="851"/>
        </w:tabs>
        <w:spacing w:before="240"/>
        <w:ind w:right="424"/>
        <w:rPr>
          <w:rFonts w:ascii="Gill Sans MT" w:hAnsi="Gill Sans MT"/>
          <w:b/>
          <w:i/>
        </w:rPr>
      </w:pPr>
      <w:r w:rsidRPr="00914F1D">
        <w:rPr>
          <w:rFonts w:ascii="Gill Sans MT" w:hAnsi="Gill Sans MT"/>
          <w:b/>
          <w:i/>
        </w:rPr>
        <w:t xml:space="preserve">Provide details in the annual quota </w:t>
      </w:r>
      <w:r w:rsidR="00E520D0" w:rsidRPr="00914F1D">
        <w:rPr>
          <w:rFonts w:ascii="Gill Sans MT" w:hAnsi="Gill Sans MT"/>
          <w:b/>
          <w:i/>
        </w:rPr>
        <w:t>report</w:t>
      </w:r>
      <w:r w:rsidRPr="00914F1D">
        <w:rPr>
          <w:rFonts w:ascii="Gill Sans MT" w:hAnsi="Gill Sans MT"/>
          <w:b/>
          <w:i/>
        </w:rPr>
        <w:t xml:space="preserve"> to </w:t>
      </w:r>
      <w:r w:rsidR="009D23BA">
        <w:rPr>
          <w:rFonts w:ascii="Gill Sans MT" w:hAnsi="Gill Sans MT"/>
          <w:b/>
          <w:i/>
        </w:rPr>
        <w:t>D</w:t>
      </w:r>
      <w:r w:rsidR="00A4115C">
        <w:rPr>
          <w:rFonts w:ascii="Gill Sans MT" w:hAnsi="Gill Sans MT"/>
          <w:b/>
          <w:i/>
        </w:rPr>
        <w:t>O</w:t>
      </w:r>
      <w:r w:rsidR="009D23BA">
        <w:rPr>
          <w:rFonts w:ascii="Gill Sans MT" w:hAnsi="Gill Sans MT"/>
          <w:b/>
          <w:i/>
        </w:rPr>
        <w:t>E</w:t>
      </w:r>
      <w:r w:rsidRPr="00914F1D">
        <w:rPr>
          <w:rFonts w:ascii="Gill Sans MT" w:hAnsi="Gill Sans MT"/>
          <w:b/>
          <w:i/>
        </w:rPr>
        <w:t xml:space="preserve"> on the expected non-commercial take of brushtail possums and t</w:t>
      </w:r>
      <w:r w:rsidR="00A4115C">
        <w:rPr>
          <w:rFonts w:ascii="Gill Sans MT" w:hAnsi="Gill Sans MT"/>
          <w:b/>
          <w:i/>
        </w:rPr>
        <w:t>rends in the use of 1080 poison</w:t>
      </w:r>
      <w:r w:rsidR="008F4CC5" w:rsidRPr="00914F1D">
        <w:rPr>
          <w:rFonts w:ascii="Gill Sans MT" w:hAnsi="Gill Sans MT"/>
          <w:b/>
          <w:i/>
        </w:rPr>
        <w:t>;</w:t>
      </w:r>
      <w:r w:rsidRPr="00914F1D">
        <w:rPr>
          <w:rFonts w:ascii="Gill Sans MT" w:hAnsi="Gill Sans MT"/>
          <w:b/>
          <w:i/>
        </w:rPr>
        <w:t xml:space="preserve"> </w:t>
      </w:r>
    </w:p>
    <w:p w:rsidR="007E74FE" w:rsidRPr="00914F1D" w:rsidRDefault="000B477C" w:rsidP="007027E6">
      <w:pPr>
        <w:pStyle w:val="Text"/>
        <w:numPr>
          <w:ilvl w:val="0"/>
          <w:numId w:val="4"/>
        </w:numPr>
        <w:tabs>
          <w:tab w:val="left" w:pos="851"/>
        </w:tabs>
        <w:spacing w:before="240"/>
        <w:ind w:right="424"/>
        <w:rPr>
          <w:rFonts w:ascii="Gill Sans MT" w:hAnsi="Gill Sans MT"/>
          <w:b/>
          <w:i/>
        </w:rPr>
      </w:pPr>
      <w:r w:rsidRPr="00914F1D">
        <w:rPr>
          <w:rFonts w:ascii="Gill Sans MT" w:hAnsi="Gill Sans MT"/>
          <w:b/>
          <w:i/>
        </w:rPr>
        <w:t>Maintain statistics on the number of brushtail possums reported as taken/recover</w:t>
      </w:r>
      <w:r w:rsidR="008F4CC5" w:rsidRPr="00914F1D">
        <w:rPr>
          <w:rFonts w:ascii="Gill Sans MT" w:hAnsi="Gill Sans MT"/>
          <w:b/>
          <w:i/>
        </w:rPr>
        <w:t>ed under crop protection permit</w:t>
      </w:r>
      <w:r w:rsidRPr="00914F1D">
        <w:rPr>
          <w:rFonts w:ascii="Gill Sans MT" w:hAnsi="Gill Sans MT"/>
          <w:b/>
          <w:i/>
        </w:rPr>
        <w:t>;</w:t>
      </w:r>
      <w:r w:rsidR="006A344D" w:rsidRPr="00914F1D">
        <w:rPr>
          <w:rFonts w:ascii="Gill Sans MT" w:hAnsi="Gill Sans MT"/>
          <w:b/>
          <w:i/>
        </w:rPr>
        <w:t xml:space="preserve"> </w:t>
      </w:r>
      <w:r w:rsidR="006A344D" w:rsidRPr="00914F1D">
        <w:rPr>
          <w:rFonts w:ascii="Gill Sans MT" w:hAnsi="Gill Sans MT"/>
          <w:i/>
        </w:rPr>
        <w:t>and</w:t>
      </w:r>
    </w:p>
    <w:p w:rsidR="007E74FE" w:rsidRPr="00914F1D" w:rsidRDefault="000B477C" w:rsidP="007027E6">
      <w:pPr>
        <w:pStyle w:val="Text"/>
        <w:numPr>
          <w:ilvl w:val="0"/>
          <w:numId w:val="4"/>
        </w:numPr>
        <w:tabs>
          <w:tab w:val="left" w:pos="851"/>
        </w:tabs>
        <w:spacing w:before="240"/>
        <w:ind w:right="424"/>
        <w:rPr>
          <w:rFonts w:ascii="Gill Sans MT" w:hAnsi="Gill Sans MT"/>
          <w:b/>
          <w:i/>
        </w:rPr>
      </w:pPr>
      <w:r w:rsidRPr="00914F1D">
        <w:rPr>
          <w:rFonts w:ascii="Gill Sans MT" w:hAnsi="Gill Sans MT"/>
          <w:b/>
          <w:i/>
        </w:rPr>
        <w:t xml:space="preserve">Provide details in the annual report to </w:t>
      </w:r>
      <w:r w:rsidR="009D23BA">
        <w:rPr>
          <w:rFonts w:ascii="Gill Sans MT" w:hAnsi="Gill Sans MT"/>
          <w:b/>
          <w:i/>
        </w:rPr>
        <w:t>D</w:t>
      </w:r>
      <w:r w:rsidR="00A4115C">
        <w:rPr>
          <w:rFonts w:ascii="Gill Sans MT" w:hAnsi="Gill Sans MT"/>
          <w:b/>
          <w:i/>
        </w:rPr>
        <w:t>O</w:t>
      </w:r>
      <w:r w:rsidR="009D23BA">
        <w:rPr>
          <w:rFonts w:ascii="Gill Sans MT" w:hAnsi="Gill Sans MT"/>
          <w:b/>
          <w:i/>
        </w:rPr>
        <w:t>E</w:t>
      </w:r>
      <w:r w:rsidRPr="00914F1D">
        <w:rPr>
          <w:rFonts w:ascii="Gill Sans MT" w:hAnsi="Gill Sans MT"/>
          <w:b/>
          <w:i/>
        </w:rPr>
        <w:t xml:space="preserve"> on the numbers of brushtail possums shot non-commercially</w:t>
      </w:r>
      <w:r w:rsidR="006A344D" w:rsidRPr="00914F1D">
        <w:rPr>
          <w:rFonts w:ascii="Gill Sans MT" w:hAnsi="Gill Sans MT"/>
          <w:b/>
          <w:i/>
        </w:rPr>
        <w:t xml:space="preserve"> and </w:t>
      </w:r>
      <w:r w:rsidRPr="00914F1D">
        <w:rPr>
          <w:rFonts w:ascii="Gill Sans MT" w:hAnsi="Gill Sans MT"/>
          <w:b/>
          <w:i/>
        </w:rPr>
        <w:t>the amount of 1080 poison used</w:t>
      </w:r>
      <w:r w:rsidR="006A344D" w:rsidRPr="00914F1D">
        <w:rPr>
          <w:rFonts w:ascii="Gill Sans MT" w:hAnsi="Gill Sans MT"/>
          <w:b/>
          <w:i/>
        </w:rPr>
        <w:t xml:space="preserve"> during the previous quota year.</w:t>
      </w:r>
    </w:p>
    <w:p w:rsidR="007E74FE" w:rsidRPr="00914F1D" w:rsidRDefault="000B477C" w:rsidP="007027E6">
      <w:pPr>
        <w:pStyle w:val="Text"/>
        <w:tabs>
          <w:tab w:val="left" w:pos="851"/>
        </w:tabs>
        <w:spacing w:before="240"/>
        <w:ind w:right="425"/>
        <w:rPr>
          <w:rFonts w:ascii="Gill Sans MT" w:hAnsi="Gill Sans MT"/>
          <w:b/>
        </w:rPr>
      </w:pPr>
      <w:r w:rsidRPr="00914F1D">
        <w:rPr>
          <w:rFonts w:ascii="Gill Sans MT" w:hAnsi="Gill Sans MT"/>
          <w:b/>
        </w:rPr>
        <w:t>Performance measures</w:t>
      </w:r>
    </w:p>
    <w:p w:rsidR="007E74FE" w:rsidRPr="00914F1D" w:rsidRDefault="000B477C" w:rsidP="004D7486">
      <w:pPr>
        <w:numPr>
          <w:ilvl w:val="0"/>
          <w:numId w:val="10"/>
        </w:numPr>
        <w:tabs>
          <w:tab w:val="left" w:pos="851"/>
        </w:tabs>
        <w:spacing w:before="240"/>
        <w:ind w:right="424"/>
        <w:rPr>
          <w:rFonts w:ascii="Gill Sans MT" w:hAnsi="Gill Sans MT"/>
          <w:i/>
          <w:sz w:val="24"/>
          <w:szCs w:val="24"/>
        </w:rPr>
      </w:pPr>
      <w:r w:rsidRPr="00914F1D">
        <w:rPr>
          <w:rFonts w:ascii="Gill Sans MT" w:hAnsi="Gill Sans MT"/>
          <w:b/>
          <w:i/>
          <w:sz w:val="24"/>
          <w:szCs w:val="24"/>
        </w:rPr>
        <w:t xml:space="preserve">Records are entered into a database system in a timely manner and analysed quarterly; </w:t>
      </w:r>
      <w:r w:rsidRPr="00914F1D">
        <w:rPr>
          <w:rFonts w:ascii="Gill Sans MT" w:hAnsi="Gill Sans MT"/>
          <w:i/>
          <w:sz w:val="24"/>
          <w:szCs w:val="24"/>
        </w:rPr>
        <w:t>and</w:t>
      </w:r>
    </w:p>
    <w:p w:rsidR="007E74FE" w:rsidRPr="00914F1D" w:rsidRDefault="00766CDF" w:rsidP="004D7486">
      <w:pPr>
        <w:numPr>
          <w:ilvl w:val="0"/>
          <w:numId w:val="11"/>
        </w:numPr>
        <w:tabs>
          <w:tab w:val="left" w:pos="851"/>
        </w:tabs>
        <w:spacing w:before="240"/>
        <w:ind w:right="424"/>
        <w:rPr>
          <w:rFonts w:ascii="Gill Sans MT" w:hAnsi="Gill Sans MT"/>
          <w:i/>
          <w:sz w:val="24"/>
          <w:szCs w:val="24"/>
        </w:rPr>
      </w:pPr>
      <w:r w:rsidRPr="00914F1D">
        <w:rPr>
          <w:rFonts w:ascii="Gill Sans MT" w:hAnsi="Gill Sans MT"/>
          <w:b/>
          <w:i/>
          <w:sz w:val="24"/>
          <w:szCs w:val="24"/>
        </w:rPr>
        <w:t>At least 70%</w:t>
      </w:r>
      <w:r w:rsidR="00194C72" w:rsidRPr="00914F1D">
        <w:rPr>
          <w:rFonts w:ascii="Gill Sans MT" w:hAnsi="Gill Sans MT"/>
          <w:b/>
          <w:i/>
          <w:sz w:val="24"/>
          <w:szCs w:val="24"/>
        </w:rPr>
        <w:t xml:space="preserve"> </w:t>
      </w:r>
      <w:r w:rsidR="000B477C" w:rsidRPr="00914F1D">
        <w:rPr>
          <w:rFonts w:ascii="Gill Sans MT" w:hAnsi="Gill Sans MT"/>
          <w:b/>
          <w:i/>
          <w:sz w:val="24"/>
          <w:szCs w:val="24"/>
        </w:rPr>
        <w:t>of take returns f</w:t>
      </w:r>
      <w:r w:rsidRPr="00914F1D">
        <w:rPr>
          <w:rFonts w:ascii="Gill Sans MT" w:hAnsi="Gill Sans MT"/>
          <w:b/>
          <w:i/>
          <w:sz w:val="24"/>
          <w:szCs w:val="24"/>
        </w:rPr>
        <w:t>rom</w:t>
      </w:r>
      <w:r w:rsidR="000B477C" w:rsidRPr="00914F1D">
        <w:rPr>
          <w:rFonts w:ascii="Gill Sans MT" w:hAnsi="Gill Sans MT"/>
          <w:b/>
          <w:i/>
          <w:sz w:val="24"/>
          <w:szCs w:val="24"/>
        </w:rPr>
        <w:t xml:space="preserve"> </w:t>
      </w:r>
      <w:r w:rsidR="00194C72" w:rsidRPr="00914F1D">
        <w:rPr>
          <w:rFonts w:ascii="Gill Sans MT" w:hAnsi="Gill Sans MT"/>
          <w:b/>
          <w:i/>
          <w:sz w:val="24"/>
          <w:szCs w:val="24"/>
        </w:rPr>
        <w:t xml:space="preserve">expired </w:t>
      </w:r>
      <w:r w:rsidR="000B477C" w:rsidRPr="00914F1D">
        <w:rPr>
          <w:rFonts w:ascii="Gill Sans MT" w:hAnsi="Gill Sans MT"/>
          <w:b/>
          <w:i/>
          <w:sz w:val="24"/>
          <w:szCs w:val="24"/>
        </w:rPr>
        <w:t xml:space="preserve">crop protection permits are entered within </w:t>
      </w:r>
      <w:r w:rsidR="00A4115C">
        <w:rPr>
          <w:rFonts w:ascii="Gill Sans MT" w:hAnsi="Gill Sans MT"/>
          <w:b/>
          <w:i/>
          <w:sz w:val="24"/>
          <w:szCs w:val="24"/>
        </w:rPr>
        <w:t>six</w:t>
      </w:r>
      <w:r w:rsidR="00F4522F" w:rsidRPr="00914F1D">
        <w:rPr>
          <w:rFonts w:ascii="Gill Sans MT" w:hAnsi="Gill Sans MT"/>
          <w:b/>
          <w:i/>
          <w:sz w:val="24"/>
          <w:szCs w:val="24"/>
        </w:rPr>
        <w:t xml:space="preserve"> </w:t>
      </w:r>
      <w:r w:rsidR="000B477C" w:rsidRPr="00914F1D">
        <w:rPr>
          <w:rFonts w:ascii="Gill Sans MT" w:hAnsi="Gill Sans MT"/>
          <w:b/>
          <w:i/>
          <w:sz w:val="24"/>
          <w:szCs w:val="24"/>
        </w:rPr>
        <w:t>months of the end of the financial year.</w:t>
      </w:r>
      <w:r w:rsidR="00E520D0" w:rsidRPr="00914F1D">
        <w:rPr>
          <w:rFonts w:ascii="Gill Sans MT" w:hAnsi="Gill Sans MT"/>
          <w:b/>
          <w:i/>
          <w:sz w:val="24"/>
          <w:szCs w:val="24"/>
        </w:rPr>
        <w:t xml:space="preserve"> </w:t>
      </w:r>
      <w:r w:rsidR="00E520D0" w:rsidRPr="00914F1D">
        <w:rPr>
          <w:i/>
        </w:rPr>
        <w:t xml:space="preserve"> </w:t>
      </w:r>
      <w:r w:rsidR="00E520D0" w:rsidRPr="00914F1D">
        <w:rPr>
          <w:rFonts w:ascii="Gill Sans MT" w:hAnsi="Gill Sans MT"/>
          <w:b/>
          <w:i/>
          <w:sz w:val="24"/>
          <w:szCs w:val="24"/>
        </w:rPr>
        <w:t>If the percentage drops below 70% then additional steps will be undertaken to correct the situation.</w:t>
      </w:r>
    </w:p>
    <w:p w:rsidR="00766CDF" w:rsidRPr="00AF49A3" w:rsidRDefault="00766CDF" w:rsidP="00766CDF">
      <w:pPr>
        <w:tabs>
          <w:tab w:val="left" w:pos="851"/>
        </w:tabs>
        <w:ind w:right="424"/>
        <w:rPr>
          <w:rFonts w:ascii="Garamond" w:hAnsi="Garamond"/>
          <w:sz w:val="24"/>
          <w:szCs w:val="24"/>
        </w:rPr>
      </w:pPr>
    </w:p>
    <w:p w:rsidR="007E74FE" w:rsidRPr="00AF49A3" w:rsidRDefault="000B477C">
      <w:pPr>
        <w:pStyle w:val="Heading1"/>
        <w:tabs>
          <w:tab w:val="clear" w:pos="502"/>
          <w:tab w:val="num" w:pos="426"/>
          <w:tab w:val="left" w:pos="851"/>
        </w:tabs>
        <w:spacing w:before="0"/>
        <w:ind w:left="425" w:right="424" w:hanging="425"/>
        <w:rPr>
          <w:rFonts w:ascii="Gill Sans MT" w:hAnsi="Gill Sans MT"/>
          <w:szCs w:val="28"/>
        </w:rPr>
      </w:pPr>
      <w:bookmarkStart w:id="40" w:name="_Toc52163498"/>
      <w:bookmarkEnd w:id="33"/>
      <w:r w:rsidRPr="00AF49A3">
        <w:rPr>
          <w:sz w:val="32"/>
        </w:rPr>
        <w:br w:type="page"/>
      </w:r>
      <w:bookmarkStart w:id="41" w:name="_Toc265159854"/>
      <w:bookmarkEnd w:id="40"/>
      <w:r w:rsidR="005428D5" w:rsidRPr="00AF49A3">
        <w:rPr>
          <w:rFonts w:ascii="Gill Sans MT" w:hAnsi="Gill Sans MT"/>
          <w:szCs w:val="28"/>
        </w:rPr>
        <w:t>Management strategies</w:t>
      </w:r>
      <w:bookmarkEnd w:id="41"/>
    </w:p>
    <w:p w:rsidR="007E74FE" w:rsidRPr="00AF49A3" w:rsidRDefault="007E74FE">
      <w:pPr>
        <w:pStyle w:val="Text"/>
        <w:tabs>
          <w:tab w:val="left" w:pos="851"/>
        </w:tabs>
        <w:ind w:right="424"/>
      </w:pPr>
    </w:p>
    <w:p w:rsidR="007E74FE" w:rsidRPr="00AF49A3" w:rsidRDefault="000B477C">
      <w:pPr>
        <w:pStyle w:val="Text"/>
        <w:tabs>
          <w:tab w:val="left" w:pos="851"/>
        </w:tabs>
        <w:ind w:right="424"/>
        <w:rPr>
          <w:rFonts w:ascii="Gill Sans MT" w:hAnsi="Gill Sans MT"/>
          <w:b/>
        </w:rPr>
      </w:pPr>
      <w:r w:rsidRPr="00AF49A3">
        <w:rPr>
          <w:rFonts w:ascii="Gill Sans MT" w:hAnsi="Gill Sans MT"/>
          <w:b/>
        </w:rPr>
        <w:t>Objective:</w:t>
      </w:r>
    </w:p>
    <w:p w:rsidR="007E74FE" w:rsidRPr="00AF49A3" w:rsidRDefault="000B477C" w:rsidP="00400694">
      <w:pPr>
        <w:pStyle w:val="Text"/>
        <w:numPr>
          <w:ilvl w:val="0"/>
          <w:numId w:val="23"/>
        </w:numPr>
        <w:tabs>
          <w:tab w:val="left" w:pos="426"/>
        </w:tabs>
        <w:spacing w:after="360"/>
        <w:ind w:left="426" w:right="424" w:hanging="437"/>
        <w:rPr>
          <w:rFonts w:ascii="Gill Sans MT" w:hAnsi="Gill Sans MT"/>
          <w:b/>
        </w:rPr>
      </w:pPr>
      <w:r w:rsidRPr="00AF49A3">
        <w:rPr>
          <w:rFonts w:ascii="Gill Sans MT" w:hAnsi="Gill Sans MT"/>
          <w:b/>
        </w:rPr>
        <w:t>To manage brushtail possums for a sustainable commercial harvest in all management regions</w:t>
      </w:r>
      <w:r w:rsidR="005428D5" w:rsidRPr="00AF49A3">
        <w:rPr>
          <w:rFonts w:ascii="Gill Sans MT" w:hAnsi="Gill Sans MT"/>
          <w:b/>
        </w:rPr>
        <w:t>, while ensuring the regional conservation of brushtail possum populations across Tasmania</w:t>
      </w:r>
      <w:r w:rsidRPr="00AF49A3">
        <w:rPr>
          <w:rFonts w:ascii="Gill Sans MT" w:hAnsi="Gill Sans MT"/>
          <w:b/>
        </w:rPr>
        <w:t>.</w:t>
      </w:r>
    </w:p>
    <w:p w:rsidR="007E74FE" w:rsidRPr="00AF49A3" w:rsidRDefault="000B477C">
      <w:pPr>
        <w:pStyle w:val="Heading2"/>
        <w:tabs>
          <w:tab w:val="left" w:pos="851"/>
        </w:tabs>
        <w:spacing w:after="240"/>
        <w:ind w:right="424"/>
        <w:rPr>
          <w:rFonts w:ascii="Gill Sans MT" w:hAnsi="Gill Sans MT"/>
          <w:sz w:val="26"/>
          <w:szCs w:val="26"/>
        </w:rPr>
      </w:pPr>
      <w:bookmarkStart w:id="42" w:name="_Ref50195755"/>
      <w:bookmarkStart w:id="43" w:name="_Toc52163499"/>
      <w:bookmarkStart w:id="44" w:name="_Toc265159855"/>
      <w:r w:rsidRPr="00AF49A3">
        <w:rPr>
          <w:rFonts w:ascii="Gill Sans MT" w:hAnsi="Gill Sans MT"/>
          <w:sz w:val="26"/>
          <w:szCs w:val="26"/>
        </w:rPr>
        <w:t>Control of the Commercial Brushtail Possum Harvest</w:t>
      </w:r>
      <w:bookmarkEnd w:id="42"/>
      <w:bookmarkEnd w:id="43"/>
      <w:bookmarkEnd w:id="44"/>
    </w:p>
    <w:p w:rsidR="007E74FE" w:rsidRPr="00AF49A3" w:rsidRDefault="000B477C">
      <w:pPr>
        <w:pStyle w:val="Text"/>
        <w:tabs>
          <w:tab w:val="left" w:pos="851"/>
        </w:tabs>
        <w:ind w:right="424"/>
        <w:rPr>
          <w:rFonts w:ascii="Gill Sans MT" w:hAnsi="Gill Sans MT"/>
        </w:rPr>
      </w:pPr>
      <w:r w:rsidRPr="00AF49A3">
        <w:rPr>
          <w:rFonts w:ascii="Gill Sans MT" w:hAnsi="Gill Sans MT"/>
        </w:rPr>
        <w:t xml:space="preserve">Hunters wishing to harvest brushtail possums in Tasmania for commercial purposes must apply to the WMB for a commercial brushtail possum permit (Appendix 5).  These permits allow </w:t>
      </w:r>
      <w:r w:rsidR="00114F9E">
        <w:rPr>
          <w:rFonts w:ascii="Gill Sans MT" w:hAnsi="Gill Sans MT"/>
        </w:rPr>
        <w:t>brushtail possums to be taken by</w:t>
      </w:r>
      <w:r w:rsidRPr="00AF49A3">
        <w:rPr>
          <w:rFonts w:ascii="Gill Sans MT" w:hAnsi="Gill Sans MT"/>
        </w:rPr>
        <w:t xml:space="preserve"> either shooting or live-trapping </w:t>
      </w:r>
      <w:r w:rsidR="00114F9E">
        <w:rPr>
          <w:rFonts w:ascii="Gill Sans MT" w:hAnsi="Gill Sans MT"/>
        </w:rPr>
        <w:t>to shoot</w:t>
      </w:r>
      <w:r w:rsidRPr="00AF49A3">
        <w:rPr>
          <w:rFonts w:ascii="Gill Sans MT" w:hAnsi="Gill Sans MT"/>
        </w:rPr>
        <w:t xml:space="preserve"> during the 12-month period from 1 January to 31 December each year and to sell products, including skins and meat of these possums</w:t>
      </w:r>
      <w:r w:rsidR="002D025E" w:rsidRPr="00AF49A3">
        <w:rPr>
          <w:rFonts w:ascii="Gill Sans MT" w:hAnsi="Gill Sans MT"/>
        </w:rPr>
        <w:t>,</w:t>
      </w:r>
      <w:r w:rsidRPr="00AF49A3">
        <w:rPr>
          <w:rFonts w:ascii="Gill Sans MT" w:hAnsi="Gill Sans MT"/>
        </w:rPr>
        <w:t xml:space="preserve"> to licensed skin dealers and licensed game meat premises respectively.  </w:t>
      </w:r>
      <w:r w:rsidRPr="001578A1">
        <w:rPr>
          <w:rFonts w:ascii="Gill Sans MT" w:hAnsi="Gill Sans MT"/>
        </w:rPr>
        <w:t>A fee of $22.00</w:t>
      </w:r>
      <w:r w:rsidRPr="00AF49A3">
        <w:rPr>
          <w:rFonts w:ascii="Gill Sans MT" w:hAnsi="Gill Sans MT"/>
        </w:rPr>
        <w:t xml:space="preserve"> is currently charged for issuing a commercial permit</w:t>
      </w:r>
      <w:r w:rsidR="001C3B67" w:rsidRPr="00AF49A3">
        <w:rPr>
          <w:rFonts w:ascii="Gill Sans MT" w:hAnsi="Gill Sans MT"/>
        </w:rPr>
        <w:t>.</w:t>
      </w:r>
      <w:r w:rsidRPr="00AF49A3">
        <w:rPr>
          <w:rFonts w:ascii="Gill Sans MT" w:hAnsi="Gill Sans MT"/>
        </w:rPr>
        <w:t xml:space="preserve">  Although permits are valid for </w:t>
      </w:r>
      <w:r w:rsidR="00114F9E">
        <w:rPr>
          <w:rFonts w:ascii="Gill Sans MT" w:hAnsi="Gill Sans MT"/>
        </w:rPr>
        <w:t>the</w:t>
      </w:r>
      <w:r w:rsidRPr="00AF49A3">
        <w:rPr>
          <w:rFonts w:ascii="Gill Sans MT" w:hAnsi="Gill Sans MT"/>
        </w:rPr>
        <w:t xml:space="preserve"> calendar year from the </w:t>
      </w:r>
      <w:r w:rsidR="00114F9E">
        <w:rPr>
          <w:rFonts w:ascii="Gill Sans MT" w:hAnsi="Gill Sans MT"/>
        </w:rPr>
        <w:t>date of issue</w:t>
      </w:r>
      <w:r w:rsidRPr="00AF49A3">
        <w:rPr>
          <w:rFonts w:ascii="Gill Sans MT" w:hAnsi="Gill Sans MT"/>
        </w:rPr>
        <w:t>, the annual quota is set and reported on over a financial year (1 July to 30 June).</w:t>
      </w:r>
      <w:r w:rsidRPr="00AF49A3">
        <w:rPr>
          <w:rFonts w:ascii="Gill Sans MT" w:hAnsi="Gill Sans MT"/>
          <w:i/>
        </w:rPr>
        <w:t xml:space="preserve"> </w:t>
      </w:r>
    </w:p>
    <w:p w:rsidR="00B136DB" w:rsidRPr="00AF49A3" w:rsidRDefault="000B477C">
      <w:pPr>
        <w:pStyle w:val="Text"/>
        <w:tabs>
          <w:tab w:val="left" w:pos="851"/>
        </w:tabs>
        <w:ind w:right="424"/>
        <w:rPr>
          <w:rFonts w:ascii="Gill Sans MT" w:hAnsi="Gill Sans MT"/>
        </w:rPr>
      </w:pPr>
      <w:r w:rsidRPr="00AF49A3">
        <w:rPr>
          <w:rFonts w:ascii="Gill Sans MT" w:hAnsi="Gill Sans MT"/>
        </w:rPr>
        <w:t>A commercial brushtail possum permit allows the holder to take brushtail possums only on those public and private lands used for primary production and for which the land-holder’s writt</w:t>
      </w:r>
      <w:r w:rsidR="00B136DB">
        <w:rPr>
          <w:rFonts w:ascii="Gill Sans MT" w:hAnsi="Gill Sans MT"/>
        </w:rPr>
        <w:t xml:space="preserve">en approval has been obtained. </w:t>
      </w:r>
      <w:r w:rsidR="00B136DB" w:rsidRPr="00AF49A3">
        <w:rPr>
          <w:rFonts w:ascii="Gill Sans MT" w:hAnsi="Gill Sans MT"/>
        </w:rPr>
        <w:t>Brushtail possums cannot be taken from land reserved for conservation purposes</w:t>
      </w:r>
      <w:r w:rsidR="00B136DB">
        <w:rPr>
          <w:rFonts w:ascii="Gill Sans MT" w:hAnsi="Gill Sans MT"/>
        </w:rPr>
        <w:t>, i.e. there will be no harvesting of brushtail possum on at least 45% of Tasmania ensuring the commercial harvest cannot lead to a significant over-exploitation of the state or regional populations</w:t>
      </w:r>
      <w:r w:rsidR="00B136DB" w:rsidRPr="00AF49A3">
        <w:rPr>
          <w:rFonts w:ascii="Gill Sans MT" w:hAnsi="Gill Sans MT"/>
        </w:rPr>
        <w:t>.</w:t>
      </w:r>
    </w:p>
    <w:p w:rsidR="007E74FE" w:rsidRPr="00AF49A3" w:rsidRDefault="000B477C">
      <w:pPr>
        <w:pStyle w:val="Text"/>
        <w:tabs>
          <w:tab w:val="left" w:pos="851"/>
        </w:tabs>
        <w:ind w:right="424"/>
        <w:rPr>
          <w:rFonts w:ascii="Gill Sans MT" w:hAnsi="Gill Sans MT"/>
          <w:i/>
        </w:rPr>
      </w:pPr>
      <w:r w:rsidRPr="00AF49A3">
        <w:rPr>
          <w:rFonts w:ascii="Gill Sans MT" w:hAnsi="Gill Sans MT"/>
        </w:rPr>
        <w:t>Holders of commercial brushtail possum permits are restricted to taking possums in the wild by using a rifle and spotlight</w:t>
      </w:r>
      <w:r w:rsidR="00CB4235" w:rsidRPr="00AF49A3">
        <w:rPr>
          <w:rFonts w:ascii="Gill Sans MT" w:hAnsi="Gill Sans MT"/>
        </w:rPr>
        <w:t>,</w:t>
      </w:r>
      <w:r w:rsidRPr="00AF49A3">
        <w:rPr>
          <w:rFonts w:ascii="Gill Sans MT" w:hAnsi="Gill Sans MT"/>
        </w:rPr>
        <w:t xml:space="preserve"> or by live-trapping using a</w:t>
      </w:r>
      <w:r w:rsidR="00CB4235" w:rsidRPr="00AF49A3">
        <w:rPr>
          <w:rFonts w:ascii="Gill Sans MT" w:hAnsi="Gill Sans MT"/>
        </w:rPr>
        <w:t>n approved</w:t>
      </w:r>
      <w:r w:rsidRPr="00AF49A3">
        <w:rPr>
          <w:rFonts w:ascii="Gill Sans MT" w:hAnsi="Gill Sans MT"/>
        </w:rPr>
        <w:t xml:space="preserve"> cage</w:t>
      </w:r>
      <w:r w:rsidR="00CB4235" w:rsidRPr="00AF49A3">
        <w:rPr>
          <w:rFonts w:ascii="Gill Sans MT" w:hAnsi="Gill Sans MT"/>
        </w:rPr>
        <w:t xml:space="preserve"> or fabric trap</w:t>
      </w:r>
      <w:r w:rsidRPr="00AF49A3">
        <w:rPr>
          <w:rFonts w:ascii="Gill Sans MT" w:hAnsi="Gill Sans MT"/>
        </w:rPr>
        <w:t xml:space="preserve"> and subsequent shooting</w:t>
      </w:r>
      <w:r w:rsidR="00CB4235" w:rsidRPr="00AF49A3">
        <w:rPr>
          <w:rFonts w:ascii="Gill Sans MT" w:hAnsi="Gill Sans MT"/>
        </w:rPr>
        <w:t xml:space="preserve"> on site</w:t>
      </w:r>
      <w:r w:rsidRPr="00AF49A3">
        <w:rPr>
          <w:rFonts w:ascii="Gill Sans MT" w:hAnsi="Gill Sans MT"/>
        </w:rPr>
        <w:t xml:space="preserve">.  </w:t>
      </w:r>
      <w:r w:rsidR="002B14DB">
        <w:rPr>
          <w:rFonts w:ascii="Gill Sans MT" w:hAnsi="Gill Sans MT"/>
        </w:rPr>
        <w:t>Shooting and l</w:t>
      </w:r>
      <w:r w:rsidRPr="003442AD">
        <w:rPr>
          <w:rFonts w:ascii="Gill Sans MT" w:hAnsi="Gill Sans MT"/>
        </w:rPr>
        <w:t xml:space="preserve">ive-trapping must be undertaken in accordance with </w:t>
      </w:r>
      <w:r w:rsidR="00CB4235" w:rsidRPr="003442AD">
        <w:rPr>
          <w:rFonts w:ascii="Gill Sans MT" w:hAnsi="Gill Sans MT"/>
        </w:rPr>
        <w:t>the appropriate</w:t>
      </w:r>
      <w:r w:rsidRPr="003442AD">
        <w:rPr>
          <w:rFonts w:ascii="Gill Sans MT" w:hAnsi="Gill Sans MT"/>
        </w:rPr>
        <w:t xml:space="preserve"> Code</w:t>
      </w:r>
      <w:r w:rsidR="002B14DB">
        <w:rPr>
          <w:rFonts w:ascii="Gill Sans MT" w:hAnsi="Gill Sans MT"/>
        </w:rPr>
        <w:t>s</w:t>
      </w:r>
      <w:r w:rsidRPr="003442AD">
        <w:rPr>
          <w:rFonts w:ascii="Gill Sans MT" w:hAnsi="Gill Sans MT"/>
        </w:rPr>
        <w:t xml:space="preserve"> of Practice (Appendix </w:t>
      </w:r>
      <w:r w:rsidR="002B14DB">
        <w:rPr>
          <w:rFonts w:ascii="Gill Sans MT" w:hAnsi="Gill Sans MT"/>
        </w:rPr>
        <w:t>10 and 11</w:t>
      </w:r>
      <w:r w:rsidRPr="003442AD">
        <w:rPr>
          <w:rFonts w:ascii="Gill Sans MT" w:hAnsi="Gill Sans MT"/>
        </w:rPr>
        <w:t>)</w:t>
      </w:r>
      <w:r w:rsidRPr="00AF49A3">
        <w:rPr>
          <w:rFonts w:ascii="Gill Sans MT" w:hAnsi="Gill Sans MT"/>
        </w:rPr>
        <w:t>.</w:t>
      </w:r>
      <w:r w:rsidR="00856A33" w:rsidRPr="00AF49A3">
        <w:rPr>
          <w:rFonts w:ascii="Gill Sans MT" w:hAnsi="Gill Sans MT"/>
        </w:rPr>
        <w:t xml:space="preserve">  Currently, live-trapping is seen as a less attractive option for </w:t>
      </w:r>
      <w:r w:rsidR="00B17D01" w:rsidRPr="00AF49A3">
        <w:rPr>
          <w:rFonts w:ascii="Gill Sans MT" w:hAnsi="Gill Sans MT"/>
        </w:rPr>
        <w:t xml:space="preserve">commercial </w:t>
      </w:r>
      <w:r w:rsidR="00856A33" w:rsidRPr="00AF49A3">
        <w:rPr>
          <w:rFonts w:ascii="Gill Sans MT" w:hAnsi="Gill Sans MT"/>
        </w:rPr>
        <w:t>harvesting</w:t>
      </w:r>
      <w:r w:rsidR="00B17D01" w:rsidRPr="00AF49A3">
        <w:rPr>
          <w:rFonts w:ascii="Gill Sans MT" w:hAnsi="Gill Sans MT"/>
        </w:rPr>
        <w:t xml:space="preserve"> of</w:t>
      </w:r>
      <w:r w:rsidR="00856A33" w:rsidRPr="00AF49A3">
        <w:rPr>
          <w:rFonts w:ascii="Gill Sans MT" w:hAnsi="Gill Sans MT"/>
        </w:rPr>
        <w:t xml:space="preserve"> </w:t>
      </w:r>
      <w:r w:rsidR="00A44A65">
        <w:rPr>
          <w:rFonts w:ascii="Gill Sans MT" w:hAnsi="Gill Sans MT"/>
        </w:rPr>
        <w:t xml:space="preserve">brushtail </w:t>
      </w:r>
      <w:r w:rsidR="00856A33" w:rsidRPr="00AF49A3">
        <w:rPr>
          <w:rFonts w:ascii="Gill Sans MT" w:hAnsi="Gill Sans MT"/>
        </w:rPr>
        <w:t>possums as shooting is inherently a more efficient method of take with this species.</w:t>
      </w:r>
      <w:r w:rsidRPr="00AF49A3">
        <w:rPr>
          <w:rFonts w:ascii="Gill Sans MT" w:hAnsi="Gill Sans MT"/>
        </w:rPr>
        <w:t xml:space="preserve">  </w:t>
      </w:r>
      <w:r w:rsidRPr="00AF49A3">
        <w:rPr>
          <w:rFonts w:ascii="Gill Sans MT" w:hAnsi="Gill Sans MT"/>
          <w:i/>
        </w:rPr>
        <w:t xml:space="preserve">  </w:t>
      </w:r>
    </w:p>
    <w:p w:rsidR="007E74FE" w:rsidRPr="00AF49A3" w:rsidRDefault="000B477C">
      <w:pPr>
        <w:pStyle w:val="Text"/>
        <w:tabs>
          <w:tab w:val="left" w:pos="851"/>
        </w:tabs>
        <w:ind w:right="424"/>
        <w:rPr>
          <w:rFonts w:ascii="Gill Sans MT" w:hAnsi="Gill Sans MT"/>
        </w:rPr>
      </w:pPr>
      <w:r w:rsidRPr="00AF49A3">
        <w:rPr>
          <w:rFonts w:ascii="Gill Sans MT" w:hAnsi="Gill Sans MT"/>
        </w:rPr>
        <w:t xml:space="preserve">All holders of commercial permits to take brushtail possums are required to provide </w:t>
      </w:r>
      <w:r w:rsidR="007D73F0">
        <w:rPr>
          <w:rFonts w:ascii="Gill Sans MT" w:hAnsi="Gill Sans MT"/>
        </w:rPr>
        <w:t>quarterly</w:t>
      </w:r>
      <w:r w:rsidR="007D73F0" w:rsidRPr="00AF49A3">
        <w:rPr>
          <w:rFonts w:ascii="Gill Sans MT" w:hAnsi="Gill Sans MT"/>
        </w:rPr>
        <w:t xml:space="preserve"> </w:t>
      </w:r>
      <w:r w:rsidRPr="00AF49A3">
        <w:rPr>
          <w:rFonts w:ascii="Gill Sans MT" w:hAnsi="Gill Sans MT"/>
        </w:rPr>
        <w:t>returns of the number of brushtail possums taken, the region from which they were taken and the number of skins or carcasses sold</w:t>
      </w:r>
      <w:r w:rsidR="00CB4235" w:rsidRPr="00AF49A3">
        <w:rPr>
          <w:rFonts w:ascii="Gill Sans MT" w:hAnsi="Gill Sans MT"/>
        </w:rPr>
        <w:t xml:space="preserve"> (Appendix 6)</w:t>
      </w:r>
      <w:r w:rsidRPr="00AF49A3">
        <w:rPr>
          <w:rFonts w:ascii="Gill Sans MT" w:hAnsi="Gill Sans MT"/>
        </w:rPr>
        <w:t xml:space="preserve">.  </w:t>
      </w:r>
    </w:p>
    <w:p w:rsidR="007E74FE" w:rsidRPr="00AF49A3" w:rsidRDefault="00CB4235">
      <w:pPr>
        <w:pStyle w:val="Text"/>
        <w:tabs>
          <w:tab w:val="left" w:pos="851"/>
        </w:tabs>
        <w:ind w:right="424"/>
        <w:rPr>
          <w:rFonts w:ascii="Gill Sans MT" w:hAnsi="Gill Sans MT"/>
        </w:rPr>
      </w:pPr>
      <w:r w:rsidRPr="00AF49A3">
        <w:rPr>
          <w:rFonts w:ascii="Gill Sans MT" w:hAnsi="Gill Sans MT"/>
        </w:rPr>
        <w:t>Every three</w:t>
      </w:r>
      <w:r w:rsidR="000B477C" w:rsidRPr="00AF49A3">
        <w:rPr>
          <w:rFonts w:ascii="Gill Sans MT" w:hAnsi="Gill Sans MT"/>
        </w:rPr>
        <w:t xml:space="preserve"> months, returns of the take by commercial permit holders are used to provide an estimate of the total commercial take of brushtail possums in each region during the quarter.  This information is used to monitor the rate at which the approved annual quota is being filled.</w:t>
      </w:r>
    </w:p>
    <w:p w:rsidR="007E74FE" w:rsidRPr="00AF49A3" w:rsidRDefault="000B477C" w:rsidP="004A6FA4">
      <w:pPr>
        <w:pStyle w:val="Text"/>
        <w:tabs>
          <w:tab w:val="left" w:pos="851"/>
        </w:tabs>
        <w:spacing w:after="240"/>
        <w:ind w:right="425"/>
        <w:rPr>
          <w:rFonts w:ascii="Gill Sans MT" w:hAnsi="Gill Sans MT"/>
        </w:rPr>
      </w:pPr>
      <w:r w:rsidRPr="00AF49A3">
        <w:rPr>
          <w:rFonts w:ascii="Gill Sans MT" w:hAnsi="Gill Sans MT"/>
        </w:rPr>
        <w:t xml:space="preserve">Officers authorised under the </w:t>
      </w:r>
      <w:r w:rsidRPr="00AF49A3">
        <w:rPr>
          <w:rFonts w:ascii="Gill Sans MT" w:hAnsi="Gill Sans MT"/>
          <w:i/>
        </w:rPr>
        <w:t xml:space="preserve">Nature Conservation Act 2002 </w:t>
      </w:r>
      <w:r w:rsidRPr="00AF49A3">
        <w:rPr>
          <w:rFonts w:ascii="Gill Sans MT" w:hAnsi="Gill Sans MT"/>
        </w:rPr>
        <w:t xml:space="preserve">undertake periodic patrols of properties on which hunting takes place to ensure that all brushtail possum hunting is occurring in accordance with the </w:t>
      </w:r>
      <w:r w:rsidRPr="00AF49A3">
        <w:rPr>
          <w:rFonts w:ascii="Gill Sans MT" w:hAnsi="Gill Sans MT"/>
          <w:i/>
        </w:rPr>
        <w:t>Wildlife</w:t>
      </w:r>
      <w:r w:rsidR="007D73F0">
        <w:rPr>
          <w:rFonts w:ascii="Gill Sans MT" w:hAnsi="Gill Sans MT"/>
          <w:i/>
        </w:rPr>
        <w:t xml:space="preserve"> (General)</w:t>
      </w:r>
      <w:r w:rsidRPr="00AF49A3">
        <w:rPr>
          <w:rFonts w:ascii="Gill Sans MT" w:hAnsi="Gill Sans MT"/>
          <w:i/>
        </w:rPr>
        <w:t xml:space="preserve"> Regulations </w:t>
      </w:r>
      <w:r w:rsidR="007D73F0">
        <w:rPr>
          <w:rFonts w:ascii="Gill Sans MT" w:hAnsi="Gill Sans MT"/>
          <w:i/>
        </w:rPr>
        <w:t>2010</w:t>
      </w:r>
      <w:r w:rsidRPr="00AF49A3">
        <w:rPr>
          <w:rFonts w:ascii="Gill Sans MT" w:hAnsi="Gill Sans MT"/>
        </w:rPr>
        <w:t>.  These patrols include all areas where brushtail possum hunting may potentially occur and involve requiring hunters to provide evidence that they are appropriately authorised to hunt brushtail possums and that they are adhering to all permit conditions.</w:t>
      </w:r>
    </w:p>
    <w:p w:rsidR="009C4EA5" w:rsidRDefault="009C4EA5" w:rsidP="00E46366">
      <w:pPr>
        <w:pStyle w:val="Text"/>
        <w:tabs>
          <w:tab w:val="left" w:pos="851"/>
        </w:tabs>
        <w:spacing w:before="240" w:after="240"/>
        <w:ind w:right="425"/>
        <w:rPr>
          <w:rFonts w:ascii="Gill Sans MT" w:hAnsi="Gill Sans MT"/>
        </w:rPr>
      </w:pPr>
    </w:p>
    <w:p w:rsidR="009C4506" w:rsidRPr="00AF49A3" w:rsidRDefault="009C4506" w:rsidP="00E46366">
      <w:pPr>
        <w:pStyle w:val="Text"/>
        <w:tabs>
          <w:tab w:val="left" w:pos="851"/>
        </w:tabs>
        <w:spacing w:before="240" w:after="240"/>
        <w:ind w:right="425"/>
        <w:rPr>
          <w:rFonts w:ascii="Gill Sans MT" w:hAnsi="Gill Sans MT"/>
        </w:rPr>
      </w:pPr>
    </w:p>
    <w:p w:rsidR="007E74FE" w:rsidRPr="00AF49A3" w:rsidRDefault="000B477C">
      <w:pPr>
        <w:pStyle w:val="Text"/>
        <w:tabs>
          <w:tab w:val="left" w:pos="851"/>
        </w:tabs>
        <w:ind w:right="424"/>
        <w:rPr>
          <w:rFonts w:ascii="Gill Sans MT" w:hAnsi="Gill Sans MT"/>
          <w:b/>
        </w:rPr>
      </w:pPr>
      <w:r w:rsidRPr="00AF49A3">
        <w:rPr>
          <w:rFonts w:ascii="Gill Sans MT" w:hAnsi="Gill Sans MT"/>
          <w:b/>
        </w:rPr>
        <w:t>Key Actions</w:t>
      </w:r>
    </w:p>
    <w:p w:rsidR="007E74FE" w:rsidRPr="00AF49A3" w:rsidRDefault="000B477C" w:rsidP="004D7486">
      <w:pPr>
        <w:pStyle w:val="Bullet"/>
        <w:numPr>
          <w:ilvl w:val="0"/>
          <w:numId w:val="13"/>
        </w:numPr>
        <w:tabs>
          <w:tab w:val="left" w:pos="426"/>
        </w:tabs>
        <w:spacing w:before="120" w:after="240"/>
        <w:ind w:left="426" w:right="424" w:hanging="426"/>
        <w:rPr>
          <w:rFonts w:ascii="Gill Sans MT" w:hAnsi="Gill Sans MT"/>
          <w:i/>
        </w:rPr>
      </w:pPr>
      <w:r w:rsidRPr="00AF49A3">
        <w:rPr>
          <w:rFonts w:ascii="Gill Sans MT" w:hAnsi="Gill Sans MT"/>
          <w:i/>
        </w:rPr>
        <w:t xml:space="preserve">Issue commercial brushtail possum permits to hunters wishing to </w:t>
      </w:r>
      <w:r w:rsidR="00CE70C4">
        <w:rPr>
          <w:rFonts w:ascii="Gill Sans MT" w:hAnsi="Gill Sans MT"/>
          <w:i/>
        </w:rPr>
        <w:t xml:space="preserve">harvest </w:t>
      </w:r>
      <w:r w:rsidRPr="00AF49A3">
        <w:rPr>
          <w:rFonts w:ascii="Gill Sans MT" w:hAnsi="Gill Sans MT"/>
          <w:i/>
        </w:rPr>
        <w:t>possums for commercial purposes</w:t>
      </w:r>
      <w:r w:rsidR="00B67E15" w:rsidRPr="00AF49A3">
        <w:rPr>
          <w:rFonts w:ascii="Times New Roman" w:hAnsi="Times New Roman"/>
          <w:b w:val="0"/>
          <w:i/>
          <w:sz w:val="20"/>
        </w:rPr>
        <w:t xml:space="preserve"> </w:t>
      </w:r>
      <w:r w:rsidR="00B67E15" w:rsidRPr="00AF49A3">
        <w:rPr>
          <w:rFonts w:ascii="Gill Sans MT" w:hAnsi="Gill Sans MT"/>
          <w:i/>
        </w:rPr>
        <w:t>in accordance with the requirements of the management plan</w:t>
      </w:r>
      <w:r w:rsidRPr="00AF49A3">
        <w:rPr>
          <w:rFonts w:ascii="Gill Sans MT" w:hAnsi="Gill Sans MT"/>
          <w:i/>
        </w:rPr>
        <w:t>;</w:t>
      </w:r>
    </w:p>
    <w:p w:rsidR="00B67E15" w:rsidRPr="00470A9D" w:rsidRDefault="000B477C" w:rsidP="004D7486">
      <w:pPr>
        <w:pStyle w:val="Bullet"/>
        <w:numPr>
          <w:ilvl w:val="0"/>
          <w:numId w:val="13"/>
        </w:numPr>
        <w:tabs>
          <w:tab w:val="left" w:pos="426"/>
        </w:tabs>
        <w:spacing w:before="120" w:after="240"/>
        <w:ind w:left="426" w:right="424" w:hanging="426"/>
        <w:rPr>
          <w:rFonts w:ascii="Gill Sans MT" w:hAnsi="Gill Sans MT"/>
          <w:i/>
        </w:rPr>
      </w:pPr>
      <w:r w:rsidRPr="00470A9D">
        <w:rPr>
          <w:rFonts w:ascii="Gill Sans MT" w:hAnsi="Gill Sans MT"/>
          <w:i/>
        </w:rPr>
        <w:t xml:space="preserve">Maintain quarterly statistics on the number of brushtail possums harvested regionally by commercial brushtail possum permit holders; </w:t>
      </w:r>
      <w:r w:rsidRPr="00470A9D">
        <w:rPr>
          <w:rFonts w:ascii="Gill Sans MT" w:hAnsi="Gill Sans MT"/>
          <w:b w:val="0"/>
          <w:i/>
        </w:rPr>
        <w:t>and</w:t>
      </w:r>
    </w:p>
    <w:p w:rsidR="007E74FE" w:rsidRPr="00470A9D" w:rsidRDefault="000B477C" w:rsidP="004D7486">
      <w:pPr>
        <w:pStyle w:val="Bullet"/>
        <w:numPr>
          <w:ilvl w:val="0"/>
          <w:numId w:val="13"/>
        </w:numPr>
        <w:tabs>
          <w:tab w:val="left" w:pos="426"/>
        </w:tabs>
        <w:spacing w:before="120" w:after="240"/>
        <w:ind w:left="426" w:right="424" w:hanging="426"/>
        <w:rPr>
          <w:rFonts w:ascii="Gill Sans MT" w:hAnsi="Gill Sans MT"/>
          <w:i/>
        </w:rPr>
      </w:pPr>
      <w:r w:rsidRPr="00470A9D">
        <w:rPr>
          <w:rFonts w:ascii="Gill Sans MT" w:hAnsi="Gill Sans MT"/>
          <w:i/>
        </w:rPr>
        <w:t>Undertake periodic inspections to ensure that hunters are complying with requirements.</w:t>
      </w:r>
    </w:p>
    <w:p w:rsidR="007E74FE" w:rsidRPr="00AF49A3" w:rsidRDefault="000B477C" w:rsidP="007027E6">
      <w:pPr>
        <w:pStyle w:val="Text"/>
        <w:tabs>
          <w:tab w:val="left" w:pos="851"/>
        </w:tabs>
        <w:spacing w:after="240"/>
        <w:ind w:right="425"/>
        <w:rPr>
          <w:rFonts w:ascii="Gill Sans MT" w:hAnsi="Gill Sans MT"/>
          <w:b/>
        </w:rPr>
      </w:pPr>
      <w:r w:rsidRPr="00470A9D">
        <w:rPr>
          <w:rFonts w:ascii="Gill Sans MT" w:hAnsi="Gill Sans MT"/>
          <w:b/>
        </w:rPr>
        <w:t>Performance measures</w:t>
      </w:r>
      <w:r w:rsidR="000E5D17" w:rsidRPr="00470A9D">
        <w:rPr>
          <w:rFonts w:ascii="Gill Sans MT" w:hAnsi="Gill Sans MT"/>
          <w:b/>
        </w:rPr>
        <w:t xml:space="preserve"> </w:t>
      </w:r>
    </w:p>
    <w:p w:rsidR="00254165" w:rsidRPr="00AF49A3" w:rsidRDefault="000B477C" w:rsidP="009C4EA5">
      <w:pPr>
        <w:pStyle w:val="Text"/>
        <w:numPr>
          <w:ilvl w:val="0"/>
          <w:numId w:val="5"/>
        </w:numPr>
        <w:tabs>
          <w:tab w:val="left" w:pos="851"/>
        </w:tabs>
        <w:spacing w:after="360"/>
        <w:ind w:left="357" w:right="425" w:hanging="357"/>
        <w:rPr>
          <w:rFonts w:ascii="Gill Sans MT" w:hAnsi="Gill Sans MT"/>
          <w:b/>
          <w:i/>
        </w:rPr>
      </w:pPr>
      <w:r w:rsidRPr="00AF49A3">
        <w:rPr>
          <w:rFonts w:ascii="Gill Sans MT" w:hAnsi="Gill Sans MT"/>
          <w:b/>
          <w:i/>
        </w:rPr>
        <w:t xml:space="preserve">The extent of </w:t>
      </w:r>
      <w:r w:rsidR="006A344D" w:rsidRPr="00AF49A3">
        <w:rPr>
          <w:rFonts w:ascii="Gill Sans MT" w:hAnsi="Gill Sans MT"/>
          <w:b/>
          <w:i/>
        </w:rPr>
        <w:t xml:space="preserve">hunter </w:t>
      </w:r>
      <w:r w:rsidRPr="00AF49A3">
        <w:rPr>
          <w:rFonts w:ascii="Gill Sans MT" w:hAnsi="Gill Sans MT"/>
          <w:b/>
          <w:i/>
        </w:rPr>
        <w:t>compliance with brushtail possum harvesting</w:t>
      </w:r>
      <w:r w:rsidR="006A344D" w:rsidRPr="00AF49A3">
        <w:rPr>
          <w:rFonts w:ascii="Gill Sans MT" w:hAnsi="Gill Sans MT"/>
          <w:b/>
          <w:i/>
        </w:rPr>
        <w:t xml:space="preserve"> and licensing</w:t>
      </w:r>
      <w:r w:rsidRPr="00AF49A3">
        <w:rPr>
          <w:rFonts w:ascii="Gill Sans MT" w:hAnsi="Gill Sans MT"/>
          <w:b/>
          <w:i/>
        </w:rPr>
        <w:t xml:space="preserve"> requirements is measured at or near 100%</w:t>
      </w:r>
      <w:r w:rsidR="001B3BDC" w:rsidRPr="00AF49A3">
        <w:rPr>
          <w:rFonts w:ascii="Gill Sans MT" w:hAnsi="Gill Sans MT"/>
          <w:b/>
          <w:i/>
        </w:rPr>
        <w:t>.</w:t>
      </w:r>
    </w:p>
    <w:p w:rsidR="007E74FE" w:rsidRPr="00AF49A3" w:rsidRDefault="000B477C">
      <w:pPr>
        <w:pStyle w:val="Heading2"/>
        <w:tabs>
          <w:tab w:val="left" w:pos="851"/>
        </w:tabs>
        <w:spacing w:before="240"/>
        <w:ind w:right="424"/>
        <w:rPr>
          <w:rFonts w:ascii="Gill Sans MT" w:hAnsi="Gill Sans MT"/>
          <w:sz w:val="26"/>
          <w:szCs w:val="26"/>
        </w:rPr>
      </w:pPr>
      <w:bookmarkStart w:id="45" w:name="_Toc52163500"/>
      <w:bookmarkStart w:id="46" w:name="_Toc265159856"/>
      <w:r w:rsidRPr="00AF49A3">
        <w:rPr>
          <w:rFonts w:ascii="Gill Sans MT" w:hAnsi="Gill Sans MT"/>
          <w:sz w:val="26"/>
          <w:szCs w:val="26"/>
        </w:rPr>
        <w:t>Control of the Trade in Brushtail Possum Products</w:t>
      </w:r>
      <w:bookmarkEnd w:id="45"/>
      <w:bookmarkEnd w:id="46"/>
    </w:p>
    <w:p w:rsidR="007E74FE" w:rsidRPr="00AF49A3" w:rsidRDefault="000B477C" w:rsidP="00BD0CE1">
      <w:pPr>
        <w:pStyle w:val="Text"/>
        <w:tabs>
          <w:tab w:val="left" w:pos="851"/>
        </w:tabs>
        <w:spacing w:before="240"/>
        <w:ind w:right="425"/>
        <w:rPr>
          <w:rFonts w:ascii="Gill Sans MT" w:hAnsi="Gill Sans MT"/>
        </w:rPr>
      </w:pPr>
      <w:r w:rsidRPr="00AF49A3">
        <w:rPr>
          <w:rFonts w:ascii="Gill Sans MT" w:hAnsi="Gill Sans MT"/>
        </w:rPr>
        <w:t>All dealers in brushtail possum skins and processors of brushtail possum meat must be authorised to do so by the appropriate licence or permit.  Skin dealers require a Fauna Dealers Skins Licence</w:t>
      </w:r>
      <w:r w:rsidR="00CB4235" w:rsidRPr="00AF49A3">
        <w:rPr>
          <w:rFonts w:ascii="Gill Sans MT" w:hAnsi="Gill Sans MT"/>
        </w:rPr>
        <w:t xml:space="preserve"> (Appendix </w:t>
      </w:r>
      <w:r w:rsidR="00BF669B">
        <w:rPr>
          <w:rFonts w:ascii="Gill Sans MT" w:hAnsi="Gill Sans MT"/>
        </w:rPr>
        <w:t>7</w:t>
      </w:r>
      <w:r w:rsidR="00CB4235" w:rsidRPr="00AF49A3">
        <w:rPr>
          <w:rFonts w:ascii="Gill Sans MT" w:hAnsi="Gill Sans MT"/>
        </w:rPr>
        <w:t>)</w:t>
      </w:r>
      <w:r w:rsidRPr="00AF49A3">
        <w:rPr>
          <w:rFonts w:ascii="Gill Sans MT" w:hAnsi="Gill Sans MT"/>
        </w:rPr>
        <w:t xml:space="preserve">.  Meat processors are required to be licensed under the </w:t>
      </w:r>
      <w:r w:rsidR="00CB4235" w:rsidRPr="00AF49A3">
        <w:rPr>
          <w:rFonts w:ascii="Gill Sans MT" w:hAnsi="Gill Sans MT"/>
          <w:i/>
        </w:rPr>
        <w:t xml:space="preserve">Meat Hygiene Act </w:t>
      </w:r>
      <w:r w:rsidRPr="00AF49A3">
        <w:rPr>
          <w:rFonts w:ascii="Gill Sans MT" w:hAnsi="Gill Sans MT"/>
          <w:i/>
        </w:rPr>
        <w:t>1985</w:t>
      </w:r>
      <w:r w:rsidRPr="00AF49A3">
        <w:rPr>
          <w:rFonts w:ascii="Gill Sans MT" w:hAnsi="Gill Sans MT"/>
        </w:rPr>
        <w:t>.</w:t>
      </w:r>
    </w:p>
    <w:p w:rsidR="007E74FE" w:rsidRPr="00AF49A3" w:rsidRDefault="000B477C">
      <w:pPr>
        <w:pStyle w:val="Text"/>
        <w:tabs>
          <w:tab w:val="left" w:pos="851"/>
        </w:tabs>
        <w:ind w:right="424"/>
        <w:rPr>
          <w:rFonts w:ascii="Gill Sans MT" w:hAnsi="Gill Sans MT"/>
        </w:rPr>
      </w:pPr>
      <w:r w:rsidRPr="00AF49A3">
        <w:rPr>
          <w:rFonts w:ascii="Gill Sans MT" w:hAnsi="Gill Sans MT"/>
        </w:rPr>
        <w:t xml:space="preserve">Meat processors must keep records of all brushtail possums received together with the name and permit number of the person from whom they were received and details of the number of possums processed and/or sold.  Not later than the 14th day of each month the processor must provide WMB with monthly returns of brushtail possums received and processed and/or sold, together with a royalty of </w:t>
      </w:r>
      <w:r w:rsidR="00C25443" w:rsidRPr="00AF49A3">
        <w:rPr>
          <w:rFonts w:ascii="Gill Sans MT" w:hAnsi="Gill Sans MT"/>
        </w:rPr>
        <w:t>$0.</w:t>
      </w:r>
      <w:r w:rsidRPr="00AF49A3">
        <w:rPr>
          <w:rFonts w:ascii="Gill Sans MT" w:hAnsi="Gill Sans MT"/>
        </w:rPr>
        <w:t xml:space="preserve">35 per animal processed and/or sold. </w:t>
      </w:r>
    </w:p>
    <w:p w:rsidR="007E74FE" w:rsidRPr="00AF49A3" w:rsidRDefault="000B477C">
      <w:pPr>
        <w:pStyle w:val="Text"/>
        <w:tabs>
          <w:tab w:val="left" w:pos="851"/>
        </w:tabs>
        <w:ind w:right="424"/>
        <w:rPr>
          <w:rFonts w:ascii="Gill Sans MT" w:hAnsi="Gill Sans MT"/>
        </w:rPr>
      </w:pPr>
      <w:r w:rsidRPr="00AF49A3">
        <w:rPr>
          <w:rFonts w:ascii="Gill Sans MT" w:hAnsi="Gill Sans MT"/>
        </w:rPr>
        <w:t xml:space="preserve">Skin dealers are required, as a condition of their licence, to supply the WMB with monthly returns detailing all transactions in </w:t>
      </w:r>
      <w:r w:rsidR="008B39D7" w:rsidRPr="00AF49A3">
        <w:rPr>
          <w:rFonts w:ascii="Gill Sans MT" w:hAnsi="Gill Sans MT"/>
        </w:rPr>
        <w:t xml:space="preserve">possum </w:t>
      </w:r>
      <w:r w:rsidRPr="00AF49A3">
        <w:rPr>
          <w:rFonts w:ascii="Gill Sans MT" w:hAnsi="Gill Sans MT"/>
        </w:rPr>
        <w:t>skins</w:t>
      </w:r>
      <w:r w:rsidR="00CB15EC">
        <w:rPr>
          <w:rFonts w:ascii="Gill Sans MT" w:hAnsi="Gill Sans MT"/>
        </w:rPr>
        <w:t xml:space="preserve"> (Appendix 8)</w:t>
      </w:r>
      <w:r w:rsidRPr="00AF49A3">
        <w:rPr>
          <w:rFonts w:ascii="Gill Sans MT" w:hAnsi="Gill Sans MT"/>
        </w:rPr>
        <w:t>.  Details are to include the quantity of skins traded, and the name and permit number of the hunter from whom purchased.  All skins retained by dealers for trading must be presented for royalty payment and stamped within 28 days of purchase or prior to export from Tasmania, whichever is sooner.</w:t>
      </w:r>
    </w:p>
    <w:p w:rsidR="007E74FE" w:rsidRPr="00AF49A3" w:rsidRDefault="000B477C">
      <w:pPr>
        <w:pStyle w:val="Text"/>
        <w:tabs>
          <w:tab w:val="left" w:pos="851"/>
        </w:tabs>
        <w:ind w:right="424"/>
        <w:rPr>
          <w:rFonts w:ascii="Gill Sans MT" w:hAnsi="Gill Sans MT"/>
        </w:rPr>
      </w:pPr>
      <w:r w:rsidRPr="00AF49A3">
        <w:rPr>
          <w:rFonts w:ascii="Gill Sans MT" w:hAnsi="Gill Sans MT"/>
        </w:rPr>
        <w:t xml:space="preserve">Commercial brushtail possum hunters are only permitted to sell brushtail possum products to a Game Meat Processing Establishment (human consumption) or a Pet Food Works licensed under the </w:t>
      </w:r>
      <w:r w:rsidRPr="00AF49A3">
        <w:rPr>
          <w:rFonts w:ascii="Gill Sans MT" w:hAnsi="Gill Sans MT"/>
          <w:i/>
          <w:iCs/>
        </w:rPr>
        <w:t>Meat Hygiene Act 1985</w:t>
      </w:r>
      <w:r w:rsidR="00D60EBA" w:rsidRPr="00AF49A3">
        <w:rPr>
          <w:rFonts w:ascii="Gill Sans MT" w:hAnsi="Gill Sans MT"/>
          <w:iCs/>
        </w:rPr>
        <w:t xml:space="preserve"> or a skin dealer licensed under the </w:t>
      </w:r>
      <w:r w:rsidR="00D60EBA" w:rsidRPr="00AF49A3">
        <w:rPr>
          <w:rFonts w:ascii="Gill Sans MT" w:hAnsi="Gill Sans MT"/>
          <w:i/>
          <w:iCs/>
        </w:rPr>
        <w:t>Nature Conservation Act 2002</w:t>
      </w:r>
      <w:r w:rsidRPr="00AF49A3">
        <w:rPr>
          <w:rFonts w:ascii="Gill Sans MT" w:hAnsi="Gill Sans MT"/>
        </w:rPr>
        <w:t>.  Details of each sale must be recorded on the hunter's permit</w:t>
      </w:r>
      <w:r w:rsidR="002B3A90" w:rsidRPr="00AF49A3">
        <w:rPr>
          <w:rFonts w:ascii="Gill Sans MT" w:hAnsi="Gill Sans MT"/>
        </w:rPr>
        <w:t xml:space="preserve"> return</w:t>
      </w:r>
      <w:r w:rsidRPr="00AF49A3">
        <w:rPr>
          <w:rFonts w:ascii="Gill Sans MT" w:hAnsi="Gill Sans MT"/>
        </w:rPr>
        <w:t xml:space="preserve">.  All holders of commercial brushtail possum permits are required to provide </w:t>
      </w:r>
      <w:r w:rsidR="00CE70C4">
        <w:rPr>
          <w:rFonts w:ascii="Gill Sans MT" w:hAnsi="Gill Sans MT"/>
        </w:rPr>
        <w:t>quarterly</w:t>
      </w:r>
      <w:r w:rsidR="00CE70C4" w:rsidRPr="00AF49A3">
        <w:rPr>
          <w:rFonts w:ascii="Gill Sans MT" w:hAnsi="Gill Sans MT"/>
        </w:rPr>
        <w:t xml:space="preserve"> </w:t>
      </w:r>
      <w:r w:rsidRPr="00AF49A3">
        <w:rPr>
          <w:rFonts w:ascii="Gill Sans MT" w:hAnsi="Gill Sans MT"/>
        </w:rPr>
        <w:t xml:space="preserve">returns of the number of animals shot, and skins and/or carcasses sold.  </w:t>
      </w:r>
      <w:r w:rsidR="00F231E2" w:rsidRPr="00AF49A3">
        <w:rPr>
          <w:rFonts w:ascii="Gill Sans MT" w:hAnsi="Gill Sans MT"/>
        </w:rPr>
        <w:t xml:space="preserve">                                                                                                                                                                                                                                                                                                                                                                                                                                                                                                                                                                                                                                                                                                                                                                                                                                                                                                                                                                                                                                                                                                                                  </w:t>
      </w:r>
    </w:p>
    <w:p w:rsidR="007E74FE" w:rsidRPr="00AF49A3" w:rsidRDefault="000B477C">
      <w:pPr>
        <w:pStyle w:val="Text"/>
        <w:tabs>
          <w:tab w:val="left" w:pos="851"/>
        </w:tabs>
        <w:ind w:right="424"/>
        <w:rPr>
          <w:rFonts w:ascii="Gill Sans MT" w:hAnsi="Gill Sans MT"/>
        </w:rPr>
      </w:pPr>
      <w:r w:rsidRPr="00AF49A3">
        <w:rPr>
          <w:rFonts w:ascii="Gill Sans MT" w:hAnsi="Gill Sans MT"/>
        </w:rPr>
        <w:t xml:space="preserve">All export meat processing will occur under Australian Quarantine and Inspection Service (AQIS) supervision. </w:t>
      </w:r>
    </w:p>
    <w:p w:rsidR="007E74FE" w:rsidRPr="00AF49A3" w:rsidRDefault="000B477C">
      <w:pPr>
        <w:pStyle w:val="Text"/>
        <w:tabs>
          <w:tab w:val="left" w:pos="851"/>
        </w:tabs>
        <w:ind w:right="424"/>
        <w:rPr>
          <w:rFonts w:ascii="Gill Sans MT" w:hAnsi="Gill Sans MT"/>
        </w:rPr>
      </w:pPr>
      <w:r w:rsidRPr="00AF49A3">
        <w:rPr>
          <w:rFonts w:ascii="Gill Sans MT" w:hAnsi="Gill Sans MT"/>
        </w:rPr>
        <w:t xml:space="preserve">A permit is required from the WMB to export brushtail possum </w:t>
      </w:r>
      <w:r w:rsidR="002541F6" w:rsidRPr="00AF49A3">
        <w:rPr>
          <w:rFonts w:ascii="Gill Sans MT" w:hAnsi="Gill Sans MT"/>
        </w:rPr>
        <w:t>products</w:t>
      </w:r>
      <w:r w:rsidRPr="00AF49A3">
        <w:rPr>
          <w:rFonts w:ascii="Gill Sans MT" w:hAnsi="Gill Sans MT"/>
        </w:rPr>
        <w:t xml:space="preserve"> out of Tasmania.</w:t>
      </w:r>
      <w:r w:rsidR="008B39D7" w:rsidRPr="00AF49A3">
        <w:rPr>
          <w:rFonts w:ascii="Gill Sans MT" w:hAnsi="Gill Sans MT"/>
        </w:rPr>
        <w:t xml:space="preserve"> </w:t>
      </w:r>
      <w:r w:rsidRPr="00AF49A3">
        <w:rPr>
          <w:rFonts w:ascii="Gill Sans MT" w:hAnsi="Gill Sans MT"/>
        </w:rPr>
        <w:t xml:space="preserve"> Similarly, a permit is required from the WMB in order for a</w:t>
      </w:r>
      <w:r w:rsidR="002541F6" w:rsidRPr="00AF49A3">
        <w:rPr>
          <w:rFonts w:ascii="Gill Sans MT" w:hAnsi="Gill Sans MT"/>
        </w:rPr>
        <w:t>n export</w:t>
      </w:r>
      <w:r w:rsidRPr="00AF49A3">
        <w:rPr>
          <w:rFonts w:ascii="Gill Sans MT" w:hAnsi="Gill Sans MT"/>
        </w:rPr>
        <w:t xml:space="preserve"> permit to be issued by </w:t>
      </w:r>
      <w:r w:rsidR="003442AD">
        <w:rPr>
          <w:rFonts w:ascii="Gill Sans MT" w:hAnsi="Gill Sans MT"/>
        </w:rPr>
        <w:t>D</w:t>
      </w:r>
      <w:r w:rsidR="007243A8">
        <w:rPr>
          <w:rFonts w:ascii="Gill Sans MT" w:hAnsi="Gill Sans MT"/>
        </w:rPr>
        <w:t>O</w:t>
      </w:r>
      <w:r w:rsidR="009D23BA">
        <w:rPr>
          <w:rFonts w:ascii="Gill Sans MT" w:hAnsi="Gill Sans MT"/>
        </w:rPr>
        <w:t>E.</w:t>
      </w:r>
      <w:r w:rsidR="002541F6" w:rsidRPr="00AF49A3">
        <w:rPr>
          <w:rFonts w:ascii="Gill Sans MT" w:hAnsi="Gill Sans MT"/>
        </w:rPr>
        <w:t xml:space="preserve"> </w:t>
      </w:r>
      <w:r w:rsidRPr="00AF49A3">
        <w:rPr>
          <w:rFonts w:ascii="Gill Sans MT" w:hAnsi="Gill Sans MT"/>
        </w:rPr>
        <w:t xml:space="preserve"> </w:t>
      </w:r>
      <w:r w:rsidR="002541F6" w:rsidRPr="00AF49A3">
        <w:rPr>
          <w:rFonts w:ascii="Gill Sans MT" w:hAnsi="Gill Sans MT"/>
        </w:rPr>
        <w:t xml:space="preserve">A </w:t>
      </w:r>
      <w:r w:rsidR="009D23BA">
        <w:rPr>
          <w:rFonts w:ascii="Gill Sans MT" w:hAnsi="Gill Sans MT"/>
        </w:rPr>
        <w:t>D</w:t>
      </w:r>
      <w:r w:rsidR="007243A8">
        <w:rPr>
          <w:rFonts w:ascii="Gill Sans MT" w:hAnsi="Gill Sans MT"/>
        </w:rPr>
        <w:t>O</w:t>
      </w:r>
      <w:r w:rsidR="009D23BA">
        <w:rPr>
          <w:rFonts w:ascii="Gill Sans MT" w:hAnsi="Gill Sans MT"/>
        </w:rPr>
        <w:t>E</w:t>
      </w:r>
      <w:r w:rsidR="002541F6" w:rsidRPr="00AF49A3">
        <w:rPr>
          <w:rFonts w:ascii="Gill Sans MT" w:hAnsi="Gill Sans MT"/>
        </w:rPr>
        <w:t xml:space="preserve"> permit is generally required for the export of wildlife products out of Australia</w:t>
      </w:r>
      <w:r w:rsidRPr="00AF49A3">
        <w:rPr>
          <w:rFonts w:ascii="Gill Sans MT" w:hAnsi="Gill Sans MT"/>
        </w:rPr>
        <w:t xml:space="preserve">.  </w:t>
      </w:r>
      <w:r w:rsidR="002541F6" w:rsidRPr="00AF49A3">
        <w:rPr>
          <w:rFonts w:ascii="Gill Sans MT" w:hAnsi="Gill Sans MT"/>
        </w:rPr>
        <w:t xml:space="preserve">A Tasmanian permit is </w:t>
      </w:r>
      <w:r w:rsidRPr="00AF49A3">
        <w:rPr>
          <w:rFonts w:ascii="Gill Sans MT" w:hAnsi="Gill Sans MT"/>
        </w:rPr>
        <w:t xml:space="preserve">issued only when the WMB is satisfied that the brushtail possum </w:t>
      </w:r>
      <w:r w:rsidR="002541F6" w:rsidRPr="00AF49A3">
        <w:rPr>
          <w:rFonts w:ascii="Gill Sans MT" w:hAnsi="Gill Sans MT"/>
        </w:rPr>
        <w:t>products</w:t>
      </w:r>
      <w:r w:rsidRPr="00AF49A3">
        <w:rPr>
          <w:rFonts w:ascii="Gill Sans MT" w:hAnsi="Gill Sans MT"/>
        </w:rPr>
        <w:t xml:space="preserve"> were legally taken and processed.</w:t>
      </w:r>
    </w:p>
    <w:p w:rsidR="007E74FE" w:rsidRPr="00AF49A3" w:rsidRDefault="000B477C">
      <w:pPr>
        <w:pStyle w:val="Text"/>
        <w:tabs>
          <w:tab w:val="left" w:pos="851"/>
        </w:tabs>
        <w:spacing w:after="240"/>
        <w:ind w:right="424"/>
        <w:rPr>
          <w:rFonts w:ascii="Gill Sans MT" w:hAnsi="Gill Sans MT"/>
        </w:rPr>
      </w:pPr>
      <w:r w:rsidRPr="00AF49A3">
        <w:rPr>
          <w:rFonts w:ascii="Gill Sans MT" w:hAnsi="Gill Sans MT"/>
        </w:rPr>
        <w:t xml:space="preserve">Officers authorised under the </w:t>
      </w:r>
      <w:r w:rsidRPr="00AF49A3">
        <w:rPr>
          <w:rFonts w:ascii="Gill Sans MT" w:hAnsi="Gill Sans MT"/>
          <w:i/>
        </w:rPr>
        <w:t xml:space="preserve">Nature Conservation Act 2002 </w:t>
      </w:r>
      <w:r w:rsidR="008B39D7" w:rsidRPr="00AF49A3">
        <w:rPr>
          <w:rFonts w:ascii="Gill Sans MT" w:hAnsi="Gill Sans MT"/>
        </w:rPr>
        <w:t xml:space="preserve">or the </w:t>
      </w:r>
      <w:r w:rsidR="008B39D7" w:rsidRPr="00AF49A3">
        <w:rPr>
          <w:rFonts w:ascii="Gill Sans MT" w:hAnsi="Gill Sans MT"/>
          <w:i/>
        </w:rPr>
        <w:t>Meat Hygiene Act 1985</w:t>
      </w:r>
      <w:r w:rsidR="008B39D7" w:rsidRPr="00AF49A3">
        <w:rPr>
          <w:rFonts w:ascii="Gill Sans MT" w:hAnsi="Gill Sans MT"/>
        </w:rPr>
        <w:t xml:space="preserve"> </w:t>
      </w:r>
      <w:r w:rsidRPr="00AF49A3">
        <w:rPr>
          <w:rFonts w:ascii="Gill Sans MT" w:hAnsi="Gill Sans MT"/>
        </w:rPr>
        <w:t>periodically inspect all premises licensed to deal/process possums products and check records to ensure that all brushtail possum products were taken in accordance with this management plan.</w:t>
      </w:r>
    </w:p>
    <w:p w:rsidR="007E74FE" w:rsidRPr="00AF49A3" w:rsidRDefault="000B477C">
      <w:pPr>
        <w:pStyle w:val="Text"/>
        <w:tabs>
          <w:tab w:val="left" w:pos="851"/>
        </w:tabs>
        <w:ind w:right="424"/>
        <w:rPr>
          <w:rFonts w:ascii="Gill Sans MT" w:hAnsi="Gill Sans MT"/>
          <w:b/>
        </w:rPr>
      </w:pPr>
      <w:r w:rsidRPr="00AF49A3">
        <w:rPr>
          <w:rFonts w:ascii="Gill Sans MT" w:hAnsi="Gill Sans MT"/>
          <w:b/>
        </w:rPr>
        <w:t>Key Actions</w:t>
      </w:r>
    </w:p>
    <w:p w:rsidR="007E74FE" w:rsidRPr="00AF49A3" w:rsidRDefault="000B477C" w:rsidP="004D7486">
      <w:pPr>
        <w:pStyle w:val="Text"/>
        <w:numPr>
          <w:ilvl w:val="0"/>
          <w:numId w:val="7"/>
        </w:numPr>
        <w:tabs>
          <w:tab w:val="left" w:pos="851"/>
        </w:tabs>
        <w:spacing w:after="240"/>
        <w:ind w:right="424"/>
        <w:rPr>
          <w:rFonts w:ascii="Gill Sans MT" w:hAnsi="Gill Sans MT"/>
          <w:b/>
          <w:i/>
        </w:rPr>
      </w:pPr>
      <w:r w:rsidRPr="00AF49A3">
        <w:rPr>
          <w:rFonts w:ascii="Gill Sans MT" w:hAnsi="Gill Sans MT"/>
          <w:b/>
          <w:i/>
        </w:rPr>
        <w:t>Ensure that all dealers in brushtail possum skins and processors of brushtail possum meat have the appropriate licence or permit;</w:t>
      </w:r>
    </w:p>
    <w:p w:rsidR="007E74FE" w:rsidRPr="00AF49A3" w:rsidRDefault="000B477C" w:rsidP="004D7486">
      <w:pPr>
        <w:pStyle w:val="Text"/>
        <w:numPr>
          <w:ilvl w:val="0"/>
          <w:numId w:val="7"/>
        </w:numPr>
        <w:tabs>
          <w:tab w:val="left" w:pos="851"/>
        </w:tabs>
        <w:spacing w:after="240"/>
        <w:ind w:right="424"/>
        <w:rPr>
          <w:rFonts w:ascii="Gill Sans MT" w:hAnsi="Gill Sans MT"/>
          <w:b/>
          <w:i/>
        </w:rPr>
      </w:pPr>
      <w:r w:rsidRPr="00AF49A3">
        <w:rPr>
          <w:rFonts w:ascii="Gill Sans MT" w:hAnsi="Gill Sans MT"/>
          <w:b/>
          <w:i/>
        </w:rPr>
        <w:t>Issue export permits for brushtail possum skins to be exported out of Tasmania and for brushtail possum meat to be exported out of Australia;</w:t>
      </w:r>
    </w:p>
    <w:p w:rsidR="007E74FE" w:rsidRPr="00AF49A3" w:rsidRDefault="000B477C" w:rsidP="004D7486">
      <w:pPr>
        <w:pStyle w:val="Text"/>
        <w:numPr>
          <w:ilvl w:val="0"/>
          <w:numId w:val="7"/>
        </w:numPr>
        <w:tabs>
          <w:tab w:val="left" w:pos="851"/>
        </w:tabs>
        <w:spacing w:after="240"/>
        <w:ind w:right="424"/>
        <w:rPr>
          <w:rFonts w:ascii="Gill Sans MT" w:hAnsi="Gill Sans MT"/>
          <w:b/>
          <w:i/>
        </w:rPr>
      </w:pPr>
      <w:r w:rsidRPr="00AF49A3">
        <w:rPr>
          <w:rFonts w:ascii="Gill Sans MT" w:hAnsi="Gill Sans MT"/>
          <w:b/>
          <w:i/>
        </w:rPr>
        <w:t xml:space="preserve">Maintain statistics on the number of brushtail possum skins traded by licensed skin dealers and the number of brushtail possums processed by licensed meat processors; </w:t>
      </w:r>
      <w:r w:rsidRPr="00AF49A3">
        <w:rPr>
          <w:rFonts w:ascii="Gill Sans MT" w:hAnsi="Gill Sans MT"/>
          <w:i/>
        </w:rPr>
        <w:t>and</w:t>
      </w:r>
    </w:p>
    <w:p w:rsidR="007E74FE" w:rsidRPr="00AF49A3" w:rsidRDefault="000B477C" w:rsidP="004D7486">
      <w:pPr>
        <w:pStyle w:val="Text"/>
        <w:numPr>
          <w:ilvl w:val="0"/>
          <w:numId w:val="7"/>
        </w:numPr>
        <w:tabs>
          <w:tab w:val="left" w:pos="851"/>
        </w:tabs>
        <w:spacing w:after="240"/>
        <w:ind w:left="357" w:right="424" w:hanging="357"/>
        <w:rPr>
          <w:rFonts w:ascii="Gill Sans MT" w:hAnsi="Gill Sans MT"/>
          <w:b/>
          <w:i/>
        </w:rPr>
      </w:pPr>
      <w:r w:rsidRPr="00AF49A3">
        <w:rPr>
          <w:rFonts w:ascii="Gill Sans MT" w:hAnsi="Gill Sans MT"/>
          <w:b/>
          <w:i/>
        </w:rPr>
        <w:t>Undertake periodic inspections of licensed dealers and processors, as well as exports of brushtail possum products to ensure compliance with requirements.</w:t>
      </w:r>
    </w:p>
    <w:p w:rsidR="007E74FE" w:rsidRPr="00AF49A3" w:rsidRDefault="000B477C" w:rsidP="007027E6">
      <w:pPr>
        <w:pStyle w:val="Text"/>
        <w:tabs>
          <w:tab w:val="left" w:pos="851"/>
        </w:tabs>
        <w:spacing w:after="240"/>
        <w:ind w:right="424"/>
        <w:rPr>
          <w:rFonts w:ascii="Gill Sans MT" w:hAnsi="Gill Sans MT"/>
          <w:b/>
        </w:rPr>
      </w:pPr>
      <w:r w:rsidRPr="00AF49A3">
        <w:rPr>
          <w:rFonts w:ascii="Gill Sans MT" w:hAnsi="Gill Sans MT"/>
          <w:b/>
        </w:rPr>
        <w:t>Performance measures</w:t>
      </w:r>
    </w:p>
    <w:p w:rsidR="006A344D" w:rsidRPr="00AF49A3" w:rsidRDefault="000B477C" w:rsidP="004D7486">
      <w:pPr>
        <w:pStyle w:val="Text"/>
        <w:numPr>
          <w:ilvl w:val="0"/>
          <w:numId w:val="19"/>
        </w:numPr>
        <w:tabs>
          <w:tab w:val="left" w:pos="426"/>
        </w:tabs>
        <w:spacing w:after="240"/>
        <w:ind w:left="426" w:right="425" w:hanging="426"/>
        <w:rPr>
          <w:rFonts w:ascii="Gill Sans MT" w:hAnsi="Gill Sans MT"/>
          <w:i/>
        </w:rPr>
      </w:pPr>
      <w:r w:rsidRPr="00AF49A3">
        <w:rPr>
          <w:rFonts w:ascii="Gill Sans MT" w:hAnsi="Gill Sans MT"/>
          <w:b/>
          <w:i/>
        </w:rPr>
        <w:t>At least two periodic inspections, to ensure compliance, of each licensed dealer and processor per annum;</w:t>
      </w:r>
      <w:r w:rsidR="00B41FA2" w:rsidRPr="00AF49A3">
        <w:rPr>
          <w:rFonts w:ascii="Gill Sans MT" w:hAnsi="Gill Sans MT"/>
          <w:b/>
          <w:i/>
        </w:rPr>
        <w:t xml:space="preserve">  </w:t>
      </w:r>
    </w:p>
    <w:p w:rsidR="007E74FE" w:rsidRPr="00AF49A3" w:rsidRDefault="000B477C" w:rsidP="004D7486">
      <w:pPr>
        <w:pStyle w:val="Text"/>
        <w:numPr>
          <w:ilvl w:val="0"/>
          <w:numId w:val="8"/>
        </w:numPr>
        <w:tabs>
          <w:tab w:val="clear" w:pos="360"/>
          <w:tab w:val="left" w:pos="426"/>
        </w:tabs>
        <w:spacing w:after="240"/>
        <w:ind w:left="426" w:right="425" w:hanging="426"/>
        <w:rPr>
          <w:rFonts w:ascii="Gill Sans MT" w:hAnsi="Gill Sans MT"/>
          <w:i/>
        </w:rPr>
      </w:pPr>
      <w:r w:rsidRPr="00AF49A3">
        <w:rPr>
          <w:rFonts w:ascii="Gill Sans MT" w:hAnsi="Gill Sans MT"/>
          <w:b/>
          <w:i/>
        </w:rPr>
        <w:t>The extent of compliance with brushtail possum processing and trading requirements</w:t>
      </w:r>
      <w:r w:rsidRPr="00AF49A3">
        <w:rPr>
          <w:b/>
          <w:i/>
        </w:rPr>
        <w:t xml:space="preserve"> </w:t>
      </w:r>
      <w:r w:rsidRPr="00AF49A3">
        <w:rPr>
          <w:rFonts w:ascii="Gill Sans MT" w:hAnsi="Gill Sans MT"/>
          <w:b/>
          <w:i/>
        </w:rPr>
        <w:t>is measured at or near 100%;</w:t>
      </w:r>
      <w:r w:rsidR="008F57D8" w:rsidRPr="00AF49A3">
        <w:rPr>
          <w:rFonts w:ascii="Gill Sans MT" w:hAnsi="Gill Sans MT"/>
          <w:i/>
        </w:rPr>
        <w:t xml:space="preserve"> and</w:t>
      </w:r>
    </w:p>
    <w:p w:rsidR="009F5B31" w:rsidRPr="00AF49A3" w:rsidRDefault="000B477C" w:rsidP="009831B6">
      <w:pPr>
        <w:pStyle w:val="Text"/>
        <w:numPr>
          <w:ilvl w:val="0"/>
          <w:numId w:val="8"/>
        </w:numPr>
        <w:tabs>
          <w:tab w:val="clear" w:pos="360"/>
          <w:tab w:val="left" w:pos="426"/>
        </w:tabs>
        <w:ind w:left="425" w:right="425" w:hanging="425"/>
        <w:rPr>
          <w:rFonts w:ascii="Gill Sans MT" w:hAnsi="Gill Sans MT"/>
          <w:i/>
        </w:rPr>
      </w:pPr>
      <w:r w:rsidRPr="00AF49A3">
        <w:rPr>
          <w:rFonts w:ascii="Gill Sans MT" w:hAnsi="Gill Sans MT"/>
          <w:b/>
          <w:i/>
        </w:rPr>
        <w:t>Focus of compliance efforts on areas in which past breaches have been recorded</w:t>
      </w:r>
      <w:r w:rsidR="008F57D8" w:rsidRPr="00AF49A3">
        <w:rPr>
          <w:rFonts w:ascii="Gill Sans MT" w:hAnsi="Gill Sans MT"/>
          <w:b/>
          <w:i/>
        </w:rPr>
        <w:t>.</w:t>
      </w:r>
    </w:p>
    <w:p w:rsidR="009C4EA5" w:rsidRPr="00AF49A3" w:rsidRDefault="009C4EA5" w:rsidP="009C4EA5">
      <w:pPr>
        <w:pStyle w:val="Text"/>
        <w:tabs>
          <w:tab w:val="left" w:pos="426"/>
        </w:tabs>
        <w:ind w:left="425" w:right="425"/>
        <w:rPr>
          <w:rFonts w:ascii="Gill Sans MT" w:hAnsi="Gill Sans MT"/>
        </w:rPr>
      </w:pPr>
    </w:p>
    <w:p w:rsidR="007E74FE" w:rsidRPr="00AF49A3" w:rsidRDefault="000B477C">
      <w:pPr>
        <w:pStyle w:val="Heading2"/>
        <w:tabs>
          <w:tab w:val="left" w:pos="851"/>
        </w:tabs>
        <w:spacing w:after="240"/>
        <w:ind w:right="424"/>
        <w:rPr>
          <w:rFonts w:ascii="Gill Sans MT" w:hAnsi="Gill Sans MT"/>
          <w:sz w:val="26"/>
          <w:szCs w:val="26"/>
        </w:rPr>
      </w:pPr>
      <w:bookmarkStart w:id="47" w:name="_Toc52163502"/>
      <w:bookmarkStart w:id="48" w:name="_Toc265159857"/>
      <w:r w:rsidRPr="00AF49A3">
        <w:rPr>
          <w:rFonts w:ascii="Gill Sans MT" w:hAnsi="Gill Sans MT"/>
          <w:sz w:val="26"/>
          <w:szCs w:val="26"/>
        </w:rPr>
        <w:t>Adaptive Management Strategy</w:t>
      </w:r>
      <w:bookmarkEnd w:id="48"/>
    </w:p>
    <w:p w:rsidR="007E74FE" w:rsidRPr="00AF49A3" w:rsidRDefault="000B477C">
      <w:pPr>
        <w:pStyle w:val="Text"/>
        <w:tabs>
          <w:tab w:val="left" w:pos="851"/>
        </w:tabs>
        <w:ind w:right="424"/>
        <w:rPr>
          <w:rFonts w:ascii="Gill Sans MT" w:hAnsi="Gill Sans MT"/>
        </w:rPr>
      </w:pPr>
      <w:r w:rsidRPr="00AF49A3">
        <w:rPr>
          <w:rFonts w:ascii="Gill Sans MT" w:hAnsi="Gill Sans MT"/>
        </w:rPr>
        <w:t xml:space="preserve">This management plan will employ an adaptive management strategy in determining management practices aimed at ensuring the conservation of brushtail </w:t>
      </w:r>
      <w:r w:rsidR="00BA292B" w:rsidRPr="00AF49A3">
        <w:rPr>
          <w:rFonts w:ascii="Gill Sans MT" w:hAnsi="Gill Sans MT"/>
        </w:rPr>
        <w:t xml:space="preserve">possum </w:t>
      </w:r>
      <w:r w:rsidRPr="00AF49A3">
        <w:rPr>
          <w:rFonts w:ascii="Gill Sans MT" w:hAnsi="Gill Sans MT"/>
        </w:rPr>
        <w:t>populations regionally across Tasmania.</w:t>
      </w:r>
    </w:p>
    <w:p w:rsidR="007E74FE" w:rsidRPr="00AF49A3" w:rsidRDefault="000B477C">
      <w:pPr>
        <w:pStyle w:val="Text"/>
        <w:tabs>
          <w:tab w:val="left" w:pos="851"/>
        </w:tabs>
        <w:ind w:right="424"/>
        <w:rPr>
          <w:rFonts w:ascii="Gill Sans MT" w:hAnsi="Gill Sans MT"/>
        </w:rPr>
      </w:pPr>
      <w:r w:rsidRPr="00AF49A3">
        <w:rPr>
          <w:rFonts w:ascii="Gill Sans MT" w:hAnsi="Gill Sans MT"/>
        </w:rPr>
        <w:t>Adaptive management involves regularly monitoring or assessing the outcomes of current management practices and using the results of monitoring to better inform and refine future management practices.  This strategy is well suited for use in the management of natural systems, such as management of brushtail possum populations,</w:t>
      </w:r>
      <w:r w:rsidR="00C02F10" w:rsidRPr="00AF49A3">
        <w:rPr>
          <w:rFonts w:ascii="Gill Sans MT" w:hAnsi="Gill Sans MT"/>
        </w:rPr>
        <w:t xml:space="preserve"> </w:t>
      </w:r>
      <w:r w:rsidRPr="00AF49A3">
        <w:rPr>
          <w:rFonts w:ascii="Gill Sans MT" w:hAnsi="Gill Sans MT"/>
        </w:rPr>
        <w:t xml:space="preserve">that are inherently complex and for which the community has varied and often conflicting expectations. </w:t>
      </w:r>
    </w:p>
    <w:p w:rsidR="007E74FE" w:rsidRPr="00AF49A3" w:rsidRDefault="000B477C">
      <w:pPr>
        <w:pStyle w:val="Text"/>
        <w:tabs>
          <w:tab w:val="left" w:pos="851"/>
        </w:tabs>
        <w:spacing w:after="240"/>
        <w:ind w:right="424"/>
        <w:rPr>
          <w:rFonts w:ascii="Gill Sans MT" w:hAnsi="Gill Sans MT"/>
        </w:rPr>
      </w:pPr>
      <w:r w:rsidRPr="00AF49A3">
        <w:rPr>
          <w:rFonts w:ascii="Gill Sans MT" w:hAnsi="Gill Sans MT"/>
        </w:rPr>
        <w:t>Under this strategy, the following aspects of brushtail possum management in Tasmania will be monitored on a regional basis:</w:t>
      </w:r>
    </w:p>
    <w:p w:rsidR="007E74FE" w:rsidRPr="0091381F" w:rsidRDefault="000B477C" w:rsidP="00A60B60">
      <w:pPr>
        <w:pStyle w:val="Text"/>
        <w:numPr>
          <w:ilvl w:val="0"/>
          <w:numId w:val="9"/>
        </w:numPr>
        <w:tabs>
          <w:tab w:val="left" w:pos="851"/>
        </w:tabs>
        <w:spacing w:before="240" w:after="240"/>
        <w:ind w:right="425"/>
        <w:rPr>
          <w:rFonts w:ascii="Gill Sans MT" w:hAnsi="Gill Sans MT"/>
          <w:b/>
          <w:i/>
        </w:rPr>
      </w:pPr>
      <w:r w:rsidRPr="0091381F">
        <w:rPr>
          <w:rFonts w:ascii="Gill Sans MT" w:hAnsi="Gill Sans MT"/>
          <w:b/>
          <w:i/>
        </w:rPr>
        <w:t>The size of the brushtail possum take;</w:t>
      </w:r>
    </w:p>
    <w:p w:rsidR="007E74FE" w:rsidRPr="00AF49A3" w:rsidRDefault="000B477C" w:rsidP="00A60B60">
      <w:pPr>
        <w:pStyle w:val="Text"/>
        <w:numPr>
          <w:ilvl w:val="0"/>
          <w:numId w:val="9"/>
        </w:numPr>
        <w:tabs>
          <w:tab w:val="left" w:pos="851"/>
        </w:tabs>
        <w:spacing w:before="240" w:after="240"/>
        <w:ind w:right="425"/>
        <w:rPr>
          <w:rFonts w:ascii="Gill Sans MT" w:hAnsi="Gill Sans MT"/>
          <w:b/>
          <w:i/>
        </w:rPr>
      </w:pPr>
      <w:r w:rsidRPr="00AF49A3">
        <w:rPr>
          <w:rFonts w:ascii="Gill Sans MT" w:hAnsi="Gill Sans MT"/>
          <w:b/>
          <w:i/>
        </w:rPr>
        <w:t>The regional usage of 1080;</w:t>
      </w:r>
    </w:p>
    <w:p w:rsidR="007E74FE" w:rsidRPr="00AF49A3" w:rsidRDefault="000B477C" w:rsidP="00A60B60">
      <w:pPr>
        <w:pStyle w:val="Text"/>
        <w:numPr>
          <w:ilvl w:val="0"/>
          <w:numId w:val="9"/>
        </w:numPr>
        <w:tabs>
          <w:tab w:val="left" w:pos="851"/>
        </w:tabs>
        <w:spacing w:before="240" w:after="240"/>
        <w:ind w:right="425"/>
        <w:rPr>
          <w:rFonts w:ascii="Gill Sans MT" w:hAnsi="Gill Sans MT"/>
          <w:b/>
          <w:i/>
        </w:rPr>
      </w:pPr>
      <w:r w:rsidRPr="00AF49A3">
        <w:rPr>
          <w:rFonts w:ascii="Gill Sans MT" w:hAnsi="Gill Sans MT"/>
          <w:b/>
          <w:i/>
        </w:rPr>
        <w:t xml:space="preserve">Trends in regional brushtail possum population densities; </w:t>
      </w:r>
    </w:p>
    <w:p w:rsidR="007E74FE" w:rsidRPr="0091381F" w:rsidRDefault="000B477C" w:rsidP="00A60B60">
      <w:pPr>
        <w:pStyle w:val="Text"/>
        <w:numPr>
          <w:ilvl w:val="0"/>
          <w:numId w:val="9"/>
        </w:numPr>
        <w:tabs>
          <w:tab w:val="left" w:pos="851"/>
        </w:tabs>
        <w:spacing w:before="240" w:after="240"/>
        <w:ind w:right="425"/>
        <w:rPr>
          <w:rFonts w:ascii="Gill Sans MT" w:hAnsi="Gill Sans MT"/>
          <w:b/>
          <w:i/>
        </w:rPr>
      </w:pPr>
      <w:r w:rsidRPr="0091381F">
        <w:rPr>
          <w:rFonts w:ascii="Gill Sans MT" w:hAnsi="Gill Sans MT"/>
          <w:b/>
          <w:i/>
        </w:rPr>
        <w:t>The need for crop protection;</w:t>
      </w:r>
    </w:p>
    <w:p w:rsidR="007E74FE" w:rsidRPr="00AF49A3" w:rsidRDefault="000B477C" w:rsidP="00A60B60">
      <w:pPr>
        <w:pStyle w:val="Text"/>
        <w:numPr>
          <w:ilvl w:val="0"/>
          <w:numId w:val="9"/>
        </w:numPr>
        <w:tabs>
          <w:tab w:val="left" w:pos="851"/>
        </w:tabs>
        <w:spacing w:before="240" w:after="240"/>
        <w:ind w:right="425"/>
        <w:rPr>
          <w:rFonts w:ascii="Gill Sans MT" w:hAnsi="Gill Sans MT"/>
          <w:b/>
          <w:i/>
        </w:rPr>
      </w:pPr>
      <w:r w:rsidRPr="00AF49A3">
        <w:rPr>
          <w:rFonts w:ascii="Gill Sans MT" w:hAnsi="Gill Sans MT"/>
          <w:b/>
          <w:i/>
        </w:rPr>
        <w:t>Seasonal conditions;</w:t>
      </w:r>
    </w:p>
    <w:p w:rsidR="007E74FE" w:rsidRPr="00AF49A3" w:rsidRDefault="000B477C" w:rsidP="00A60B60">
      <w:pPr>
        <w:pStyle w:val="Text"/>
        <w:numPr>
          <w:ilvl w:val="0"/>
          <w:numId w:val="9"/>
        </w:numPr>
        <w:tabs>
          <w:tab w:val="left" w:pos="851"/>
        </w:tabs>
        <w:spacing w:before="240" w:after="240"/>
        <w:ind w:right="425"/>
        <w:rPr>
          <w:rFonts w:ascii="Gill Sans MT" w:hAnsi="Gill Sans MT"/>
          <w:b/>
          <w:i/>
        </w:rPr>
      </w:pPr>
      <w:r w:rsidRPr="00AF49A3">
        <w:rPr>
          <w:rFonts w:ascii="Gill Sans MT" w:hAnsi="Gill Sans MT"/>
          <w:b/>
          <w:i/>
        </w:rPr>
        <w:t xml:space="preserve">Current land use practice and trends in land use; </w:t>
      </w:r>
      <w:r w:rsidRPr="00AF49A3">
        <w:rPr>
          <w:rFonts w:ascii="Gill Sans MT" w:hAnsi="Gill Sans MT"/>
          <w:i/>
        </w:rPr>
        <w:t>and</w:t>
      </w:r>
    </w:p>
    <w:p w:rsidR="007E74FE" w:rsidRPr="00AF49A3" w:rsidRDefault="000B477C" w:rsidP="00A60B60">
      <w:pPr>
        <w:pStyle w:val="Text"/>
        <w:numPr>
          <w:ilvl w:val="0"/>
          <w:numId w:val="9"/>
        </w:numPr>
        <w:tabs>
          <w:tab w:val="left" w:pos="851"/>
        </w:tabs>
        <w:spacing w:before="240" w:after="240"/>
        <w:ind w:left="357" w:right="425" w:hanging="357"/>
        <w:rPr>
          <w:rFonts w:ascii="Gill Sans MT" w:hAnsi="Gill Sans MT"/>
          <w:b/>
          <w:i/>
        </w:rPr>
      </w:pPr>
      <w:r w:rsidRPr="00AF49A3">
        <w:rPr>
          <w:rFonts w:ascii="Gill Sans MT" w:hAnsi="Gill Sans MT"/>
          <w:b/>
          <w:i/>
        </w:rPr>
        <w:t>The proportion of habitat and population not subject to culling.</w:t>
      </w:r>
    </w:p>
    <w:p w:rsidR="007E74FE" w:rsidRPr="00AF49A3" w:rsidRDefault="000B477C">
      <w:pPr>
        <w:pStyle w:val="Text"/>
        <w:tabs>
          <w:tab w:val="left" w:pos="851"/>
        </w:tabs>
        <w:spacing w:before="240"/>
        <w:ind w:right="425"/>
        <w:rPr>
          <w:rFonts w:ascii="Gill Sans MT" w:hAnsi="Gill Sans MT"/>
        </w:rPr>
      </w:pPr>
      <w:r w:rsidRPr="00AF49A3">
        <w:rPr>
          <w:rFonts w:ascii="Gill Sans MT" w:hAnsi="Gill Sans MT"/>
        </w:rPr>
        <w:t xml:space="preserve">Management practices will be reviewed based on this information.  </w:t>
      </w:r>
      <w:r w:rsidR="00BA292B" w:rsidRPr="00AF49A3">
        <w:rPr>
          <w:rFonts w:ascii="Gill Sans MT" w:hAnsi="Gill Sans MT"/>
        </w:rPr>
        <w:t>Significant c</w:t>
      </w:r>
      <w:r w:rsidR="00B41FA2" w:rsidRPr="00AF49A3">
        <w:rPr>
          <w:rFonts w:ascii="Gill Sans MT" w:hAnsi="Gill Sans MT"/>
        </w:rPr>
        <w:t>hanges</w:t>
      </w:r>
      <w:r w:rsidRPr="00AF49A3">
        <w:rPr>
          <w:rFonts w:ascii="Gill Sans MT" w:hAnsi="Gill Sans MT"/>
        </w:rPr>
        <w:t xml:space="preserve"> in the regional </w:t>
      </w:r>
      <w:r w:rsidRPr="00AF49A3">
        <w:rPr>
          <w:rFonts w:ascii="Gill Sans MT" w:hAnsi="Gill Sans MT"/>
          <w:i/>
        </w:rPr>
        <w:t>population density index</w:t>
      </w:r>
      <w:r w:rsidRPr="00AF49A3">
        <w:rPr>
          <w:rFonts w:ascii="Gill Sans MT" w:hAnsi="Gill Sans MT"/>
        </w:rPr>
        <w:t xml:space="preserve"> for brushtail possums will trigger a change in management.  A significant change of density warranting management change will be based on a three-year density trend (see section </w:t>
      </w:r>
      <w:r w:rsidR="00F61EDB" w:rsidRPr="00AF49A3">
        <w:rPr>
          <w:rFonts w:ascii="Gill Sans MT" w:hAnsi="Gill Sans MT"/>
        </w:rPr>
        <w:t>7.4.2</w:t>
      </w:r>
      <w:r w:rsidRPr="00AF49A3">
        <w:rPr>
          <w:rFonts w:ascii="Gill Sans MT" w:hAnsi="Gill Sans MT"/>
        </w:rPr>
        <w:t xml:space="preserve">).  </w:t>
      </w:r>
    </w:p>
    <w:p w:rsidR="007E74FE" w:rsidRPr="00AF49A3" w:rsidRDefault="000B477C" w:rsidP="00B30CA8">
      <w:pPr>
        <w:pStyle w:val="Heading2"/>
        <w:tabs>
          <w:tab w:val="left" w:pos="851"/>
        </w:tabs>
        <w:spacing w:before="480"/>
        <w:ind w:right="425"/>
        <w:rPr>
          <w:rFonts w:ascii="Gill Sans MT" w:hAnsi="Gill Sans MT"/>
          <w:sz w:val="26"/>
          <w:szCs w:val="26"/>
        </w:rPr>
      </w:pPr>
      <w:bookmarkStart w:id="49" w:name="_Ref142229990"/>
      <w:bookmarkStart w:id="50" w:name="_Toc265159858"/>
      <w:r w:rsidRPr="00AF49A3">
        <w:rPr>
          <w:rFonts w:ascii="Gill Sans MT" w:hAnsi="Gill Sans MT"/>
          <w:sz w:val="26"/>
          <w:szCs w:val="26"/>
        </w:rPr>
        <w:t>Determination of Quota Levels &amp; Associated Management</w:t>
      </w:r>
      <w:bookmarkEnd w:id="49"/>
      <w:bookmarkEnd w:id="50"/>
    </w:p>
    <w:p w:rsidR="007E74FE" w:rsidRPr="00AF49A3" w:rsidRDefault="000B477C" w:rsidP="009C4EA5">
      <w:pPr>
        <w:pStyle w:val="Text"/>
        <w:tabs>
          <w:tab w:val="left" w:pos="851"/>
        </w:tabs>
        <w:spacing w:before="240"/>
        <w:ind w:right="425"/>
        <w:rPr>
          <w:rFonts w:ascii="Gill Sans MT" w:hAnsi="Gill Sans MT"/>
        </w:rPr>
      </w:pPr>
      <w:r w:rsidRPr="00AF49A3">
        <w:rPr>
          <w:rFonts w:ascii="Gill Sans MT" w:hAnsi="Gill Sans MT"/>
        </w:rPr>
        <w:t xml:space="preserve">Possum population trends have been monitored throughout Tasmania to varying degrees (refer to section </w:t>
      </w:r>
      <w:r w:rsidR="00F61EDB" w:rsidRPr="00AF49A3">
        <w:rPr>
          <w:rFonts w:ascii="Gill Sans MT" w:hAnsi="Gill Sans MT"/>
        </w:rPr>
        <w:t>7</w:t>
      </w:r>
      <w:r w:rsidR="00F940A7" w:rsidRPr="00AF49A3">
        <w:rPr>
          <w:rFonts w:ascii="Gill Sans MT" w:hAnsi="Gill Sans MT"/>
        </w:rPr>
        <w:t>.6</w:t>
      </w:r>
      <w:r w:rsidRPr="00AF49A3">
        <w:rPr>
          <w:rFonts w:ascii="Gill Sans MT" w:hAnsi="Gill Sans MT"/>
        </w:rPr>
        <w:t xml:space="preserve"> for a description of methodology used in monitoring) since the mid 1970`s.  During this period possum populations in all regions of the Tasmanian mainland have undergone major fluctuations in density/encounter index. </w:t>
      </w:r>
    </w:p>
    <w:p w:rsidR="007E74FE" w:rsidRPr="00AF49A3" w:rsidRDefault="000B477C">
      <w:pPr>
        <w:pStyle w:val="Text"/>
        <w:tabs>
          <w:tab w:val="left" w:pos="851"/>
        </w:tabs>
        <w:ind w:right="424"/>
        <w:rPr>
          <w:rFonts w:ascii="Gill Sans MT" w:hAnsi="Gill Sans MT"/>
        </w:rPr>
      </w:pPr>
      <w:r w:rsidRPr="00AF49A3">
        <w:rPr>
          <w:rFonts w:ascii="Gill Sans MT" w:hAnsi="Gill Sans MT"/>
        </w:rPr>
        <w:t xml:space="preserve">Significant numbers were taken by the commercial sector early in this period until the mid 1980’s when there was a significant decline in commercial harvest of possums due to a decline in demand for possum products.  Within 5 years of the decline in commercial harvest the demand for crop protection permits rose significantly, demonstrating the </w:t>
      </w:r>
      <w:r w:rsidR="00F80B84" w:rsidRPr="00AF49A3">
        <w:rPr>
          <w:rFonts w:ascii="Gill Sans MT" w:hAnsi="Gill Sans MT"/>
        </w:rPr>
        <w:t xml:space="preserve">considerable </w:t>
      </w:r>
      <w:r w:rsidRPr="00AF49A3">
        <w:rPr>
          <w:rFonts w:ascii="Gill Sans MT" w:hAnsi="Gill Sans MT"/>
        </w:rPr>
        <w:t>need for crop protection by primary industries</w:t>
      </w:r>
      <w:r w:rsidR="00F80B84" w:rsidRPr="00AF49A3">
        <w:rPr>
          <w:rFonts w:ascii="Gill Sans MT" w:hAnsi="Gill Sans MT"/>
        </w:rPr>
        <w:t xml:space="preserve"> and the fact that a large commercial industry can indeed provide a level of crop protection</w:t>
      </w:r>
      <w:r w:rsidRPr="00AF49A3">
        <w:rPr>
          <w:rFonts w:ascii="Gill Sans MT" w:hAnsi="Gill Sans MT"/>
        </w:rPr>
        <w:t>.</w:t>
      </w:r>
    </w:p>
    <w:p w:rsidR="00B41FA2" w:rsidRPr="00AF49A3" w:rsidRDefault="000B477C" w:rsidP="00E81F85">
      <w:pPr>
        <w:pStyle w:val="Text"/>
        <w:tabs>
          <w:tab w:val="left" w:pos="851"/>
        </w:tabs>
        <w:spacing w:after="240"/>
        <w:ind w:right="425"/>
        <w:rPr>
          <w:rFonts w:ascii="Gill Sans MT" w:hAnsi="Gill Sans MT"/>
        </w:rPr>
      </w:pPr>
      <w:r w:rsidRPr="00AF49A3">
        <w:rPr>
          <w:rFonts w:ascii="Gill Sans MT" w:hAnsi="Gill Sans MT"/>
        </w:rPr>
        <w:t>Combined crop protection and commercial take in all regions over the period monitored has shown to be sustainable in all regions at current and historical levels (see</w:t>
      </w:r>
      <w:r w:rsidR="00B41FA2" w:rsidRPr="00AF49A3">
        <w:rPr>
          <w:rFonts w:ascii="Gill Sans MT" w:hAnsi="Gill Sans MT"/>
        </w:rPr>
        <w:t xml:space="preserve"> T</w:t>
      </w:r>
      <w:r w:rsidRPr="00AF49A3">
        <w:rPr>
          <w:rFonts w:ascii="Gill Sans MT" w:hAnsi="Gill Sans MT"/>
        </w:rPr>
        <w:t>able 3).</w:t>
      </w:r>
      <w:r w:rsidR="008F4CC5" w:rsidRPr="00AF49A3">
        <w:rPr>
          <w:rFonts w:ascii="Gill Sans MT" w:hAnsi="Gill Sans MT"/>
        </w:rPr>
        <w:t xml:space="preserve">  </w:t>
      </w:r>
    </w:p>
    <w:p w:rsidR="00B41FA2" w:rsidRPr="00AF49A3" w:rsidRDefault="00B41FA2">
      <w:pPr>
        <w:pStyle w:val="Text"/>
        <w:tabs>
          <w:tab w:val="left" w:pos="851"/>
        </w:tabs>
        <w:spacing w:after="0"/>
        <w:ind w:right="425"/>
        <w:rPr>
          <w:rFonts w:ascii="Gill Sans MT" w:hAnsi="Gill Sans MT"/>
        </w:rPr>
      </w:pPr>
    </w:p>
    <w:p w:rsidR="00B41FA2" w:rsidRPr="00AF49A3" w:rsidRDefault="00B41FA2">
      <w:pPr>
        <w:pStyle w:val="Text"/>
        <w:tabs>
          <w:tab w:val="left" w:pos="851"/>
        </w:tabs>
        <w:spacing w:after="0"/>
        <w:ind w:right="425"/>
        <w:rPr>
          <w:rFonts w:ascii="Gill Sans MT" w:hAnsi="Gill Sans MT"/>
        </w:rPr>
      </w:pPr>
    </w:p>
    <w:p w:rsidR="007E74FE" w:rsidRPr="00AF49A3" w:rsidRDefault="00331069">
      <w:pPr>
        <w:pStyle w:val="Text"/>
        <w:tabs>
          <w:tab w:val="left" w:pos="851"/>
        </w:tabs>
        <w:spacing w:before="0"/>
        <w:ind w:right="425"/>
        <w:rPr>
          <w:rFonts w:ascii="Gill Sans MT" w:hAnsi="Gill Sans MT"/>
          <w:b/>
          <w:sz w:val="22"/>
          <w:szCs w:val="22"/>
        </w:rPr>
      </w:pPr>
      <w:r w:rsidRPr="00AF49A3">
        <w:rPr>
          <w:rFonts w:ascii="Gill Sans MT" w:hAnsi="Gill Sans MT"/>
          <w:b/>
          <w:sz w:val="22"/>
          <w:szCs w:val="22"/>
        </w:rPr>
        <w:br w:type="page"/>
      </w:r>
      <w:r w:rsidR="000B477C" w:rsidRPr="00AF49A3">
        <w:rPr>
          <w:rFonts w:ascii="Gill Sans MT" w:hAnsi="Gill Sans MT"/>
          <w:b/>
          <w:sz w:val="22"/>
          <w:szCs w:val="22"/>
        </w:rPr>
        <w:t>Table 3:  Summary of historical take, 1080 usage and possum population density in each of the four commercially harvested management regions</w:t>
      </w:r>
      <w:r w:rsidR="00D3786D" w:rsidRPr="00AF49A3">
        <w:rPr>
          <w:rFonts w:ascii="Gill Sans MT" w:hAnsi="Gill Sans MT"/>
          <w:b/>
          <w:sz w:val="22"/>
          <w:szCs w:val="22"/>
        </w:rPr>
        <w:t xml:space="preserve"> in Tasmania</w:t>
      </w:r>
      <w:r w:rsidR="000B477C" w:rsidRPr="00AF49A3">
        <w:rPr>
          <w:rFonts w:ascii="Gill Sans MT" w:hAnsi="Gill Sans MT"/>
          <w:b/>
          <w:sz w:val="20"/>
        </w:rPr>
        <w:t>.</w:t>
      </w:r>
      <w:r w:rsidR="00B41FA2" w:rsidRPr="00AF49A3">
        <w:rPr>
          <w:rFonts w:ascii="Gill Sans MT" w:hAnsi="Gill Sans MT"/>
          <w:sz w:val="20"/>
        </w:rPr>
        <w:t xml:space="preserve">  COM = commercial; CPN = crop protection.</w:t>
      </w:r>
      <w:r w:rsidR="000B477C" w:rsidRPr="00AF49A3">
        <w:rPr>
          <w:rFonts w:ascii="Gill Sans MT" w:hAnsi="Gill Sans MT"/>
          <w:b/>
          <w:sz w:val="22"/>
          <w:szCs w:val="22"/>
        </w:rPr>
        <w:t xml:space="preserve">    </w:t>
      </w:r>
    </w:p>
    <w:tbl>
      <w:tblPr>
        <w:tblW w:w="8966" w:type="dxa"/>
        <w:tblBorders>
          <w:top w:val="single" w:sz="6" w:space="0" w:color="0D5691"/>
          <w:left w:val="single" w:sz="6" w:space="0" w:color="0D5691"/>
          <w:bottom w:val="single" w:sz="6" w:space="0" w:color="0D5691"/>
          <w:right w:val="single" w:sz="6" w:space="0" w:color="0D5691"/>
          <w:insideH w:val="single" w:sz="6" w:space="0" w:color="0D5691"/>
          <w:insideV w:val="single" w:sz="6" w:space="0" w:color="0D5691"/>
        </w:tblBorders>
        <w:tblLayout w:type="fixed"/>
        <w:tblLook w:val="0000"/>
      </w:tblPr>
      <w:tblGrid>
        <w:gridCol w:w="1440"/>
        <w:gridCol w:w="2496"/>
        <w:gridCol w:w="1559"/>
        <w:gridCol w:w="3471"/>
      </w:tblGrid>
      <w:tr w:rsidR="007E74FE" w:rsidRPr="00AF49A3" w:rsidTr="00F4086A">
        <w:trPr>
          <w:trHeight w:val="933"/>
        </w:trPr>
        <w:tc>
          <w:tcPr>
            <w:tcW w:w="1440" w:type="dxa"/>
            <w:shd w:val="clear" w:color="auto" w:fill="0D5691"/>
            <w:vAlign w:val="center"/>
          </w:tcPr>
          <w:p w:rsidR="007E74FE" w:rsidRPr="00AF49A3" w:rsidRDefault="000B477C" w:rsidP="00EF0D2D">
            <w:pPr>
              <w:pStyle w:val="Text"/>
              <w:tabs>
                <w:tab w:val="left" w:pos="851"/>
              </w:tabs>
              <w:ind w:right="424"/>
              <w:jc w:val="center"/>
              <w:rPr>
                <w:rFonts w:ascii="Arial" w:hAnsi="Arial" w:cs="Arial"/>
                <w:b/>
                <w:color w:val="FFFFFF"/>
                <w:sz w:val="20"/>
              </w:rPr>
            </w:pPr>
            <w:r w:rsidRPr="00AF49A3">
              <w:rPr>
                <w:rFonts w:ascii="Arial" w:hAnsi="Arial" w:cs="Arial"/>
                <w:b/>
                <w:color w:val="FFFFFF"/>
                <w:sz w:val="20"/>
              </w:rPr>
              <w:t>Region</w:t>
            </w:r>
          </w:p>
        </w:tc>
        <w:tc>
          <w:tcPr>
            <w:tcW w:w="2496" w:type="dxa"/>
            <w:shd w:val="clear" w:color="auto" w:fill="0D5691"/>
            <w:vAlign w:val="center"/>
          </w:tcPr>
          <w:p w:rsidR="006A2D87" w:rsidRPr="00AF49A3" w:rsidRDefault="000B477C" w:rsidP="00EF0D2D">
            <w:pPr>
              <w:pStyle w:val="Text"/>
              <w:tabs>
                <w:tab w:val="left" w:pos="851"/>
              </w:tabs>
              <w:jc w:val="center"/>
              <w:rPr>
                <w:rFonts w:ascii="Arial" w:hAnsi="Arial" w:cs="Arial"/>
                <w:b/>
                <w:color w:val="FFFFFF"/>
                <w:sz w:val="20"/>
              </w:rPr>
            </w:pPr>
            <w:r w:rsidRPr="00AF49A3">
              <w:rPr>
                <w:rFonts w:ascii="Arial" w:hAnsi="Arial" w:cs="Arial"/>
                <w:b/>
                <w:color w:val="FFFFFF"/>
                <w:sz w:val="20"/>
              </w:rPr>
              <w:t xml:space="preserve">10-year estimated mean combined take </w:t>
            </w:r>
          </w:p>
          <w:p w:rsidR="007E74FE" w:rsidRPr="00AF49A3" w:rsidRDefault="000B477C" w:rsidP="00EF0D2D">
            <w:pPr>
              <w:pStyle w:val="Text"/>
              <w:tabs>
                <w:tab w:val="left" w:pos="851"/>
              </w:tabs>
              <w:jc w:val="center"/>
              <w:rPr>
                <w:rFonts w:ascii="Arial" w:hAnsi="Arial" w:cs="Arial"/>
                <w:b/>
                <w:color w:val="FFFFFF"/>
                <w:sz w:val="20"/>
              </w:rPr>
            </w:pPr>
            <w:r w:rsidRPr="00AF49A3">
              <w:rPr>
                <w:rFonts w:ascii="Arial" w:hAnsi="Arial" w:cs="Arial"/>
                <w:b/>
                <w:color w:val="FFFFFF"/>
                <w:sz w:val="20"/>
              </w:rPr>
              <w:t>(</w:t>
            </w:r>
            <w:r w:rsidR="00B41FA2" w:rsidRPr="00AF49A3">
              <w:rPr>
                <w:rFonts w:ascii="Arial" w:hAnsi="Arial" w:cs="Arial"/>
                <w:b/>
                <w:color w:val="FFFFFF"/>
                <w:sz w:val="20"/>
              </w:rPr>
              <w:t>COM &amp;</w:t>
            </w:r>
            <w:r w:rsidR="00E15461" w:rsidRPr="00AF49A3">
              <w:rPr>
                <w:rFonts w:ascii="Arial" w:hAnsi="Arial" w:cs="Arial"/>
                <w:b/>
                <w:color w:val="FFFFFF"/>
                <w:sz w:val="20"/>
              </w:rPr>
              <w:t xml:space="preserve"> </w:t>
            </w:r>
            <w:r w:rsidR="00B41FA2" w:rsidRPr="00AF49A3">
              <w:rPr>
                <w:rFonts w:ascii="Arial" w:hAnsi="Arial" w:cs="Arial"/>
                <w:b/>
                <w:color w:val="FFFFFF"/>
                <w:sz w:val="20"/>
              </w:rPr>
              <w:t>CPN</w:t>
            </w:r>
            <w:r w:rsidRPr="00AF49A3">
              <w:rPr>
                <w:rFonts w:ascii="Arial" w:hAnsi="Arial" w:cs="Arial"/>
                <w:b/>
                <w:color w:val="FFFFFF"/>
                <w:sz w:val="20"/>
              </w:rPr>
              <w:t>)</w:t>
            </w:r>
          </w:p>
        </w:tc>
        <w:tc>
          <w:tcPr>
            <w:tcW w:w="1559" w:type="dxa"/>
            <w:shd w:val="clear" w:color="auto" w:fill="0D5691"/>
            <w:vAlign w:val="center"/>
          </w:tcPr>
          <w:p w:rsidR="007E74FE" w:rsidRPr="00AF49A3" w:rsidRDefault="000B477C" w:rsidP="00EF0D2D">
            <w:pPr>
              <w:pStyle w:val="Text"/>
              <w:tabs>
                <w:tab w:val="left" w:pos="851"/>
              </w:tabs>
              <w:jc w:val="center"/>
              <w:rPr>
                <w:rFonts w:ascii="Arial" w:hAnsi="Arial" w:cs="Arial"/>
                <w:b/>
                <w:color w:val="FFFFFF"/>
                <w:sz w:val="20"/>
              </w:rPr>
            </w:pPr>
            <w:r w:rsidRPr="00AF49A3">
              <w:rPr>
                <w:rFonts w:ascii="Arial" w:hAnsi="Arial" w:cs="Arial"/>
                <w:b/>
                <w:color w:val="FFFFFF"/>
                <w:sz w:val="20"/>
              </w:rPr>
              <w:t>1080 usage</w:t>
            </w:r>
          </w:p>
        </w:tc>
        <w:tc>
          <w:tcPr>
            <w:tcW w:w="3471" w:type="dxa"/>
            <w:shd w:val="clear" w:color="auto" w:fill="0D5691"/>
            <w:vAlign w:val="center"/>
          </w:tcPr>
          <w:p w:rsidR="007E74FE" w:rsidRPr="00AF49A3" w:rsidRDefault="000B477C" w:rsidP="00EF0D2D">
            <w:pPr>
              <w:pStyle w:val="Text"/>
              <w:tabs>
                <w:tab w:val="left" w:pos="851"/>
              </w:tabs>
              <w:ind w:right="23"/>
              <w:jc w:val="center"/>
              <w:rPr>
                <w:rFonts w:ascii="Arial" w:hAnsi="Arial" w:cs="Arial"/>
                <w:b/>
                <w:color w:val="FFFFFF"/>
                <w:sz w:val="20"/>
              </w:rPr>
            </w:pPr>
            <w:r w:rsidRPr="00AF49A3">
              <w:rPr>
                <w:rFonts w:ascii="Arial" w:hAnsi="Arial" w:cs="Arial"/>
                <w:b/>
                <w:color w:val="FFFFFF"/>
                <w:sz w:val="20"/>
              </w:rPr>
              <w:t>Density</w:t>
            </w:r>
          </w:p>
        </w:tc>
      </w:tr>
      <w:tr w:rsidR="007E74FE" w:rsidRPr="00AF49A3" w:rsidTr="00F4086A">
        <w:trPr>
          <w:trHeight w:val="2112"/>
        </w:trPr>
        <w:tc>
          <w:tcPr>
            <w:tcW w:w="1440" w:type="dxa"/>
          </w:tcPr>
          <w:p w:rsidR="007E74FE" w:rsidRPr="00AF49A3" w:rsidRDefault="000B477C" w:rsidP="00F4086A">
            <w:pPr>
              <w:pStyle w:val="Text"/>
              <w:tabs>
                <w:tab w:val="left" w:pos="851"/>
              </w:tabs>
              <w:ind w:right="424"/>
              <w:jc w:val="left"/>
              <w:rPr>
                <w:rFonts w:ascii="Arial" w:hAnsi="Arial" w:cs="Arial"/>
                <w:b/>
                <w:sz w:val="20"/>
              </w:rPr>
            </w:pPr>
            <w:r w:rsidRPr="00AF49A3">
              <w:rPr>
                <w:rFonts w:ascii="Arial" w:hAnsi="Arial" w:cs="Arial"/>
                <w:b/>
                <w:sz w:val="20"/>
              </w:rPr>
              <w:t>Central</w:t>
            </w:r>
          </w:p>
        </w:tc>
        <w:tc>
          <w:tcPr>
            <w:tcW w:w="2496" w:type="dxa"/>
          </w:tcPr>
          <w:p w:rsidR="007E74FE" w:rsidRPr="00AF49A3" w:rsidRDefault="00F4086A" w:rsidP="00F4086A">
            <w:pPr>
              <w:pStyle w:val="Text"/>
              <w:tabs>
                <w:tab w:val="left" w:pos="851"/>
              </w:tabs>
              <w:jc w:val="left"/>
              <w:rPr>
                <w:rFonts w:ascii="Arial" w:hAnsi="Arial" w:cs="Arial"/>
                <w:sz w:val="20"/>
              </w:rPr>
            </w:pPr>
            <w:r>
              <w:rPr>
                <w:rFonts w:ascii="Arial" w:hAnsi="Arial" w:cs="Arial"/>
                <w:sz w:val="20"/>
              </w:rPr>
              <w:t>Annual Non-commercial take</w:t>
            </w:r>
            <w:r w:rsidR="000B477C" w:rsidRPr="00AF49A3">
              <w:rPr>
                <w:rFonts w:ascii="Arial" w:hAnsi="Arial" w:cs="Arial"/>
                <w:sz w:val="20"/>
              </w:rPr>
              <w:t xml:space="preserve"> since 1997-98 </w:t>
            </w:r>
            <w:r w:rsidR="00B97A84">
              <w:rPr>
                <w:rFonts w:ascii="Arial" w:hAnsi="Arial" w:cs="Arial"/>
                <w:sz w:val="20"/>
              </w:rPr>
              <w:t>46</w:t>
            </w:r>
            <w:r w:rsidR="000B477C" w:rsidRPr="00AF49A3">
              <w:rPr>
                <w:rFonts w:ascii="Arial" w:hAnsi="Arial" w:cs="Arial"/>
                <w:sz w:val="20"/>
              </w:rPr>
              <w:t>,500</w:t>
            </w:r>
          </w:p>
          <w:p w:rsidR="007E74FE" w:rsidRPr="00AF49A3" w:rsidRDefault="00B97A84" w:rsidP="00F4086A">
            <w:pPr>
              <w:pStyle w:val="Text"/>
              <w:tabs>
                <w:tab w:val="left" w:pos="851"/>
              </w:tabs>
              <w:jc w:val="left"/>
              <w:rPr>
                <w:rFonts w:ascii="Arial" w:hAnsi="Arial" w:cs="Arial"/>
                <w:sz w:val="20"/>
              </w:rPr>
            </w:pPr>
            <w:r>
              <w:rPr>
                <w:rFonts w:ascii="Arial" w:hAnsi="Arial" w:cs="Arial"/>
                <w:sz w:val="20"/>
              </w:rPr>
              <w:t>Commercial take &lt;3</w:t>
            </w:r>
            <w:r w:rsidR="000B477C" w:rsidRPr="00AF49A3">
              <w:rPr>
                <w:rFonts w:ascii="Arial" w:hAnsi="Arial" w:cs="Arial"/>
                <w:sz w:val="20"/>
              </w:rPr>
              <w:t>000 possums/ year</w:t>
            </w:r>
          </w:p>
          <w:p w:rsidR="007E74FE" w:rsidRPr="00AF49A3" w:rsidRDefault="000B477C" w:rsidP="00F4086A">
            <w:pPr>
              <w:pStyle w:val="Text"/>
              <w:tabs>
                <w:tab w:val="left" w:pos="851"/>
              </w:tabs>
              <w:spacing w:before="0" w:after="0"/>
              <w:jc w:val="left"/>
              <w:rPr>
                <w:rFonts w:ascii="Arial" w:hAnsi="Arial" w:cs="Arial"/>
                <w:sz w:val="20"/>
              </w:rPr>
            </w:pPr>
            <w:r w:rsidRPr="00AF49A3">
              <w:rPr>
                <w:rFonts w:ascii="Arial" w:hAnsi="Arial" w:cs="Arial"/>
                <w:sz w:val="20"/>
              </w:rPr>
              <w:t>Combined take ~</w:t>
            </w:r>
            <w:r w:rsidR="00B97A84">
              <w:rPr>
                <w:rFonts w:ascii="Arial" w:hAnsi="Arial" w:cs="Arial"/>
                <w:sz w:val="20"/>
              </w:rPr>
              <w:t>5</w:t>
            </w:r>
            <w:r w:rsidRPr="00AF49A3">
              <w:rPr>
                <w:rFonts w:ascii="Arial" w:hAnsi="Arial" w:cs="Arial"/>
                <w:sz w:val="20"/>
              </w:rPr>
              <w:t>0,000</w:t>
            </w:r>
          </w:p>
        </w:tc>
        <w:tc>
          <w:tcPr>
            <w:tcW w:w="1559" w:type="dxa"/>
          </w:tcPr>
          <w:p w:rsidR="007E74FE" w:rsidRDefault="000B477C" w:rsidP="00F4086A">
            <w:pPr>
              <w:pStyle w:val="Text"/>
              <w:tabs>
                <w:tab w:val="left" w:pos="851"/>
              </w:tabs>
              <w:jc w:val="left"/>
              <w:rPr>
                <w:rFonts w:ascii="Arial" w:hAnsi="Arial" w:cs="Arial"/>
                <w:sz w:val="20"/>
              </w:rPr>
            </w:pPr>
            <w:r w:rsidRPr="00F96B3A">
              <w:rPr>
                <w:rFonts w:ascii="Arial" w:hAnsi="Arial" w:cs="Arial"/>
                <w:sz w:val="20"/>
              </w:rPr>
              <w:t>7% of total poisoning’s</w:t>
            </w:r>
            <w:r w:rsidR="00F96B3A">
              <w:rPr>
                <w:rFonts w:ascii="Arial" w:hAnsi="Arial" w:cs="Arial"/>
                <w:sz w:val="20"/>
              </w:rPr>
              <w:t xml:space="preserve"> </w:t>
            </w:r>
            <w:r w:rsidRPr="00AF49A3">
              <w:rPr>
                <w:rFonts w:ascii="Arial" w:hAnsi="Arial" w:cs="Arial"/>
                <w:sz w:val="20"/>
              </w:rPr>
              <w:t>1997</w:t>
            </w:r>
            <w:r w:rsidR="00F96B3A">
              <w:rPr>
                <w:rFonts w:ascii="Arial" w:hAnsi="Arial" w:cs="Arial"/>
                <w:sz w:val="20"/>
              </w:rPr>
              <w:t>-2008/9</w:t>
            </w:r>
            <w:r w:rsidRPr="00AF49A3">
              <w:rPr>
                <w:rFonts w:ascii="Arial" w:hAnsi="Arial" w:cs="Arial"/>
                <w:sz w:val="20"/>
              </w:rPr>
              <w:t xml:space="preserve">.  </w:t>
            </w:r>
          </w:p>
          <w:p w:rsidR="00F96B3A" w:rsidRPr="00AF49A3" w:rsidRDefault="00F96B3A" w:rsidP="00F4086A">
            <w:pPr>
              <w:pStyle w:val="Text"/>
              <w:tabs>
                <w:tab w:val="left" w:pos="851"/>
              </w:tabs>
              <w:jc w:val="left"/>
              <w:rPr>
                <w:rFonts w:ascii="Arial" w:hAnsi="Arial" w:cs="Arial"/>
                <w:sz w:val="20"/>
              </w:rPr>
            </w:pPr>
            <w:r>
              <w:rPr>
                <w:rFonts w:ascii="Arial" w:hAnsi="Arial" w:cs="Arial"/>
                <w:sz w:val="20"/>
              </w:rPr>
              <w:t>2.1% of total poisoning’s 2009/10-2014.</w:t>
            </w:r>
          </w:p>
          <w:p w:rsidR="007E74FE" w:rsidRPr="00AF49A3" w:rsidRDefault="007E74FE" w:rsidP="00F4086A">
            <w:pPr>
              <w:pStyle w:val="Text"/>
              <w:tabs>
                <w:tab w:val="left" w:pos="851"/>
              </w:tabs>
              <w:spacing w:before="0" w:after="0"/>
              <w:jc w:val="left"/>
              <w:rPr>
                <w:rFonts w:ascii="Arial" w:hAnsi="Arial" w:cs="Arial"/>
                <w:sz w:val="20"/>
              </w:rPr>
            </w:pPr>
          </w:p>
        </w:tc>
        <w:tc>
          <w:tcPr>
            <w:tcW w:w="3471" w:type="dxa"/>
          </w:tcPr>
          <w:p w:rsidR="007E74FE" w:rsidRPr="00AF49A3" w:rsidRDefault="000B477C" w:rsidP="00F4086A">
            <w:pPr>
              <w:pStyle w:val="Text"/>
              <w:tabs>
                <w:tab w:val="left" w:pos="851"/>
              </w:tabs>
              <w:ind w:right="23"/>
              <w:jc w:val="left"/>
              <w:rPr>
                <w:rFonts w:ascii="Arial" w:hAnsi="Arial" w:cs="Arial"/>
                <w:sz w:val="20"/>
              </w:rPr>
            </w:pPr>
            <w:r w:rsidRPr="00AF49A3">
              <w:rPr>
                <w:rFonts w:ascii="Arial" w:hAnsi="Arial" w:cs="Arial"/>
                <w:sz w:val="20"/>
              </w:rPr>
              <w:t>1975 to 1985 average calculated density index was 14.5 possums per km</w:t>
            </w:r>
            <w:r w:rsidRPr="00AF49A3">
              <w:rPr>
                <w:rFonts w:ascii="Arial" w:hAnsi="Arial" w:cs="Arial"/>
                <w:sz w:val="20"/>
                <w:vertAlign w:val="superscript"/>
              </w:rPr>
              <w:t>2</w:t>
            </w:r>
            <w:r w:rsidRPr="00AF49A3">
              <w:rPr>
                <w:rFonts w:ascii="Arial" w:hAnsi="Arial" w:cs="Arial"/>
                <w:sz w:val="20"/>
              </w:rPr>
              <w:t>.</w:t>
            </w:r>
          </w:p>
          <w:p w:rsidR="007E74FE" w:rsidRPr="00AF49A3" w:rsidRDefault="00F4086A" w:rsidP="00F4086A">
            <w:pPr>
              <w:pStyle w:val="Text"/>
              <w:tabs>
                <w:tab w:val="left" w:pos="851"/>
              </w:tabs>
              <w:spacing w:before="0" w:after="0"/>
              <w:ind w:right="23"/>
              <w:jc w:val="left"/>
              <w:rPr>
                <w:rFonts w:ascii="Arial" w:hAnsi="Arial" w:cs="Arial"/>
                <w:sz w:val="20"/>
              </w:rPr>
            </w:pPr>
            <w:r>
              <w:rPr>
                <w:rFonts w:ascii="Arial" w:hAnsi="Arial" w:cs="Arial"/>
                <w:sz w:val="20"/>
              </w:rPr>
              <w:t>P</w:t>
            </w:r>
            <w:r w:rsidR="00D42BCA" w:rsidRPr="00AF49A3">
              <w:rPr>
                <w:rFonts w:ascii="Arial" w:hAnsi="Arial" w:cs="Arial"/>
                <w:sz w:val="20"/>
              </w:rPr>
              <w:t xml:space="preserve">eaked </w:t>
            </w:r>
            <w:r>
              <w:rPr>
                <w:rFonts w:ascii="Arial" w:hAnsi="Arial" w:cs="Arial"/>
                <w:sz w:val="20"/>
              </w:rPr>
              <w:t xml:space="preserve">in </w:t>
            </w:r>
            <w:r w:rsidRPr="00AF49A3">
              <w:rPr>
                <w:rFonts w:ascii="Arial" w:hAnsi="Arial" w:cs="Arial"/>
                <w:sz w:val="20"/>
              </w:rPr>
              <w:t>1995</w:t>
            </w:r>
            <w:r>
              <w:rPr>
                <w:rFonts w:ascii="Arial" w:hAnsi="Arial" w:cs="Arial"/>
                <w:sz w:val="20"/>
              </w:rPr>
              <w:t xml:space="preserve"> </w:t>
            </w:r>
            <w:r w:rsidR="00D42BCA" w:rsidRPr="00AF49A3">
              <w:rPr>
                <w:rFonts w:ascii="Arial" w:hAnsi="Arial" w:cs="Arial"/>
                <w:sz w:val="20"/>
              </w:rPr>
              <w:t>at 117 possums/</w:t>
            </w:r>
            <w:r>
              <w:rPr>
                <w:rFonts w:ascii="Arial" w:hAnsi="Arial" w:cs="Arial"/>
                <w:sz w:val="20"/>
              </w:rPr>
              <w:t xml:space="preserve"> </w:t>
            </w:r>
            <w:r w:rsidR="000B477C" w:rsidRPr="00AF49A3">
              <w:rPr>
                <w:rFonts w:ascii="Arial" w:hAnsi="Arial" w:cs="Arial"/>
                <w:sz w:val="20"/>
              </w:rPr>
              <w:t>km</w:t>
            </w:r>
            <w:r w:rsidR="000B477C" w:rsidRPr="00AF49A3">
              <w:rPr>
                <w:rFonts w:ascii="Arial" w:hAnsi="Arial" w:cs="Arial"/>
                <w:sz w:val="20"/>
                <w:vertAlign w:val="superscript"/>
              </w:rPr>
              <w:t>2</w:t>
            </w:r>
            <w:r w:rsidR="000B477C" w:rsidRPr="00AF49A3">
              <w:rPr>
                <w:rFonts w:ascii="Arial" w:hAnsi="Arial" w:cs="Arial"/>
                <w:sz w:val="20"/>
              </w:rPr>
              <w:t>.</w:t>
            </w:r>
            <w:r w:rsidR="00D42BCA" w:rsidRPr="00AF49A3">
              <w:rPr>
                <w:rFonts w:ascii="Arial" w:hAnsi="Arial" w:cs="Arial"/>
                <w:sz w:val="20"/>
              </w:rPr>
              <w:t xml:space="preserve"> Low of 7 possums/km</w:t>
            </w:r>
            <w:r w:rsidR="00D42BCA" w:rsidRPr="00AF49A3">
              <w:rPr>
                <w:rFonts w:ascii="Arial" w:hAnsi="Arial" w:cs="Arial"/>
                <w:sz w:val="20"/>
                <w:vertAlign w:val="superscript"/>
              </w:rPr>
              <w:t>2</w:t>
            </w:r>
            <w:r w:rsidR="00B97A84">
              <w:rPr>
                <w:rFonts w:ascii="Arial" w:hAnsi="Arial" w:cs="Arial"/>
                <w:sz w:val="20"/>
              </w:rPr>
              <w:t xml:space="preserve"> in 1982</w:t>
            </w:r>
            <w:r w:rsidR="00D42BCA" w:rsidRPr="00AF49A3">
              <w:rPr>
                <w:rFonts w:ascii="Arial" w:hAnsi="Arial" w:cs="Arial"/>
                <w:sz w:val="20"/>
              </w:rPr>
              <w:t>.</w:t>
            </w:r>
          </w:p>
          <w:p w:rsidR="007E74FE" w:rsidRPr="00AF49A3" w:rsidRDefault="007E74FE" w:rsidP="00F4086A">
            <w:pPr>
              <w:pStyle w:val="Text"/>
              <w:tabs>
                <w:tab w:val="left" w:pos="851"/>
              </w:tabs>
              <w:spacing w:before="0" w:after="0"/>
              <w:ind w:right="23"/>
              <w:jc w:val="left"/>
              <w:rPr>
                <w:rFonts w:ascii="Arial" w:hAnsi="Arial" w:cs="Arial"/>
                <w:sz w:val="20"/>
              </w:rPr>
            </w:pPr>
          </w:p>
          <w:p w:rsidR="00627A22" w:rsidRPr="00AF49A3" w:rsidRDefault="000B477C" w:rsidP="00F4086A">
            <w:pPr>
              <w:pStyle w:val="Text"/>
              <w:tabs>
                <w:tab w:val="left" w:pos="851"/>
              </w:tabs>
              <w:spacing w:before="0"/>
              <w:ind w:right="23"/>
              <w:jc w:val="left"/>
              <w:rPr>
                <w:rFonts w:ascii="Arial" w:hAnsi="Arial" w:cs="Arial"/>
                <w:sz w:val="20"/>
              </w:rPr>
            </w:pPr>
            <w:r w:rsidRPr="00AF49A3">
              <w:rPr>
                <w:rFonts w:ascii="Arial" w:hAnsi="Arial" w:cs="Arial"/>
                <w:sz w:val="20"/>
              </w:rPr>
              <w:t>P</w:t>
            </w:r>
            <w:r w:rsidR="00D42BCA" w:rsidRPr="00AF49A3">
              <w:rPr>
                <w:rFonts w:ascii="Arial" w:hAnsi="Arial" w:cs="Arial"/>
                <w:sz w:val="20"/>
              </w:rPr>
              <w:t>ast 10</w:t>
            </w:r>
            <w:r w:rsidRPr="00AF49A3">
              <w:rPr>
                <w:rFonts w:ascii="Arial" w:hAnsi="Arial" w:cs="Arial"/>
                <w:sz w:val="20"/>
              </w:rPr>
              <w:t xml:space="preserve"> years (</w:t>
            </w:r>
            <w:r w:rsidR="00B97A84">
              <w:rPr>
                <w:rFonts w:ascii="Arial" w:hAnsi="Arial" w:cs="Arial"/>
                <w:sz w:val="20"/>
              </w:rPr>
              <w:t>2003-04</w:t>
            </w:r>
            <w:r w:rsidRPr="00AF49A3">
              <w:rPr>
                <w:rFonts w:ascii="Arial" w:hAnsi="Arial" w:cs="Arial"/>
                <w:sz w:val="20"/>
              </w:rPr>
              <w:t xml:space="preserve"> – 20</w:t>
            </w:r>
            <w:r w:rsidR="00B97A84">
              <w:rPr>
                <w:rFonts w:ascii="Arial" w:hAnsi="Arial" w:cs="Arial"/>
                <w:sz w:val="20"/>
              </w:rPr>
              <w:t>13</w:t>
            </w:r>
            <w:r w:rsidRPr="00AF49A3">
              <w:rPr>
                <w:rFonts w:ascii="Arial" w:hAnsi="Arial" w:cs="Arial"/>
                <w:sz w:val="20"/>
              </w:rPr>
              <w:t>-</w:t>
            </w:r>
            <w:r w:rsidR="00B97A84">
              <w:rPr>
                <w:rFonts w:ascii="Arial" w:hAnsi="Arial" w:cs="Arial"/>
                <w:sz w:val="20"/>
              </w:rPr>
              <w:t>14</w:t>
            </w:r>
            <w:r w:rsidR="00D42BCA" w:rsidRPr="00AF49A3">
              <w:rPr>
                <w:rFonts w:ascii="Arial" w:hAnsi="Arial" w:cs="Arial"/>
                <w:sz w:val="20"/>
              </w:rPr>
              <w:t xml:space="preserve">) density index has averaged </w:t>
            </w:r>
            <w:r w:rsidR="00B97A84">
              <w:rPr>
                <w:rFonts w:ascii="Arial" w:hAnsi="Arial" w:cs="Arial"/>
                <w:sz w:val="20"/>
              </w:rPr>
              <w:t>64</w:t>
            </w:r>
            <w:r w:rsidRPr="00AF49A3">
              <w:rPr>
                <w:rFonts w:ascii="Arial" w:hAnsi="Arial" w:cs="Arial"/>
                <w:sz w:val="20"/>
              </w:rPr>
              <w:t xml:space="preserve"> possums per km</w:t>
            </w:r>
            <w:r w:rsidRPr="00AF49A3">
              <w:rPr>
                <w:rFonts w:ascii="Arial" w:hAnsi="Arial" w:cs="Arial"/>
                <w:sz w:val="20"/>
                <w:vertAlign w:val="superscript"/>
              </w:rPr>
              <w:t>2</w:t>
            </w:r>
            <w:r w:rsidRPr="00AF49A3">
              <w:rPr>
                <w:rFonts w:ascii="Arial" w:hAnsi="Arial" w:cs="Arial"/>
                <w:sz w:val="20"/>
              </w:rPr>
              <w:t>.</w:t>
            </w:r>
          </w:p>
        </w:tc>
      </w:tr>
      <w:tr w:rsidR="007E74FE" w:rsidRPr="00AF49A3" w:rsidTr="00F4086A">
        <w:trPr>
          <w:trHeight w:val="1986"/>
        </w:trPr>
        <w:tc>
          <w:tcPr>
            <w:tcW w:w="1440" w:type="dxa"/>
          </w:tcPr>
          <w:p w:rsidR="007E74FE" w:rsidRPr="00AF49A3" w:rsidRDefault="000B477C" w:rsidP="00F4086A">
            <w:pPr>
              <w:pStyle w:val="Text"/>
              <w:tabs>
                <w:tab w:val="left" w:pos="851"/>
              </w:tabs>
              <w:ind w:right="424"/>
              <w:jc w:val="left"/>
              <w:rPr>
                <w:rFonts w:ascii="Arial" w:hAnsi="Arial" w:cs="Arial"/>
                <w:b/>
                <w:sz w:val="20"/>
              </w:rPr>
            </w:pPr>
            <w:r w:rsidRPr="00AF49A3">
              <w:rPr>
                <w:rFonts w:ascii="Arial" w:hAnsi="Arial" w:cs="Arial"/>
                <w:b/>
                <w:sz w:val="20"/>
              </w:rPr>
              <w:t>South East</w:t>
            </w:r>
          </w:p>
        </w:tc>
        <w:tc>
          <w:tcPr>
            <w:tcW w:w="2496" w:type="dxa"/>
          </w:tcPr>
          <w:p w:rsidR="007E74FE" w:rsidRPr="00AF49A3" w:rsidRDefault="000B477C" w:rsidP="00F4086A">
            <w:pPr>
              <w:pStyle w:val="Text"/>
              <w:tabs>
                <w:tab w:val="left" w:pos="851"/>
              </w:tabs>
              <w:jc w:val="left"/>
              <w:rPr>
                <w:rFonts w:ascii="Arial" w:hAnsi="Arial" w:cs="Arial"/>
                <w:sz w:val="20"/>
              </w:rPr>
            </w:pPr>
            <w:r w:rsidRPr="00AF49A3">
              <w:rPr>
                <w:rFonts w:ascii="Arial" w:hAnsi="Arial" w:cs="Arial"/>
                <w:sz w:val="20"/>
              </w:rPr>
              <w:t xml:space="preserve">Annual Non-commercial take  since 1997-98 </w:t>
            </w:r>
            <w:r w:rsidR="00B97A84">
              <w:rPr>
                <w:rFonts w:ascii="Arial" w:hAnsi="Arial" w:cs="Arial"/>
                <w:sz w:val="20"/>
              </w:rPr>
              <w:t>77</w:t>
            </w:r>
            <w:r w:rsidRPr="00AF49A3">
              <w:rPr>
                <w:rFonts w:ascii="Arial" w:hAnsi="Arial" w:cs="Arial"/>
                <w:sz w:val="20"/>
              </w:rPr>
              <w:t>,000</w:t>
            </w:r>
          </w:p>
          <w:p w:rsidR="007E74FE" w:rsidRPr="00AF49A3" w:rsidRDefault="000B477C" w:rsidP="00F4086A">
            <w:pPr>
              <w:pStyle w:val="Text"/>
              <w:tabs>
                <w:tab w:val="left" w:pos="851"/>
              </w:tabs>
              <w:jc w:val="left"/>
              <w:rPr>
                <w:rFonts w:ascii="Arial" w:hAnsi="Arial" w:cs="Arial"/>
                <w:sz w:val="20"/>
              </w:rPr>
            </w:pPr>
            <w:r w:rsidRPr="00AF49A3">
              <w:rPr>
                <w:rFonts w:ascii="Arial" w:hAnsi="Arial" w:cs="Arial"/>
                <w:sz w:val="20"/>
              </w:rPr>
              <w:t>Commercial take &lt;1000 possums/ year</w:t>
            </w:r>
          </w:p>
          <w:p w:rsidR="007E74FE" w:rsidRPr="00AF49A3" w:rsidRDefault="000B477C" w:rsidP="00F4086A">
            <w:pPr>
              <w:pStyle w:val="Text"/>
              <w:tabs>
                <w:tab w:val="left" w:pos="851"/>
              </w:tabs>
              <w:jc w:val="left"/>
              <w:rPr>
                <w:rFonts w:ascii="Arial" w:hAnsi="Arial" w:cs="Arial"/>
                <w:sz w:val="20"/>
              </w:rPr>
            </w:pPr>
            <w:r w:rsidRPr="00AF49A3">
              <w:rPr>
                <w:rFonts w:ascii="Arial" w:hAnsi="Arial" w:cs="Arial"/>
                <w:sz w:val="20"/>
              </w:rPr>
              <w:t>Combined take ~</w:t>
            </w:r>
            <w:r w:rsidR="00B97A84">
              <w:rPr>
                <w:rFonts w:ascii="Arial" w:hAnsi="Arial" w:cs="Arial"/>
                <w:sz w:val="20"/>
              </w:rPr>
              <w:t>78</w:t>
            </w:r>
            <w:r w:rsidRPr="00AF49A3">
              <w:rPr>
                <w:rFonts w:ascii="Arial" w:hAnsi="Arial" w:cs="Arial"/>
                <w:sz w:val="20"/>
              </w:rPr>
              <w:t>,000</w:t>
            </w:r>
          </w:p>
        </w:tc>
        <w:tc>
          <w:tcPr>
            <w:tcW w:w="1559" w:type="dxa"/>
          </w:tcPr>
          <w:p w:rsidR="00F96B3A" w:rsidRDefault="000B477C" w:rsidP="00F4086A">
            <w:pPr>
              <w:pStyle w:val="Text"/>
              <w:tabs>
                <w:tab w:val="left" w:pos="851"/>
              </w:tabs>
              <w:jc w:val="left"/>
              <w:rPr>
                <w:rFonts w:ascii="Arial" w:hAnsi="Arial" w:cs="Arial"/>
                <w:sz w:val="20"/>
              </w:rPr>
            </w:pPr>
            <w:r w:rsidRPr="00F96B3A">
              <w:rPr>
                <w:rFonts w:ascii="Arial" w:hAnsi="Arial" w:cs="Arial"/>
                <w:sz w:val="20"/>
              </w:rPr>
              <w:t>14% of total poisoning’s</w:t>
            </w:r>
            <w:r w:rsidRPr="00AF49A3">
              <w:rPr>
                <w:rFonts w:ascii="Arial" w:hAnsi="Arial" w:cs="Arial"/>
                <w:sz w:val="20"/>
              </w:rPr>
              <w:t xml:space="preserve"> </w:t>
            </w:r>
            <w:r w:rsidR="00F96B3A" w:rsidRPr="00AF49A3">
              <w:rPr>
                <w:rFonts w:ascii="Arial" w:hAnsi="Arial" w:cs="Arial"/>
                <w:sz w:val="20"/>
              </w:rPr>
              <w:t>1997</w:t>
            </w:r>
            <w:r w:rsidR="00F96B3A">
              <w:rPr>
                <w:rFonts w:ascii="Arial" w:hAnsi="Arial" w:cs="Arial"/>
                <w:sz w:val="20"/>
              </w:rPr>
              <w:t>-2008/9</w:t>
            </w:r>
            <w:r w:rsidRPr="00AF49A3">
              <w:rPr>
                <w:rFonts w:ascii="Arial" w:hAnsi="Arial" w:cs="Arial"/>
                <w:sz w:val="20"/>
              </w:rPr>
              <w:t>.</w:t>
            </w:r>
            <w:r w:rsidR="00F96B3A">
              <w:rPr>
                <w:rFonts w:ascii="Arial" w:hAnsi="Arial" w:cs="Arial"/>
                <w:sz w:val="20"/>
              </w:rPr>
              <w:t xml:space="preserve"> </w:t>
            </w:r>
          </w:p>
          <w:p w:rsidR="007E74FE" w:rsidRPr="00AF49A3" w:rsidRDefault="00F96B3A" w:rsidP="00F4086A">
            <w:pPr>
              <w:pStyle w:val="Text"/>
              <w:tabs>
                <w:tab w:val="left" w:pos="851"/>
              </w:tabs>
              <w:jc w:val="left"/>
              <w:rPr>
                <w:rFonts w:ascii="Arial" w:hAnsi="Arial" w:cs="Arial"/>
                <w:sz w:val="20"/>
              </w:rPr>
            </w:pPr>
            <w:r>
              <w:rPr>
                <w:rFonts w:ascii="Arial" w:hAnsi="Arial" w:cs="Arial"/>
                <w:sz w:val="20"/>
              </w:rPr>
              <w:t>2.1% of total poisoning’s 2009/10-2014.</w:t>
            </w:r>
          </w:p>
        </w:tc>
        <w:tc>
          <w:tcPr>
            <w:tcW w:w="3471" w:type="dxa"/>
          </w:tcPr>
          <w:p w:rsidR="007E74FE" w:rsidRPr="00AF49A3" w:rsidRDefault="000B477C" w:rsidP="00F4086A">
            <w:pPr>
              <w:pStyle w:val="Text"/>
              <w:tabs>
                <w:tab w:val="left" w:pos="851"/>
              </w:tabs>
              <w:ind w:right="23"/>
              <w:jc w:val="left"/>
              <w:rPr>
                <w:rFonts w:ascii="Arial" w:hAnsi="Arial" w:cs="Arial"/>
                <w:sz w:val="20"/>
              </w:rPr>
            </w:pPr>
            <w:r w:rsidRPr="00AF49A3">
              <w:rPr>
                <w:rFonts w:ascii="Arial" w:hAnsi="Arial" w:cs="Arial"/>
                <w:sz w:val="20"/>
              </w:rPr>
              <w:t>1970’s – early 1980’</w:t>
            </w:r>
            <w:r w:rsidR="00B97A84">
              <w:rPr>
                <w:rFonts w:ascii="Arial" w:hAnsi="Arial" w:cs="Arial"/>
                <w:sz w:val="20"/>
              </w:rPr>
              <w:t>s stable density of 30</w:t>
            </w:r>
            <w:r w:rsidRPr="00AF49A3">
              <w:rPr>
                <w:rFonts w:ascii="Arial" w:hAnsi="Arial" w:cs="Arial"/>
                <w:sz w:val="20"/>
              </w:rPr>
              <w:t xml:space="preserve"> possums/km</w:t>
            </w:r>
            <w:r w:rsidRPr="00AF49A3">
              <w:rPr>
                <w:rFonts w:ascii="Arial" w:hAnsi="Arial" w:cs="Arial"/>
                <w:sz w:val="20"/>
                <w:vertAlign w:val="superscript"/>
              </w:rPr>
              <w:t>2</w:t>
            </w:r>
            <w:r w:rsidRPr="00AF49A3">
              <w:rPr>
                <w:rFonts w:ascii="Arial" w:hAnsi="Arial" w:cs="Arial"/>
                <w:sz w:val="20"/>
              </w:rPr>
              <w:t>.</w:t>
            </w:r>
          </w:p>
          <w:p w:rsidR="007E74FE" w:rsidRPr="00AF49A3" w:rsidRDefault="000B477C" w:rsidP="00F4086A">
            <w:pPr>
              <w:pStyle w:val="Text"/>
              <w:tabs>
                <w:tab w:val="left" w:pos="851"/>
              </w:tabs>
              <w:ind w:right="23"/>
              <w:jc w:val="left"/>
              <w:rPr>
                <w:rFonts w:ascii="Arial" w:hAnsi="Arial" w:cs="Arial"/>
                <w:sz w:val="20"/>
              </w:rPr>
            </w:pPr>
            <w:r w:rsidRPr="00AF49A3">
              <w:rPr>
                <w:rFonts w:ascii="Arial" w:hAnsi="Arial" w:cs="Arial"/>
                <w:sz w:val="20"/>
              </w:rPr>
              <w:t>Peak in 1993 of 110 possums/km</w:t>
            </w:r>
            <w:r w:rsidRPr="00AF49A3">
              <w:rPr>
                <w:rFonts w:ascii="Arial" w:hAnsi="Arial" w:cs="Arial"/>
                <w:sz w:val="20"/>
                <w:vertAlign w:val="superscript"/>
              </w:rPr>
              <w:t>2</w:t>
            </w:r>
            <w:r w:rsidRPr="00AF49A3">
              <w:rPr>
                <w:rFonts w:ascii="Arial" w:hAnsi="Arial" w:cs="Arial"/>
                <w:sz w:val="20"/>
              </w:rPr>
              <w:t>.   Declined to 27 possums/km</w:t>
            </w:r>
            <w:r w:rsidRPr="00AF49A3">
              <w:rPr>
                <w:rFonts w:ascii="Arial" w:hAnsi="Arial" w:cs="Arial"/>
                <w:sz w:val="20"/>
                <w:vertAlign w:val="superscript"/>
              </w:rPr>
              <w:t xml:space="preserve">2 </w:t>
            </w:r>
            <w:r w:rsidRPr="00AF49A3">
              <w:rPr>
                <w:rFonts w:ascii="Arial" w:hAnsi="Arial" w:cs="Arial"/>
                <w:sz w:val="20"/>
              </w:rPr>
              <w:t>in 2003.</w:t>
            </w:r>
          </w:p>
          <w:p w:rsidR="007E74FE" w:rsidRPr="00AF49A3" w:rsidRDefault="00D42BCA" w:rsidP="00F4086A">
            <w:pPr>
              <w:pStyle w:val="Text"/>
              <w:tabs>
                <w:tab w:val="left" w:pos="851"/>
              </w:tabs>
              <w:ind w:right="23"/>
              <w:jc w:val="left"/>
              <w:rPr>
                <w:rFonts w:ascii="Arial" w:hAnsi="Arial" w:cs="Arial"/>
                <w:sz w:val="20"/>
              </w:rPr>
            </w:pPr>
            <w:r w:rsidRPr="00AF49A3">
              <w:rPr>
                <w:rFonts w:ascii="Arial" w:hAnsi="Arial" w:cs="Arial"/>
                <w:sz w:val="20"/>
              </w:rPr>
              <w:t>Past 10</w:t>
            </w:r>
            <w:r w:rsidR="000B477C" w:rsidRPr="00AF49A3">
              <w:rPr>
                <w:rFonts w:ascii="Arial" w:hAnsi="Arial" w:cs="Arial"/>
                <w:sz w:val="20"/>
              </w:rPr>
              <w:t xml:space="preserve"> years (</w:t>
            </w:r>
            <w:r w:rsidR="00B97A84">
              <w:rPr>
                <w:rFonts w:ascii="Arial" w:hAnsi="Arial" w:cs="Arial"/>
                <w:sz w:val="20"/>
              </w:rPr>
              <w:t>2003-04</w:t>
            </w:r>
            <w:r w:rsidR="00B97A84" w:rsidRPr="00AF49A3">
              <w:rPr>
                <w:rFonts w:ascii="Arial" w:hAnsi="Arial" w:cs="Arial"/>
                <w:sz w:val="20"/>
              </w:rPr>
              <w:t xml:space="preserve"> – 20</w:t>
            </w:r>
            <w:r w:rsidR="00B97A84">
              <w:rPr>
                <w:rFonts w:ascii="Arial" w:hAnsi="Arial" w:cs="Arial"/>
                <w:sz w:val="20"/>
              </w:rPr>
              <w:t>13</w:t>
            </w:r>
            <w:r w:rsidR="00B97A84" w:rsidRPr="00AF49A3">
              <w:rPr>
                <w:rFonts w:ascii="Arial" w:hAnsi="Arial" w:cs="Arial"/>
                <w:sz w:val="20"/>
              </w:rPr>
              <w:t>-</w:t>
            </w:r>
            <w:r w:rsidR="00B97A84">
              <w:rPr>
                <w:rFonts w:ascii="Arial" w:hAnsi="Arial" w:cs="Arial"/>
                <w:sz w:val="20"/>
              </w:rPr>
              <w:t>14</w:t>
            </w:r>
            <w:r w:rsidR="000B477C" w:rsidRPr="00AF49A3">
              <w:rPr>
                <w:rFonts w:ascii="Arial" w:hAnsi="Arial" w:cs="Arial"/>
                <w:sz w:val="20"/>
              </w:rPr>
              <w:t xml:space="preserve">) density index has averaged </w:t>
            </w:r>
            <w:r w:rsidR="00B97A84">
              <w:rPr>
                <w:rFonts w:ascii="Arial" w:hAnsi="Arial" w:cs="Arial"/>
                <w:sz w:val="20"/>
              </w:rPr>
              <w:t xml:space="preserve">39 </w:t>
            </w:r>
            <w:r w:rsidR="000B477C" w:rsidRPr="00AF49A3">
              <w:rPr>
                <w:rFonts w:ascii="Arial" w:hAnsi="Arial" w:cs="Arial"/>
                <w:sz w:val="20"/>
              </w:rPr>
              <w:t>possums per km</w:t>
            </w:r>
            <w:r w:rsidR="000B477C" w:rsidRPr="00AF49A3">
              <w:rPr>
                <w:rFonts w:ascii="Arial" w:hAnsi="Arial" w:cs="Arial"/>
                <w:sz w:val="20"/>
                <w:vertAlign w:val="superscript"/>
              </w:rPr>
              <w:t>2</w:t>
            </w:r>
            <w:r w:rsidR="000B477C" w:rsidRPr="00AF49A3">
              <w:rPr>
                <w:rFonts w:ascii="Arial" w:hAnsi="Arial" w:cs="Arial"/>
                <w:sz w:val="20"/>
              </w:rPr>
              <w:t>.</w:t>
            </w:r>
          </w:p>
        </w:tc>
      </w:tr>
      <w:tr w:rsidR="007E74FE" w:rsidRPr="00AF49A3" w:rsidTr="00F4086A">
        <w:trPr>
          <w:trHeight w:val="254"/>
        </w:trPr>
        <w:tc>
          <w:tcPr>
            <w:tcW w:w="1440" w:type="dxa"/>
          </w:tcPr>
          <w:p w:rsidR="007E74FE" w:rsidRPr="00AF49A3" w:rsidRDefault="000B477C" w:rsidP="00F4086A">
            <w:pPr>
              <w:pStyle w:val="Text"/>
              <w:tabs>
                <w:tab w:val="left" w:pos="851"/>
              </w:tabs>
              <w:ind w:right="424"/>
              <w:jc w:val="left"/>
              <w:rPr>
                <w:rFonts w:ascii="Arial" w:hAnsi="Arial" w:cs="Arial"/>
                <w:b/>
                <w:sz w:val="20"/>
              </w:rPr>
            </w:pPr>
            <w:r w:rsidRPr="00AF49A3">
              <w:rPr>
                <w:rFonts w:ascii="Arial" w:hAnsi="Arial" w:cs="Arial"/>
                <w:b/>
                <w:sz w:val="20"/>
              </w:rPr>
              <w:t>North East</w:t>
            </w:r>
          </w:p>
        </w:tc>
        <w:tc>
          <w:tcPr>
            <w:tcW w:w="2496" w:type="dxa"/>
          </w:tcPr>
          <w:p w:rsidR="007E74FE" w:rsidRPr="00AF49A3" w:rsidRDefault="000B477C" w:rsidP="00F4086A">
            <w:pPr>
              <w:pStyle w:val="Text"/>
              <w:tabs>
                <w:tab w:val="left" w:pos="851"/>
              </w:tabs>
              <w:jc w:val="left"/>
              <w:rPr>
                <w:rFonts w:ascii="Arial" w:hAnsi="Arial" w:cs="Arial"/>
                <w:sz w:val="20"/>
              </w:rPr>
            </w:pPr>
            <w:r w:rsidRPr="00AF49A3">
              <w:rPr>
                <w:rFonts w:ascii="Arial" w:hAnsi="Arial" w:cs="Arial"/>
                <w:sz w:val="20"/>
              </w:rPr>
              <w:t xml:space="preserve">Mean annual crop protection take since 1997-98 </w:t>
            </w:r>
            <w:r w:rsidR="00B97A84">
              <w:rPr>
                <w:rFonts w:ascii="Arial" w:hAnsi="Arial" w:cs="Arial"/>
                <w:sz w:val="20"/>
              </w:rPr>
              <w:t>1</w:t>
            </w:r>
            <w:r w:rsidRPr="00AF49A3">
              <w:rPr>
                <w:rFonts w:ascii="Arial" w:hAnsi="Arial" w:cs="Arial"/>
                <w:sz w:val="20"/>
              </w:rPr>
              <w:t>0</w:t>
            </w:r>
            <w:r w:rsidR="00B97A84">
              <w:rPr>
                <w:rFonts w:ascii="Arial" w:hAnsi="Arial" w:cs="Arial"/>
                <w:sz w:val="20"/>
              </w:rPr>
              <w:t>5</w:t>
            </w:r>
            <w:r w:rsidRPr="00AF49A3">
              <w:rPr>
                <w:rFonts w:ascii="Arial" w:hAnsi="Arial" w:cs="Arial"/>
                <w:sz w:val="20"/>
              </w:rPr>
              <w:t>,500.</w:t>
            </w:r>
          </w:p>
          <w:p w:rsidR="007E74FE" w:rsidRPr="00AF49A3" w:rsidRDefault="000B477C" w:rsidP="00F4086A">
            <w:pPr>
              <w:pStyle w:val="Text"/>
              <w:tabs>
                <w:tab w:val="left" w:pos="851"/>
              </w:tabs>
              <w:jc w:val="left"/>
              <w:rPr>
                <w:rFonts w:ascii="Arial" w:hAnsi="Arial" w:cs="Arial"/>
                <w:sz w:val="20"/>
              </w:rPr>
            </w:pPr>
            <w:r w:rsidRPr="00AF49A3">
              <w:rPr>
                <w:rFonts w:ascii="Arial" w:hAnsi="Arial" w:cs="Arial"/>
                <w:sz w:val="20"/>
              </w:rPr>
              <w:t xml:space="preserve">Commercial &lt; </w:t>
            </w:r>
            <w:r w:rsidR="00B97A84">
              <w:rPr>
                <w:rFonts w:ascii="Arial" w:hAnsi="Arial" w:cs="Arial"/>
                <w:sz w:val="20"/>
              </w:rPr>
              <w:t>3</w:t>
            </w:r>
            <w:r w:rsidRPr="00AF49A3">
              <w:rPr>
                <w:rFonts w:ascii="Arial" w:hAnsi="Arial" w:cs="Arial"/>
                <w:sz w:val="20"/>
              </w:rPr>
              <w:t>,000</w:t>
            </w:r>
          </w:p>
          <w:p w:rsidR="007E74FE" w:rsidRPr="00AF49A3" w:rsidRDefault="000B477C" w:rsidP="00F4086A">
            <w:pPr>
              <w:pStyle w:val="Text"/>
              <w:tabs>
                <w:tab w:val="left" w:pos="851"/>
              </w:tabs>
              <w:jc w:val="left"/>
              <w:rPr>
                <w:rFonts w:ascii="Arial" w:hAnsi="Arial" w:cs="Arial"/>
                <w:sz w:val="20"/>
              </w:rPr>
            </w:pPr>
            <w:r w:rsidRPr="00AF49A3">
              <w:rPr>
                <w:rFonts w:ascii="Arial" w:hAnsi="Arial" w:cs="Arial"/>
                <w:sz w:val="20"/>
              </w:rPr>
              <w:t xml:space="preserve">Combined </w:t>
            </w:r>
            <w:r w:rsidR="004251F8">
              <w:rPr>
                <w:rFonts w:ascii="Arial" w:hAnsi="Arial" w:cs="Arial"/>
                <w:sz w:val="20"/>
              </w:rPr>
              <w:t xml:space="preserve">take </w:t>
            </w:r>
            <w:r w:rsidRPr="00AF49A3">
              <w:rPr>
                <w:rFonts w:ascii="Arial" w:hAnsi="Arial" w:cs="Arial"/>
                <w:sz w:val="20"/>
              </w:rPr>
              <w:t>~</w:t>
            </w:r>
            <w:r w:rsidR="00B97A84">
              <w:rPr>
                <w:rFonts w:ascii="Arial" w:hAnsi="Arial" w:cs="Arial"/>
                <w:sz w:val="20"/>
              </w:rPr>
              <w:t>108</w:t>
            </w:r>
            <w:r w:rsidRPr="00AF49A3">
              <w:rPr>
                <w:rFonts w:ascii="Arial" w:hAnsi="Arial" w:cs="Arial"/>
                <w:sz w:val="20"/>
              </w:rPr>
              <w:t>,000</w:t>
            </w:r>
          </w:p>
        </w:tc>
        <w:tc>
          <w:tcPr>
            <w:tcW w:w="1559" w:type="dxa"/>
          </w:tcPr>
          <w:p w:rsidR="007E74FE" w:rsidRDefault="000B477C" w:rsidP="00F4086A">
            <w:pPr>
              <w:pStyle w:val="Text"/>
              <w:tabs>
                <w:tab w:val="left" w:pos="851"/>
              </w:tabs>
              <w:jc w:val="left"/>
              <w:rPr>
                <w:rFonts w:ascii="Arial" w:hAnsi="Arial" w:cs="Arial"/>
                <w:sz w:val="20"/>
              </w:rPr>
            </w:pPr>
            <w:r w:rsidRPr="00F96B3A">
              <w:rPr>
                <w:rFonts w:ascii="Arial" w:hAnsi="Arial" w:cs="Arial"/>
                <w:sz w:val="20"/>
              </w:rPr>
              <w:t>34% of total poisoning’s</w:t>
            </w:r>
            <w:r w:rsidRPr="00AF49A3">
              <w:rPr>
                <w:rFonts w:ascii="Arial" w:hAnsi="Arial" w:cs="Arial"/>
                <w:sz w:val="20"/>
              </w:rPr>
              <w:t xml:space="preserve"> </w:t>
            </w:r>
            <w:r w:rsidR="00F96B3A" w:rsidRPr="00AF49A3">
              <w:rPr>
                <w:rFonts w:ascii="Arial" w:hAnsi="Arial" w:cs="Arial"/>
                <w:sz w:val="20"/>
              </w:rPr>
              <w:t>1997</w:t>
            </w:r>
            <w:r w:rsidR="00F96B3A">
              <w:rPr>
                <w:rFonts w:ascii="Arial" w:hAnsi="Arial" w:cs="Arial"/>
                <w:sz w:val="20"/>
              </w:rPr>
              <w:t>-2008/9</w:t>
            </w:r>
            <w:r w:rsidRPr="00AF49A3">
              <w:rPr>
                <w:rFonts w:ascii="Arial" w:hAnsi="Arial" w:cs="Arial"/>
                <w:sz w:val="20"/>
              </w:rPr>
              <w:t>.</w:t>
            </w:r>
          </w:p>
          <w:p w:rsidR="00F96B3A" w:rsidRPr="00AF49A3" w:rsidRDefault="00F96B3A" w:rsidP="00F4086A">
            <w:pPr>
              <w:pStyle w:val="Text"/>
              <w:tabs>
                <w:tab w:val="left" w:pos="851"/>
              </w:tabs>
              <w:jc w:val="left"/>
              <w:rPr>
                <w:rFonts w:ascii="Arial" w:hAnsi="Arial" w:cs="Arial"/>
                <w:sz w:val="20"/>
              </w:rPr>
            </w:pPr>
            <w:r>
              <w:rPr>
                <w:rFonts w:ascii="Arial" w:hAnsi="Arial" w:cs="Arial"/>
                <w:sz w:val="20"/>
              </w:rPr>
              <w:t>49% of total poisoning’s 2009/10-2014.</w:t>
            </w:r>
          </w:p>
        </w:tc>
        <w:tc>
          <w:tcPr>
            <w:tcW w:w="3471" w:type="dxa"/>
          </w:tcPr>
          <w:p w:rsidR="007E74FE" w:rsidRPr="00AF49A3" w:rsidRDefault="000B477C" w:rsidP="00F4086A">
            <w:pPr>
              <w:pStyle w:val="Text"/>
              <w:tabs>
                <w:tab w:val="left" w:pos="851"/>
              </w:tabs>
              <w:ind w:right="23"/>
              <w:jc w:val="left"/>
              <w:rPr>
                <w:rFonts w:ascii="Arial" w:hAnsi="Arial" w:cs="Arial"/>
                <w:sz w:val="20"/>
              </w:rPr>
            </w:pPr>
            <w:r w:rsidRPr="00AF49A3">
              <w:rPr>
                <w:rFonts w:ascii="Arial" w:hAnsi="Arial" w:cs="Arial"/>
                <w:sz w:val="20"/>
              </w:rPr>
              <w:t>Mid 1970’s – mid 1980’s mean density – 21 possums/km</w:t>
            </w:r>
            <w:r w:rsidRPr="00AF49A3">
              <w:rPr>
                <w:rFonts w:ascii="Arial" w:hAnsi="Arial" w:cs="Arial"/>
                <w:sz w:val="20"/>
                <w:vertAlign w:val="superscript"/>
              </w:rPr>
              <w:t>2</w:t>
            </w:r>
            <w:r w:rsidRPr="00AF49A3">
              <w:rPr>
                <w:rFonts w:ascii="Arial" w:hAnsi="Arial" w:cs="Arial"/>
                <w:sz w:val="20"/>
              </w:rPr>
              <w:t>.</w:t>
            </w:r>
          </w:p>
          <w:p w:rsidR="007E74FE" w:rsidRPr="00AF49A3" w:rsidRDefault="000B477C" w:rsidP="00F4086A">
            <w:pPr>
              <w:pStyle w:val="Text"/>
              <w:tabs>
                <w:tab w:val="left" w:pos="851"/>
              </w:tabs>
              <w:ind w:right="23"/>
              <w:jc w:val="left"/>
              <w:rPr>
                <w:rFonts w:ascii="Arial" w:hAnsi="Arial" w:cs="Arial"/>
                <w:sz w:val="20"/>
              </w:rPr>
            </w:pPr>
            <w:r w:rsidRPr="00AF49A3">
              <w:rPr>
                <w:rFonts w:ascii="Arial" w:hAnsi="Arial" w:cs="Arial"/>
                <w:sz w:val="20"/>
              </w:rPr>
              <w:t>Peak in 1975 of 69 possums/ km</w:t>
            </w:r>
            <w:r w:rsidRPr="00AF49A3">
              <w:rPr>
                <w:rFonts w:ascii="Arial" w:hAnsi="Arial" w:cs="Arial"/>
                <w:sz w:val="20"/>
                <w:vertAlign w:val="superscript"/>
              </w:rPr>
              <w:t>2</w:t>
            </w:r>
            <w:r w:rsidRPr="00AF49A3">
              <w:rPr>
                <w:rFonts w:ascii="Arial" w:hAnsi="Arial" w:cs="Arial"/>
                <w:sz w:val="20"/>
              </w:rPr>
              <w:t>.  Low of 9 possums/ km</w:t>
            </w:r>
            <w:r w:rsidRPr="00AF49A3">
              <w:rPr>
                <w:rFonts w:ascii="Arial" w:hAnsi="Arial" w:cs="Arial"/>
                <w:sz w:val="20"/>
                <w:vertAlign w:val="superscript"/>
              </w:rPr>
              <w:t>2</w:t>
            </w:r>
            <w:r w:rsidRPr="00AF49A3">
              <w:rPr>
                <w:rFonts w:ascii="Arial" w:hAnsi="Arial" w:cs="Arial"/>
                <w:sz w:val="20"/>
              </w:rPr>
              <w:t xml:space="preserve"> in 1985.</w:t>
            </w:r>
          </w:p>
          <w:p w:rsidR="007E74FE" w:rsidRPr="00AF49A3" w:rsidRDefault="000B477C" w:rsidP="00F4086A">
            <w:pPr>
              <w:pStyle w:val="Text"/>
              <w:tabs>
                <w:tab w:val="left" w:pos="851"/>
              </w:tabs>
              <w:ind w:right="23"/>
              <w:jc w:val="left"/>
              <w:rPr>
                <w:rFonts w:ascii="Arial" w:hAnsi="Arial" w:cs="Arial"/>
                <w:sz w:val="20"/>
              </w:rPr>
            </w:pPr>
            <w:r w:rsidRPr="00AF49A3">
              <w:rPr>
                <w:rFonts w:ascii="Arial" w:hAnsi="Arial" w:cs="Arial"/>
                <w:sz w:val="20"/>
              </w:rPr>
              <w:t xml:space="preserve">Past </w:t>
            </w:r>
            <w:r w:rsidR="00D42BCA" w:rsidRPr="00AF49A3">
              <w:rPr>
                <w:rFonts w:ascii="Arial" w:hAnsi="Arial" w:cs="Arial"/>
                <w:sz w:val="20"/>
              </w:rPr>
              <w:t>10</w:t>
            </w:r>
            <w:r w:rsidRPr="00AF49A3">
              <w:rPr>
                <w:rFonts w:ascii="Arial" w:hAnsi="Arial" w:cs="Arial"/>
                <w:sz w:val="20"/>
              </w:rPr>
              <w:t xml:space="preserve"> years (</w:t>
            </w:r>
            <w:r w:rsidR="00B97A84">
              <w:rPr>
                <w:rFonts w:ascii="Arial" w:hAnsi="Arial" w:cs="Arial"/>
                <w:sz w:val="20"/>
              </w:rPr>
              <w:t>2003-04</w:t>
            </w:r>
            <w:r w:rsidR="00B97A84" w:rsidRPr="00AF49A3">
              <w:rPr>
                <w:rFonts w:ascii="Arial" w:hAnsi="Arial" w:cs="Arial"/>
                <w:sz w:val="20"/>
              </w:rPr>
              <w:t xml:space="preserve"> – 20</w:t>
            </w:r>
            <w:r w:rsidR="00B97A84">
              <w:rPr>
                <w:rFonts w:ascii="Arial" w:hAnsi="Arial" w:cs="Arial"/>
                <w:sz w:val="20"/>
              </w:rPr>
              <w:t>13</w:t>
            </w:r>
            <w:r w:rsidR="00B97A84" w:rsidRPr="00AF49A3">
              <w:rPr>
                <w:rFonts w:ascii="Arial" w:hAnsi="Arial" w:cs="Arial"/>
                <w:sz w:val="20"/>
              </w:rPr>
              <w:t>-</w:t>
            </w:r>
            <w:r w:rsidR="00B97A84">
              <w:rPr>
                <w:rFonts w:ascii="Arial" w:hAnsi="Arial" w:cs="Arial"/>
                <w:sz w:val="20"/>
              </w:rPr>
              <w:t>14</w:t>
            </w:r>
            <w:r w:rsidRPr="00AF49A3">
              <w:rPr>
                <w:rFonts w:ascii="Arial" w:hAnsi="Arial" w:cs="Arial"/>
                <w:sz w:val="20"/>
              </w:rPr>
              <w:t>) density index has av</w:t>
            </w:r>
            <w:r w:rsidR="00D42BCA" w:rsidRPr="00AF49A3">
              <w:rPr>
                <w:rFonts w:ascii="Arial" w:hAnsi="Arial" w:cs="Arial"/>
                <w:sz w:val="20"/>
              </w:rPr>
              <w:t xml:space="preserve">eraged </w:t>
            </w:r>
            <w:r w:rsidR="00B97A84">
              <w:rPr>
                <w:rFonts w:ascii="Arial" w:hAnsi="Arial" w:cs="Arial"/>
                <w:sz w:val="20"/>
              </w:rPr>
              <w:t>29</w:t>
            </w:r>
            <w:r w:rsidRPr="00AF49A3">
              <w:rPr>
                <w:rFonts w:ascii="Arial" w:hAnsi="Arial" w:cs="Arial"/>
                <w:sz w:val="20"/>
              </w:rPr>
              <w:t xml:space="preserve"> possums per km</w:t>
            </w:r>
            <w:r w:rsidRPr="00AF49A3">
              <w:rPr>
                <w:rFonts w:ascii="Arial" w:hAnsi="Arial" w:cs="Arial"/>
                <w:sz w:val="20"/>
                <w:vertAlign w:val="superscript"/>
              </w:rPr>
              <w:t>2</w:t>
            </w:r>
            <w:r w:rsidRPr="00AF49A3">
              <w:rPr>
                <w:rFonts w:ascii="Arial" w:hAnsi="Arial" w:cs="Arial"/>
                <w:sz w:val="20"/>
              </w:rPr>
              <w:t>.</w:t>
            </w:r>
          </w:p>
        </w:tc>
      </w:tr>
      <w:tr w:rsidR="007E74FE" w:rsidRPr="00AF49A3" w:rsidTr="00F4086A">
        <w:trPr>
          <w:trHeight w:val="2062"/>
        </w:trPr>
        <w:tc>
          <w:tcPr>
            <w:tcW w:w="1440" w:type="dxa"/>
          </w:tcPr>
          <w:p w:rsidR="007E74FE" w:rsidRPr="00AF49A3" w:rsidRDefault="000B477C" w:rsidP="00F4086A">
            <w:pPr>
              <w:pStyle w:val="Text"/>
              <w:tabs>
                <w:tab w:val="left" w:pos="851"/>
              </w:tabs>
              <w:ind w:right="424"/>
              <w:jc w:val="left"/>
              <w:rPr>
                <w:rFonts w:ascii="Arial" w:hAnsi="Arial" w:cs="Arial"/>
                <w:b/>
                <w:sz w:val="20"/>
              </w:rPr>
            </w:pPr>
            <w:r w:rsidRPr="00AF49A3">
              <w:rPr>
                <w:rFonts w:ascii="Arial" w:hAnsi="Arial" w:cs="Arial"/>
                <w:b/>
                <w:sz w:val="20"/>
              </w:rPr>
              <w:t>North West</w:t>
            </w:r>
          </w:p>
        </w:tc>
        <w:tc>
          <w:tcPr>
            <w:tcW w:w="2496" w:type="dxa"/>
          </w:tcPr>
          <w:p w:rsidR="007E74FE" w:rsidRPr="00AF49A3" w:rsidRDefault="000B477C" w:rsidP="00F4086A">
            <w:pPr>
              <w:pStyle w:val="Text"/>
              <w:tabs>
                <w:tab w:val="left" w:pos="851"/>
              </w:tabs>
              <w:jc w:val="left"/>
              <w:rPr>
                <w:rFonts w:ascii="Arial" w:hAnsi="Arial" w:cs="Arial"/>
                <w:sz w:val="20"/>
              </w:rPr>
            </w:pPr>
            <w:r w:rsidRPr="00AF49A3">
              <w:rPr>
                <w:rFonts w:ascii="Arial" w:hAnsi="Arial" w:cs="Arial"/>
                <w:sz w:val="20"/>
              </w:rPr>
              <w:t>1</w:t>
            </w:r>
            <w:r w:rsidR="00B97A84">
              <w:rPr>
                <w:rFonts w:ascii="Arial" w:hAnsi="Arial" w:cs="Arial"/>
                <w:sz w:val="20"/>
              </w:rPr>
              <w:t>997-98 – 2007-08 mean take of 15</w:t>
            </w:r>
            <w:r w:rsidRPr="00AF49A3">
              <w:rPr>
                <w:rFonts w:ascii="Arial" w:hAnsi="Arial" w:cs="Arial"/>
                <w:sz w:val="20"/>
              </w:rPr>
              <w:t>,500 for c</w:t>
            </w:r>
            <w:r w:rsidR="005E2A29">
              <w:rPr>
                <w:rFonts w:ascii="Arial" w:hAnsi="Arial" w:cs="Arial"/>
                <w:sz w:val="20"/>
              </w:rPr>
              <w:t>rop protection and fewer than 3</w:t>
            </w:r>
            <w:r w:rsidRPr="00AF49A3">
              <w:rPr>
                <w:rFonts w:ascii="Arial" w:hAnsi="Arial" w:cs="Arial"/>
                <w:sz w:val="20"/>
              </w:rPr>
              <w:t>00 for commercial take.</w:t>
            </w:r>
          </w:p>
          <w:p w:rsidR="007E74FE" w:rsidRPr="00AF49A3" w:rsidRDefault="000B477C" w:rsidP="00F4086A">
            <w:pPr>
              <w:pStyle w:val="Text"/>
              <w:tabs>
                <w:tab w:val="left" w:pos="851"/>
              </w:tabs>
              <w:jc w:val="left"/>
              <w:rPr>
                <w:rFonts w:ascii="Arial" w:hAnsi="Arial" w:cs="Arial"/>
                <w:sz w:val="20"/>
              </w:rPr>
            </w:pPr>
            <w:r w:rsidRPr="00AF49A3">
              <w:rPr>
                <w:rFonts w:ascii="Arial" w:hAnsi="Arial" w:cs="Arial"/>
                <w:sz w:val="20"/>
              </w:rPr>
              <w:t xml:space="preserve">Combined </w:t>
            </w:r>
            <w:r w:rsidR="004251F8">
              <w:rPr>
                <w:rFonts w:ascii="Arial" w:hAnsi="Arial" w:cs="Arial"/>
                <w:sz w:val="20"/>
              </w:rPr>
              <w:t xml:space="preserve">take </w:t>
            </w:r>
            <w:r w:rsidR="005E2A29">
              <w:rPr>
                <w:rFonts w:ascii="Arial" w:hAnsi="Arial" w:cs="Arial"/>
                <w:sz w:val="20"/>
              </w:rPr>
              <w:t>~16</w:t>
            </w:r>
            <w:r w:rsidRPr="00AF49A3">
              <w:rPr>
                <w:rFonts w:ascii="Arial" w:hAnsi="Arial" w:cs="Arial"/>
                <w:sz w:val="20"/>
              </w:rPr>
              <w:t xml:space="preserve">,000 </w:t>
            </w:r>
          </w:p>
          <w:p w:rsidR="007E74FE" w:rsidRPr="00AF49A3" w:rsidRDefault="007E74FE" w:rsidP="00F4086A">
            <w:pPr>
              <w:pStyle w:val="Text"/>
              <w:tabs>
                <w:tab w:val="left" w:pos="851"/>
              </w:tabs>
              <w:jc w:val="left"/>
              <w:rPr>
                <w:rFonts w:ascii="Arial" w:hAnsi="Arial" w:cs="Arial"/>
                <w:sz w:val="20"/>
              </w:rPr>
            </w:pPr>
          </w:p>
        </w:tc>
        <w:tc>
          <w:tcPr>
            <w:tcW w:w="1559" w:type="dxa"/>
          </w:tcPr>
          <w:p w:rsidR="007E74FE" w:rsidRDefault="000B477C" w:rsidP="00F4086A">
            <w:pPr>
              <w:pStyle w:val="Text"/>
              <w:tabs>
                <w:tab w:val="left" w:pos="851"/>
              </w:tabs>
              <w:jc w:val="left"/>
              <w:rPr>
                <w:rFonts w:ascii="Arial" w:hAnsi="Arial" w:cs="Arial"/>
                <w:sz w:val="20"/>
              </w:rPr>
            </w:pPr>
            <w:r w:rsidRPr="00F96B3A">
              <w:rPr>
                <w:rFonts w:ascii="Arial" w:hAnsi="Arial" w:cs="Arial"/>
                <w:sz w:val="20"/>
              </w:rPr>
              <w:t>45% of total poisoning</w:t>
            </w:r>
            <w:r w:rsidRPr="00AF49A3">
              <w:rPr>
                <w:rFonts w:ascii="Arial" w:hAnsi="Arial" w:cs="Arial"/>
                <w:sz w:val="20"/>
              </w:rPr>
              <w:t xml:space="preserve">’s </w:t>
            </w:r>
            <w:r w:rsidR="00F96B3A" w:rsidRPr="00AF49A3">
              <w:rPr>
                <w:rFonts w:ascii="Arial" w:hAnsi="Arial" w:cs="Arial"/>
                <w:sz w:val="20"/>
              </w:rPr>
              <w:t>1997</w:t>
            </w:r>
            <w:r w:rsidR="00F96B3A">
              <w:rPr>
                <w:rFonts w:ascii="Arial" w:hAnsi="Arial" w:cs="Arial"/>
                <w:sz w:val="20"/>
              </w:rPr>
              <w:t>-2008/9</w:t>
            </w:r>
            <w:r w:rsidRPr="00AF49A3">
              <w:rPr>
                <w:rFonts w:ascii="Arial" w:hAnsi="Arial" w:cs="Arial"/>
                <w:sz w:val="20"/>
              </w:rPr>
              <w:t>.</w:t>
            </w:r>
          </w:p>
          <w:p w:rsidR="00F96B3A" w:rsidRPr="00AF49A3" w:rsidRDefault="00F96B3A" w:rsidP="00F4086A">
            <w:pPr>
              <w:pStyle w:val="Text"/>
              <w:tabs>
                <w:tab w:val="left" w:pos="851"/>
              </w:tabs>
              <w:jc w:val="left"/>
              <w:rPr>
                <w:rFonts w:ascii="Arial" w:hAnsi="Arial" w:cs="Arial"/>
                <w:sz w:val="20"/>
              </w:rPr>
            </w:pPr>
            <w:r>
              <w:rPr>
                <w:rFonts w:ascii="Arial" w:hAnsi="Arial" w:cs="Arial"/>
                <w:sz w:val="20"/>
              </w:rPr>
              <w:t>47% of total poisoning’s 2009/10-2014.</w:t>
            </w:r>
          </w:p>
        </w:tc>
        <w:tc>
          <w:tcPr>
            <w:tcW w:w="3471" w:type="dxa"/>
          </w:tcPr>
          <w:p w:rsidR="007E74FE" w:rsidRPr="00AF49A3" w:rsidRDefault="000B477C" w:rsidP="00F4086A">
            <w:pPr>
              <w:pStyle w:val="Text"/>
              <w:tabs>
                <w:tab w:val="left" w:pos="851"/>
              </w:tabs>
              <w:ind w:right="23"/>
              <w:jc w:val="left"/>
              <w:rPr>
                <w:rFonts w:ascii="Arial" w:hAnsi="Arial" w:cs="Arial"/>
                <w:sz w:val="20"/>
              </w:rPr>
            </w:pPr>
            <w:r w:rsidRPr="00AF49A3">
              <w:rPr>
                <w:rFonts w:ascii="Arial" w:hAnsi="Arial" w:cs="Arial"/>
                <w:sz w:val="20"/>
              </w:rPr>
              <w:t>Lowest regional population density.</w:t>
            </w:r>
          </w:p>
          <w:p w:rsidR="007E74FE" w:rsidRPr="00AF49A3" w:rsidRDefault="000B477C" w:rsidP="00F4086A">
            <w:pPr>
              <w:pStyle w:val="Text"/>
              <w:tabs>
                <w:tab w:val="left" w:pos="851"/>
              </w:tabs>
              <w:ind w:right="23"/>
              <w:jc w:val="left"/>
              <w:rPr>
                <w:rFonts w:ascii="Arial" w:hAnsi="Arial" w:cs="Arial"/>
                <w:sz w:val="20"/>
              </w:rPr>
            </w:pPr>
            <w:r w:rsidRPr="00AF49A3">
              <w:rPr>
                <w:rFonts w:ascii="Arial" w:hAnsi="Arial" w:cs="Arial"/>
                <w:sz w:val="20"/>
              </w:rPr>
              <w:t>Peak in 1977 of 44 possums/ km</w:t>
            </w:r>
            <w:r w:rsidRPr="00AF49A3">
              <w:rPr>
                <w:rFonts w:ascii="Arial" w:hAnsi="Arial" w:cs="Arial"/>
                <w:sz w:val="20"/>
                <w:vertAlign w:val="superscript"/>
              </w:rPr>
              <w:t>2</w:t>
            </w:r>
            <w:r w:rsidRPr="00AF49A3">
              <w:rPr>
                <w:rFonts w:ascii="Arial" w:hAnsi="Arial" w:cs="Arial"/>
                <w:sz w:val="20"/>
              </w:rPr>
              <w:t>.  Low of 9 possums/ km</w:t>
            </w:r>
            <w:r w:rsidRPr="00AF49A3">
              <w:rPr>
                <w:rFonts w:ascii="Arial" w:hAnsi="Arial" w:cs="Arial"/>
                <w:sz w:val="20"/>
                <w:vertAlign w:val="superscript"/>
              </w:rPr>
              <w:t>2</w:t>
            </w:r>
            <w:r w:rsidRPr="00AF49A3">
              <w:rPr>
                <w:rFonts w:ascii="Arial" w:hAnsi="Arial" w:cs="Arial"/>
                <w:sz w:val="20"/>
              </w:rPr>
              <w:t xml:space="preserve"> in 1986.</w:t>
            </w:r>
          </w:p>
          <w:p w:rsidR="007E74FE" w:rsidRPr="00AF49A3" w:rsidRDefault="000B477C" w:rsidP="00F4086A">
            <w:pPr>
              <w:pStyle w:val="Text"/>
              <w:tabs>
                <w:tab w:val="left" w:pos="851"/>
              </w:tabs>
              <w:ind w:right="23"/>
              <w:jc w:val="left"/>
              <w:rPr>
                <w:rFonts w:ascii="Arial" w:hAnsi="Arial" w:cs="Arial"/>
                <w:sz w:val="20"/>
              </w:rPr>
            </w:pPr>
            <w:r w:rsidRPr="00AF49A3">
              <w:rPr>
                <w:rFonts w:ascii="Arial" w:hAnsi="Arial" w:cs="Arial"/>
                <w:sz w:val="20"/>
              </w:rPr>
              <w:t xml:space="preserve">Past </w:t>
            </w:r>
            <w:r w:rsidR="009D7D4C" w:rsidRPr="00AF49A3">
              <w:rPr>
                <w:rFonts w:ascii="Arial" w:hAnsi="Arial" w:cs="Arial"/>
                <w:sz w:val="20"/>
              </w:rPr>
              <w:t>10</w:t>
            </w:r>
            <w:r w:rsidRPr="00AF49A3">
              <w:rPr>
                <w:rFonts w:ascii="Arial" w:hAnsi="Arial" w:cs="Arial"/>
                <w:sz w:val="20"/>
              </w:rPr>
              <w:t xml:space="preserve"> years (</w:t>
            </w:r>
            <w:r w:rsidR="00B97A84">
              <w:rPr>
                <w:rFonts w:ascii="Arial" w:hAnsi="Arial" w:cs="Arial"/>
                <w:sz w:val="20"/>
              </w:rPr>
              <w:t>2003-04</w:t>
            </w:r>
            <w:r w:rsidR="00B97A84" w:rsidRPr="00AF49A3">
              <w:rPr>
                <w:rFonts w:ascii="Arial" w:hAnsi="Arial" w:cs="Arial"/>
                <w:sz w:val="20"/>
              </w:rPr>
              <w:t xml:space="preserve"> – 20</w:t>
            </w:r>
            <w:r w:rsidR="00B97A84">
              <w:rPr>
                <w:rFonts w:ascii="Arial" w:hAnsi="Arial" w:cs="Arial"/>
                <w:sz w:val="20"/>
              </w:rPr>
              <w:t>13</w:t>
            </w:r>
            <w:r w:rsidR="00B97A84" w:rsidRPr="00AF49A3">
              <w:rPr>
                <w:rFonts w:ascii="Arial" w:hAnsi="Arial" w:cs="Arial"/>
                <w:sz w:val="20"/>
              </w:rPr>
              <w:t>-</w:t>
            </w:r>
            <w:r w:rsidR="00B97A84">
              <w:rPr>
                <w:rFonts w:ascii="Arial" w:hAnsi="Arial" w:cs="Arial"/>
                <w:sz w:val="20"/>
              </w:rPr>
              <w:t>14</w:t>
            </w:r>
            <w:r w:rsidR="009D7D4C" w:rsidRPr="00AF49A3">
              <w:rPr>
                <w:rFonts w:ascii="Arial" w:hAnsi="Arial" w:cs="Arial"/>
                <w:sz w:val="20"/>
              </w:rPr>
              <w:t xml:space="preserve">) density index has averaged </w:t>
            </w:r>
            <w:r w:rsidR="005E2A29">
              <w:rPr>
                <w:rFonts w:ascii="Arial" w:hAnsi="Arial" w:cs="Arial"/>
                <w:sz w:val="20"/>
              </w:rPr>
              <w:t>22</w:t>
            </w:r>
            <w:r w:rsidRPr="00AF49A3">
              <w:rPr>
                <w:rFonts w:ascii="Arial" w:hAnsi="Arial" w:cs="Arial"/>
                <w:sz w:val="20"/>
              </w:rPr>
              <w:t xml:space="preserve"> possums per km</w:t>
            </w:r>
            <w:r w:rsidRPr="00AF49A3">
              <w:rPr>
                <w:rFonts w:ascii="Arial" w:hAnsi="Arial" w:cs="Arial"/>
                <w:sz w:val="20"/>
                <w:vertAlign w:val="superscript"/>
              </w:rPr>
              <w:t>2</w:t>
            </w:r>
            <w:r w:rsidRPr="00AF49A3">
              <w:rPr>
                <w:rFonts w:ascii="Arial" w:hAnsi="Arial" w:cs="Arial"/>
                <w:sz w:val="20"/>
              </w:rPr>
              <w:t>.</w:t>
            </w:r>
          </w:p>
        </w:tc>
      </w:tr>
    </w:tbl>
    <w:p w:rsidR="007E74FE" w:rsidRPr="00AF49A3" w:rsidRDefault="00F4086A" w:rsidP="00F4086A">
      <w:pPr>
        <w:pStyle w:val="Text"/>
        <w:tabs>
          <w:tab w:val="left" w:pos="6998"/>
        </w:tabs>
        <w:ind w:right="424"/>
      </w:pPr>
      <w:r>
        <w:tab/>
      </w:r>
    </w:p>
    <w:p w:rsidR="00845EA2" w:rsidRPr="00AF49A3" w:rsidRDefault="00845EA2">
      <w:pPr>
        <w:pStyle w:val="Text"/>
        <w:tabs>
          <w:tab w:val="left" w:pos="851"/>
        </w:tabs>
        <w:ind w:right="424"/>
      </w:pPr>
    </w:p>
    <w:p w:rsidR="005E5EE1" w:rsidRPr="00AF49A3" w:rsidRDefault="005E5EE1" w:rsidP="005E5EE1">
      <w:pPr>
        <w:pStyle w:val="Heading3"/>
        <w:spacing w:before="360"/>
        <w:rPr>
          <w:rFonts w:ascii="Gill Sans MT" w:hAnsi="Gill Sans MT"/>
          <w:b/>
          <w:sz w:val="24"/>
          <w:szCs w:val="24"/>
        </w:rPr>
      </w:pPr>
      <w:bookmarkStart w:id="51" w:name="_Toc265159859"/>
      <w:r w:rsidRPr="00AF49A3">
        <w:rPr>
          <w:rFonts w:ascii="Gill Sans MT" w:hAnsi="Gill Sans MT"/>
          <w:b/>
          <w:sz w:val="24"/>
          <w:szCs w:val="24"/>
        </w:rPr>
        <w:t>Quota Setting Under This Plan</w:t>
      </w:r>
      <w:bookmarkEnd w:id="51"/>
    </w:p>
    <w:p w:rsidR="005E5EE1" w:rsidRPr="00AF49A3" w:rsidRDefault="005E5EE1" w:rsidP="005E5EE1">
      <w:pPr>
        <w:pStyle w:val="Text"/>
        <w:tabs>
          <w:tab w:val="left" w:pos="851"/>
        </w:tabs>
        <w:ind w:right="424"/>
        <w:rPr>
          <w:rFonts w:ascii="Gill Sans MT" w:hAnsi="Gill Sans MT"/>
        </w:rPr>
      </w:pPr>
      <w:r w:rsidRPr="00AF49A3">
        <w:rPr>
          <w:rFonts w:ascii="Gill Sans MT" w:hAnsi="Gill Sans MT"/>
        </w:rPr>
        <w:t xml:space="preserve">Commercial quotas will be determined annually for the maximum number of brushtail possums that may be commercially harvested in each region during the annual quota period (1 July – 30 June) as described in this section. </w:t>
      </w:r>
    </w:p>
    <w:p w:rsidR="005E5EE1" w:rsidRPr="00AF49A3" w:rsidRDefault="005E5EE1" w:rsidP="005E5EE1">
      <w:pPr>
        <w:pStyle w:val="Text"/>
        <w:tabs>
          <w:tab w:val="left" w:pos="851"/>
        </w:tabs>
        <w:ind w:right="424"/>
        <w:rPr>
          <w:rFonts w:ascii="Gill Sans MT" w:hAnsi="Gill Sans MT"/>
        </w:rPr>
      </w:pPr>
      <w:r w:rsidRPr="0091381F">
        <w:rPr>
          <w:rFonts w:ascii="Gill Sans MT" w:hAnsi="Gill Sans MT"/>
        </w:rPr>
        <w:t>Non-commercial harvesting and crop protection culling, including that from 1080, will be monitored</w:t>
      </w:r>
      <w:r w:rsidR="0091381F">
        <w:rPr>
          <w:rFonts w:ascii="Gill Sans MT" w:hAnsi="Gill Sans MT"/>
        </w:rPr>
        <w:t>,</w:t>
      </w:r>
      <w:r w:rsidRPr="00AF49A3">
        <w:rPr>
          <w:rFonts w:ascii="Gill Sans MT" w:hAnsi="Gill Sans MT"/>
        </w:rPr>
        <w:t xml:space="preserve"> but are not considered part of the commercial quota and the management of these forms of mortality is outside the scope of this plan.</w:t>
      </w:r>
    </w:p>
    <w:p w:rsidR="005E5EE1" w:rsidRPr="009D76DA" w:rsidRDefault="005E5EE1" w:rsidP="005E5EE1">
      <w:pPr>
        <w:pStyle w:val="Text"/>
        <w:tabs>
          <w:tab w:val="left" w:pos="851"/>
        </w:tabs>
        <w:ind w:right="425"/>
        <w:rPr>
          <w:rFonts w:ascii="Gill Sans MT" w:hAnsi="Gill Sans MT"/>
          <w:highlight w:val="cyan"/>
        </w:rPr>
      </w:pPr>
      <w:r w:rsidRPr="0023703A">
        <w:rPr>
          <w:rFonts w:ascii="Gill Sans MT" w:hAnsi="Gill Sans MT"/>
        </w:rPr>
        <w:t>Regional commercial quotas will be determined in accordance with this management plan. Quotas will act as a safeguard against over-exploitation of the species and are set at levels that have been repeatedly shown to be unlikely to lead to a long-term decline of the species that would threaten its secure conservation status.</w:t>
      </w:r>
    </w:p>
    <w:p w:rsidR="0093197B" w:rsidRPr="009D76DA" w:rsidRDefault="000B477C" w:rsidP="005E5EE1">
      <w:pPr>
        <w:pStyle w:val="Text"/>
        <w:tabs>
          <w:tab w:val="left" w:pos="851"/>
        </w:tabs>
        <w:ind w:right="425"/>
        <w:rPr>
          <w:rFonts w:ascii="Gill Sans MT" w:hAnsi="Gill Sans MT"/>
          <w:highlight w:val="cyan"/>
        </w:rPr>
      </w:pPr>
      <w:r w:rsidRPr="0023703A">
        <w:rPr>
          <w:rFonts w:ascii="Gill Sans MT" w:hAnsi="Gill Sans MT"/>
        </w:rPr>
        <w:t xml:space="preserve">Although population surveys during the period of high commercial take prior to the mid 1980’s were not as comprehensive as they are now, there is no evidence of a state-wide </w:t>
      </w:r>
      <w:r w:rsidR="0078322B" w:rsidRPr="0023703A">
        <w:rPr>
          <w:rFonts w:ascii="Gill Sans MT" w:hAnsi="Gill Sans MT"/>
        </w:rPr>
        <w:t xml:space="preserve">annual </w:t>
      </w:r>
      <w:r w:rsidRPr="0023703A">
        <w:rPr>
          <w:rFonts w:ascii="Gill Sans MT" w:hAnsi="Gill Sans MT"/>
        </w:rPr>
        <w:t>take of approximately 350,000 having any significant detrimental effect on possum populations in Tasmania.</w:t>
      </w:r>
    </w:p>
    <w:p w:rsidR="002A7AE2" w:rsidRPr="009D76DA" w:rsidRDefault="0093197B" w:rsidP="005E5EE1">
      <w:pPr>
        <w:pStyle w:val="Text"/>
        <w:tabs>
          <w:tab w:val="left" w:pos="851"/>
        </w:tabs>
        <w:ind w:right="424"/>
        <w:rPr>
          <w:rFonts w:ascii="Gill Sans MT" w:hAnsi="Gill Sans MT"/>
          <w:highlight w:val="cyan"/>
        </w:rPr>
      </w:pPr>
      <w:r w:rsidRPr="0023703A">
        <w:rPr>
          <w:rFonts w:ascii="Gill Sans MT" w:hAnsi="Gill Sans MT"/>
        </w:rPr>
        <w:t xml:space="preserve">Management plans for the commercial harvest of kangaroos on mainland Australia set annual quotas as a percentage of the estimated </w:t>
      </w:r>
      <w:r w:rsidRPr="0023703A">
        <w:rPr>
          <w:rFonts w:ascii="Gill Sans MT" w:hAnsi="Gill Sans MT"/>
          <w:i/>
        </w:rPr>
        <w:t>population size</w:t>
      </w:r>
      <w:r w:rsidRPr="0023703A">
        <w:rPr>
          <w:rFonts w:ascii="Gill Sans MT" w:hAnsi="Gill Sans MT"/>
        </w:rPr>
        <w:t>, however difficulties associated with surveying for possums</w:t>
      </w:r>
      <w:r w:rsidR="00E03E67" w:rsidRPr="0023703A">
        <w:rPr>
          <w:rFonts w:ascii="Gill Sans MT" w:hAnsi="Gill Sans MT"/>
        </w:rPr>
        <w:t xml:space="preserve"> in Tasmania</w:t>
      </w:r>
      <w:r w:rsidRPr="0023703A">
        <w:rPr>
          <w:rFonts w:ascii="Gill Sans MT" w:hAnsi="Gill Sans MT"/>
        </w:rPr>
        <w:t xml:space="preserve"> require that the commercial quotas outlined in this plan are instead based on an index of </w:t>
      </w:r>
      <w:r w:rsidRPr="0023703A">
        <w:rPr>
          <w:rFonts w:ascii="Gill Sans MT" w:hAnsi="Gill Sans MT"/>
          <w:i/>
        </w:rPr>
        <w:t>population density</w:t>
      </w:r>
      <w:r w:rsidRPr="0023703A">
        <w:rPr>
          <w:rFonts w:ascii="Gill Sans MT" w:hAnsi="Gill Sans MT"/>
        </w:rPr>
        <w:t>.</w:t>
      </w:r>
      <w:r w:rsidR="002A7AE2" w:rsidRPr="0023703A">
        <w:rPr>
          <w:rFonts w:ascii="Gill Sans MT" w:hAnsi="Gill Sans MT"/>
        </w:rPr>
        <w:t xml:space="preserve">  </w:t>
      </w:r>
      <w:r w:rsidR="00B47461" w:rsidRPr="0023703A">
        <w:rPr>
          <w:rFonts w:ascii="Gill Sans MT" w:hAnsi="Gill Sans MT"/>
        </w:rPr>
        <w:t>At no point have any levels of historical harvest been shown to have a negative impact on regional possum populations (see figures 3-6); as such</w:t>
      </w:r>
      <w:r w:rsidR="00DA3CA2">
        <w:rPr>
          <w:rFonts w:ascii="Gill Sans MT" w:hAnsi="Gill Sans MT"/>
        </w:rPr>
        <w:t xml:space="preserve"> in the first edition of this Plan</w:t>
      </w:r>
      <w:r w:rsidR="002A7AE2" w:rsidRPr="0023703A">
        <w:rPr>
          <w:rFonts w:ascii="Gill Sans MT" w:hAnsi="Gill Sans MT"/>
        </w:rPr>
        <w:t xml:space="preserve"> the </w:t>
      </w:r>
      <w:r w:rsidR="002A7AE2" w:rsidRPr="00D46C46">
        <w:rPr>
          <w:rFonts w:ascii="Gill Sans MT" w:hAnsi="Gill Sans MT"/>
        </w:rPr>
        <w:t xml:space="preserve">WMB established quotas </w:t>
      </w:r>
      <w:r w:rsidR="00FC52DF" w:rsidRPr="00D46C46">
        <w:rPr>
          <w:rFonts w:ascii="Gill Sans MT" w:hAnsi="Gill Sans MT"/>
        </w:rPr>
        <w:t>based on</w:t>
      </w:r>
      <w:r w:rsidR="00882732" w:rsidRPr="00D46C46">
        <w:rPr>
          <w:rFonts w:ascii="Gill Sans MT" w:hAnsi="Gill Sans MT"/>
        </w:rPr>
        <w:t xml:space="preserve"> regional</w:t>
      </w:r>
      <w:r w:rsidR="002A7AE2" w:rsidRPr="00D46C46">
        <w:rPr>
          <w:rFonts w:ascii="Gill Sans MT" w:hAnsi="Gill Sans MT"/>
        </w:rPr>
        <w:t xml:space="preserve"> estimates of </w:t>
      </w:r>
      <w:r w:rsidR="00FC52DF" w:rsidRPr="00D46C46">
        <w:rPr>
          <w:rFonts w:ascii="Gill Sans MT" w:hAnsi="Gill Sans MT"/>
        </w:rPr>
        <w:t xml:space="preserve">annual </w:t>
      </w:r>
      <w:r w:rsidR="002A7AE2" w:rsidRPr="00D46C46">
        <w:rPr>
          <w:rFonts w:ascii="Gill Sans MT" w:hAnsi="Gill Sans MT"/>
        </w:rPr>
        <w:t>historical take (crop-protection and commercial) as examples of harvest levels that ca</w:t>
      </w:r>
      <w:r w:rsidR="00DA3CA2" w:rsidRPr="00D46C46">
        <w:rPr>
          <w:rFonts w:ascii="Gill Sans MT" w:hAnsi="Gill Sans MT"/>
        </w:rPr>
        <w:t>n be considered sustainable</w:t>
      </w:r>
      <w:r w:rsidR="00DA3CA2" w:rsidRPr="00DA3CA2">
        <w:rPr>
          <w:rFonts w:ascii="Gill Sans MT" w:hAnsi="Gill Sans MT"/>
        </w:rPr>
        <w:t xml:space="preserve">. </w:t>
      </w:r>
    </w:p>
    <w:p w:rsidR="0052572E" w:rsidRPr="00AF49A3" w:rsidRDefault="000B477C" w:rsidP="00176957">
      <w:pPr>
        <w:pStyle w:val="Text"/>
        <w:tabs>
          <w:tab w:val="left" w:pos="851"/>
        </w:tabs>
        <w:spacing w:after="240"/>
        <w:ind w:right="425"/>
        <w:rPr>
          <w:rFonts w:ascii="Gill Sans MT" w:hAnsi="Gill Sans MT"/>
        </w:rPr>
      </w:pPr>
      <w:r w:rsidRPr="003F72F8">
        <w:rPr>
          <w:rFonts w:ascii="Gill Sans MT" w:hAnsi="Gill Sans MT"/>
        </w:rPr>
        <w:t xml:space="preserve">Density index trigger points for initiating management changes in each management region are outlined in Table 4.  </w:t>
      </w:r>
      <w:r w:rsidR="00884C67" w:rsidRPr="003F72F8">
        <w:rPr>
          <w:rFonts w:ascii="Gill Sans MT" w:hAnsi="Gill Sans MT"/>
        </w:rPr>
        <w:t>The commercial quotas are</w:t>
      </w:r>
      <w:r w:rsidRPr="003F72F8">
        <w:rPr>
          <w:rFonts w:ascii="Gill Sans MT" w:hAnsi="Gill Sans MT"/>
        </w:rPr>
        <w:t xml:space="preserve"> based on the estimated </w:t>
      </w:r>
      <w:r w:rsidR="003F72F8" w:rsidRPr="003F72F8">
        <w:rPr>
          <w:rFonts w:ascii="Gill Sans MT" w:hAnsi="Gill Sans MT"/>
        </w:rPr>
        <w:t>minimum</w:t>
      </w:r>
      <w:r w:rsidRPr="003F72F8">
        <w:rPr>
          <w:rFonts w:ascii="Gill Sans MT" w:hAnsi="Gill Sans MT"/>
        </w:rPr>
        <w:t xml:space="preserve"> </w:t>
      </w:r>
      <w:r w:rsidR="000B5160" w:rsidRPr="003F72F8">
        <w:rPr>
          <w:rFonts w:ascii="Gill Sans MT" w:hAnsi="Gill Sans MT"/>
        </w:rPr>
        <w:t>total</w:t>
      </w:r>
      <w:r w:rsidRPr="003F72F8">
        <w:rPr>
          <w:rFonts w:ascii="Gill Sans MT" w:hAnsi="Gill Sans MT"/>
        </w:rPr>
        <w:t xml:space="preserve"> take</w:t>
      </w:r>
      <w:r w:rsidR="000B5160" w:rsidRPr="003F72F8">
        <w:rPr>
          <w:rFonts w:ascii="Gill Sans MT" w:hAnsi="Gill Sans MT"/>
        </w:rPr>
        <w:t xml:space="preserve"> (crop</w:t>
      </w:r>
      <w:r w:rsidR="00AF63D3" w:rsidRPr="003F72F8">
        <w:rPr>
          <w:rFonts w:ascii="Gill Sans MT" w:hAnsi="Gill Sans MT"/>
        </w:rPr>
        <w:t xml:space="preserve"> </w:t>
      </w:r>
      <w:r w:rsidR="000B5160" w:rsidRPr="003F72F8">
        <w:rPr>
          <w:rFonts w:ascii="Gill Sans MT" w:hAnsi="Gill Sans MT"/>
        </w:rPr>
        <w:t>protection and commercial)</w:t>
      </w:r>
      <w:r w:rsidRPr="003F72F8">
        <w:rPr>
          <w:rFonts w:ascii="Gill Sans MT" w:hAnsi="Gill Sans MT"/>
        </w:rPr>
        <w:t xml:space="preserve"> </w:t>
      </w:r>
      <w:r w:rsidR="00884C67" w:rsidRPr="003F72F8">
        <w:rPr>
          <w:rFonts w:ascii="Gill Sans MT" w:hAnsi="Gill Sans MT"/>
        </w:rPr>
        <w:t xml:space="preserve">and mean 3-year </w:t>
      </w:r>
      <w:r w:rsidR="002769B6" w:rsidRPr="003F72F8">
        <w:rPr>
          <w:rFonts w:ascii="Gill Sans MT" w:hAnsi="Gill Sans MT"/>
        </w:rPr>
        <w:t xml:space="preserve">exponentially weighted </w:t>
      </w:r>
      <w:r w:rsidR="00884C67" w:rsidRPr="003F72F8">
        <w:rPr>
          <w:rFonts w:ascii="Gill Sans MT" w:hAnsi="Gill Sans MT"/>
        </w:rPr>
        <w:t>moving average</w:t>
      </w:r>
      <w:r w:rsidR="00FC52DF" w:rsidRPr="003F72F8">
        <w:rPr>
          <w:rFonts w:ascii="Gill Sans MT" w:hAnsi="Gill Sans MT"/>
        </w:rPr>
        <w:t xml:space="preserve"> density</w:t>
      </w:r>
      <w:r w:rsidR="007F13C2">
        <w:rPr>
          <w:rFonts w:ascii="Gill Sans MT" w:hAnsi="Gill Sans MT"/>
        </w:rPr>
        <w:t xml:space="preserve"> (see 2</w:t>
      </w:r>
      <w:r w:rsidR="000557C8" w:rsidRPr="003F72F8">
        <w:rPr>
          <w:rFonts w:ascii="Gill Sans MT" w:hAnsi="Gill Sans MT"/>
        </w:rPr>
        <w:t>.</w:t>
      </w:r>
      <w:r w:rsidR="007F13C2">
        <w:rPr>
          <w:rFonts w:ascii="Gill Sans MT" w:hAnsi="Gill Sans MT"/>
        </w:rPr>
        <w:t>8</w:t>
      </w:r>
      <w:r w:rsidR="000557C8" w:rsidRPr="003F72F8">
        <w:rPr>
          <w:rFonts w:ascii="Gill Sans MT" w:hAnsi="Gill Sans MT"/>
        </w:rPr>
        <w:t>.1)</w:t>
      </w:r>
      <w:r w:rsidR="00FC52DF" w:rsidRPr="003F72F8">
        <w:rPr>
          <w:rFonts w:ascii="Gill Sans MT" w:hAnsi="Gill Sans MT"/>
        </w:rPr>
        <w:t xml:space="preserve"> </w:t>
      </w:r>
      <w:r w:rsidRPr="003F72F8">
        <w:rPr>
          <w:rFonts w:ascii="Gill Sans MT" w:hAnsi="Gill Sans MT"/>
        </w:rPr>
        <w:t>from the last 10 years in each management region</w:t>
      </w:r>
      <w:r w:rsidR="00884C67" w:rsidRPr="003F72F8">
        <w:rPr>
          <w:rFonts w:ascii="Gill Sans MT" w:hAnsi="Gill Sans MT"/>
        </w:rPr>
        <w:t xml:space="preserve">.  In developing these trigger points, </w:t>
      </w:r>
      <w:r w:rsidR="0052572E" w:rsidRPr="003F72F8">
        <w:rPr>
          <w:rFonts w:ascii="Gill Sans MT" w:hAnsi="Gill Sans MT"/>
        </w:rPr>
        <w:t xml:space="preserve">conservative </w:t>
      </w:r>
      <w:r w:rsidR="00884C67" w:rsidRPr="003F72F8">
        <w:rPr>
          <w:rFonts w:ascii="Gill Sans MT" w:hAnsi="Gill Sans MT"/>
        </w:rPr>
        <w:t>quota</w:t>
      </w:r>
      <w:r w:rsidR="001B5366">
        <w:rPr>
          <w:rFonts w:ascii="Gill Sans MT" w:hAnsi="Gill Sans MT"/>
        </w:rPr>
        <w:t>s have been determined</w:t>
      </w:r>
      <w:r w:rsidR="00884C67" w:rsidRPr="003F72F8">
        <w:rPr>
          <w:rFonts w:ascii="Gill Sans MT" w:hAnsi="Gill Sans MT"/>
        </w:rPr>
        <w:t xml:space="preserve"> </w:t>
      </w:r>
      <w:r w:rsidR="003F72F8" w:rsidRPr="003F72F8">
        <w:rPr>
          <w:rFonts w:ascii="Gill Sans MT" w:hAnsi="Gill Sans MT"/>
        </w:rPr>
        <w:t xml:space="preserve">based on the average </w:t>
      </w:r>
      <w:r w:rsidR="001B5366">
        <w:rPr>
          <w:rFonts w:ascii="Gill Sans MT" w:hAnsi="Gill Sans MT"/>
        </w:rPr>
        <w:t xml:space="preserve">of the three lowest annual </w:t>
      </w:r>
      <w:r w:rsidR="003F72F8" w:rsidRPr="003F72F8">
        <w:rPr>
          <w:rFonts w:ascii="Gill Sans MT" w:hAnsi="Gill Sans MT"/>
        </w:rPr>
        <w:t>total harvest</w:t>
      </w:r>
      <w:r w:rsidR="001B5366">
        <w:rPr>
          <w:rFonts w:ascii="Gill Sans MT" w:hAnsi="Gill Sans MT"/>
        </w:rPr>
        <w:t>s.  This quota</w:t>
      </w:r>
      <w:r w:rsidR="00884C67" w:rsidRPr="003F72F8">
        <w:rPr>
          <w:rFonts w:ascii="Gill Sans MT" w:hAnsi="Gill Sans MT"/>
        </w:rPr>
        <w:t xml:space="preserve"> </w:t>
      </w:r>
      <w:r w:rsidR="00F65D8A" w:rsidRPr="003F72F8">
        <w:rPr>
          <w:rFonts w:ascii="Gill Sans MT" w:hAnsi="Gill Sans MT"/>
        </w:rPr>
        <w:t>has been</w:t>
      </w:r>
      <w:r w:rsidR="00884C67" w:rsidRPr="003F72F8">
        <w:rPr>
          <w:rFonts w:ascii="Gill Sans MT" w:hAnsi="Gill Sans MT"/>
        </w:rPr>
        <w:t xml:space="preserve"> allocated</w:t>
      </w:r>
      <w:r w:rsidR="00A24D78" w:rsidRPr="003F72F8">
        <w:rPr>
          <w:rFonts w:ascii="Gill Sans MT" w:hAnsi="Gill Sans MT"/>
        </w:rPr>
        <w:t xml:space="preserve"> to the commercial sector</w:t>
      </w:r>
      <w:r w:rsidR="007E20F3" w:rsidRPr="003F72F8">
        <w:rPr>
          <w:rFonts w:ascii="Gill Sans MT" w:hAnsi="Gill Sans MT"/>
        </w:rPr>
        <w:t xml:space="preserve"> at the 10-year mean density level (to the nearest 5/km</w:t>
      </w:r>
      <w:r w:rsidR="007E20F3" w:rsidRPr="003F72F8">
        <w:rPr>
          <w:rFonts w:ascii="Gill Sans MT" w:hAnsi="Gill Sans MT"/>
          <w:vertAlign w:val="superscript"/>
        </w:rPr>
        <w:t>2</w:t>
      </w:r>
      <w:r w:rsidR="007E20F3" w:rsidRPr="003F72F8">
        <w:rPr>
          <w:rFonts w:ascii="Gill Sans MT" w:hAnsi="Gill Sans MT"/>
        </w:rPr>
        <w:t>) in</w:t>
      </w:r>
      <w:r w:rsidR="00884C67" w:rsidRPr="003F72F8">
        <w:rPr>
          <w:rFonts w:ascii="Gill Sans MT" w:hAnsi="Gill Sans MT"/>
        </w:rPr>
        <w:t xml:space="preserve"> each region and </w:t>
      </w:r>
      <w:r w:rsidR="007E20F3" w:rsidRPr="003F72F8">
        <w:rPr>
          <w:rFonts w:ascii="Gill Sans MT" w:hAnsi="Gill Sans MT"/>
        </w:rPr>
        <w:t>a sliding</w:t>
      </w:r>
      <w:r w:rsidR="005E06F9" w:rsidRPr="003F72F8">
        <w:rPr>
          <w:rFonts w:ascii="Gill Sans MT" w:hAnsi="Gill Sans MT"/>
        </w:rPr>
        <w:t xml:space="preserve"> linear</w:t>
      </w:r>
      <w:r w:rsidR="007E20F3" w:rsidRPr="003F72F8">
        <w:rPr>
          <w:rFonts w:ascii="Gill Sans MT" w:hAnsi="Gill Sans MT"/>
        </w:rPr>
        <w:t xml:space="preserve"> scale determined from this point</w:t>
      </w:r>
      <w:r w:rsidRPr="003F72F8">
        <w:rPr>
          <w:rFonts w:ascii="Gill Sans MT" w:hAnsi="Gill Sans MT"/>
        </w:rPr>
        <w:t>.</w:t>
      </w:r>
      <w:r w:rsidR="003C0309" w:rsidRPr="00AF49A3">
        <w:rPr>
          <w:rFonts w:ascii="Gill Sans MT" w:hAnsi="Gill Sans MT"/>
        </w:rPr>
        <w:t xml:space="preserve">  </w:t>
      </w:r>
    </w:p>
    <w:p w:rsidR="007E20F3" w:rsidRPr="00AF49A3" w:rsidRDefault="007E20F3" w:rsidP="000B4C39">
      <w:pPr>
        <w:pStyle w:val="Text"/>
        <w:pBdr>
          <w:top w:val="single" w:sz="4" w:space="1" w:color="auto"/>
          <w:left w:val="single" w:sz="4" w:space="4" w:color="auto"/>
          <w:bottom w:val="single" w:sz="4" w:space="1" w:color="auto"/>
          <w:right w:val="single" w:sz="4" w:space="4" w:color="auto"/>
        </w:pBdr>
        <w:shd w:val="clear" w:color="auto" w:fill="D9D9D9"/>
        <w:tabs>
          <w:tab w:val="left" w:pos="851"/>
        </w:tabs>
        <w:ind w:right="424"/>
        <w:rPr>
          <w:rFonts w:ascii="Gill Sans MT" w:hAnsi="Gill Sans MT"/>
        </w:rPr>
      </w:pPr>
      <w:r w:rsidRPr="00AF49A3">
        <w:rPr>
          <w:rFonts w:ascii="Gill Sans MT" w:hAnsi="Gill Sans MT"/>
        </w:rPr>
        <w:t>For example:</w:t>
      </w:r>
    </w:p>
    <w:p w:rsidR="007E20F3" w:rsidRPr="00AF49A3" w:rsidRDefault="007E20F3" w:rsidP="000B4C39">
      <w:pPr>
        <w:pStyle w:val="Text"/>
        <w:pBdr>
          <w:top w:val="single" w:sz="4" w:space="1" w:color="auto"/>
          <w:left w:val="single" w:sz="4" w:space="4" w:color="auto"/>
          <w:bottom w:val="single" w:sz="4" w:space="1" w:color="auto"/>
          <w:right w:val="single" w:sz="4" w:space="4" w:color="auto"/>
        </w:pBdr>
        <w:shd w:val="clear" w:color="auto" w:fill="D9D9D9"/>
        <w:tabs>
          <w:tab w:val="left" w:pos="851"/>
        </w:tabs>
        <w:ind w:right="424"/>
        <w:rPr>
          <w:rFonts w:ascii="Gill Sans MT" w:hAnsi="Gill Sans MT"/>
          <w:b/>
        </w:rPr>
      </w:pPr>
      <w:r w:rsidRPr="00AF49A3">
        <w:rPr>
          <w:rFonts w:ascii="Gill Sans MT" w:hAnsi="Gill Sans MT"/>
        </w:rPr>
        <w:t>In the</w:t>
      </w:r>
      <w:r w:rsidRPr="00AF49A3">
        <w:rPr>
          <w:rFonts w:ascii="Gill Sans MT" w:hAnsi="Gill Sans MT"/>
          <w:b/>
        </w:rPr>
        <w:t xml:space="preserve"> </w:t>
      </w:r>
      <w:r w:rsidR="003F72F8">
        <w:rPr>
          <w:rFonts w:ascii="Gill Sans MT" w:hAnsi="Gill Sans MT"/>
          <w:b/>
        </w:rPr>
        <w:t>South East</w:t>
      </w:r>
      <w:r w:rsidR="008D61E3" w:rsidRPr="00AF49A3">
        <w:rPr>
          <w:rFonts w:ascii="Gill Sans MT" w:hAnsi="Gill Sans MT"/>
          <w:b/>
        </w:rPr>
        <w:t xml:space="preserve"> Management R</w:t>
      </w:r>
      <w:r w:rsidRPr="00AF49A3">
        <w:rPr>
          <w:rFonts w:ascii="Gill Sans MT" w:hAnsi="Gill Sans MT"/>
          <w:b/>
        </w:rPr>
        <w:t>egion:</w:t>
      </w:r>
    </w:p>
    <w:p w:rsidR="007E20F3" w:rsidRPr="00AF49A3" w:rsidRDefault="00DA3CA2" w:rsidP="000B4C39">
      <w:pPr>
        <w:pStyle w:val="Text"/>
        <w:pBdr>
          <w:top w:val="single" w:sz="4" w:space="1" w:color="auto"/>
          <w:left w:val="single" w:sz="4" w:space="4" w:color="auto"/>
          <w:bottom w:val="single" w:sz="4" w:space="1" w:color="auto"/>
          <w:right w:val="single" w:sz="4" w:space="4" w:color="auto"/>
        </w:pBdr>
        <w:shd w:val="clear" w:color="auto" w:fill="D9D9D9"/>
        <w:tabs>
          <w:tab w:val="left" w:pos="851"/>
        </w:tabs>
        <w:ind w:right="424"/>
        <w:rPr>
          <w:rFonts w:ascii="Gill Sans MT" w:hAnsi="Gill Sans MT"/>
        </w:rPr>
      </w:pPr>
      <w:r>
        <w:rPr>
          <w:rFonts w:ascii="Gill Sans MT" w:hAnsi="Gill Sans MT"/>
        </w:rPr>
        <w:t xml:space="preserve">Average of </w:t>
      </w:r>
      <w:r w:rsidR="00145357">
        <w:rPr>
          <w:rFonts w:ascii="Gill Sans MT" w:hAnsi="Gill Sans MT"/>
        </w:rPr>
        <w:t xml:space="preserve">the </w:t>
      </w:r>
      <w:r>
        <w:rPr>
          <w:rFonts w:ascii="Gill Sans MT" w:hAnsi="Gill Sans MT"/>
        </w:rPr>
        <w:t xml:space="preserve">3 lowest </w:t>
      </w:r>
      <w:r w:rsidR="003C0309" w:rsidRPr="00AF49A3">
        <w:rPr>
          <w:rFonts w:ascii="Gill Sans MT" w:hAnsi="Gill Sans MT"/>
        </w:rPr>
        <w:t xml:space="preserve">annual </w:t>
      </w:r>
      <w:r w:rsidR="007E20F3" w:rsidRPr="00AF49A3">
        <w:rPr>
          <w:rFonts w:ascii="Gill Sans MT" w:hAnsi="Gill Sans MT"/>
        </w:rPr>
        <w:t>take</w:t>
      </w:r>
      <w:r w:rsidR="00145357">
        <w:rPr>
          <w:rFonts w:ascii="Gill Sans MT" w:hAnsi="Gill Sans MT"/>
        </w:rPr>
        <w:t>s</w:t>
      </w:r>
      <w:r w:rsidR="007E20F3" w:rsidRPr="00AF49A3">
        <w:rPr>
          <w:rFonts w:ascii="Gill Sans MT" w:hAnsi="Gill Sans MT"/>
        </w:rPr>
        <w:t xml:space="preserve"> in last decade:  </w:t>
      </w:r>
      <w:r w:rsidR="003F72F8" w:rsidRPr="003F72F8">
        <w:rPr>
          <w:rFonts w:ascii="Gill Sans MT" w:hAnsi="Gill Sans MT"/>
          <w:b/>
        </w:rPr>
        <w:t>48</w:t>
      </w:r>
      <w:r w:rsidRPr="003F72F8">
        <w:rPr>
          <w:rFonts w:ascii="Gill Sans MT" w:hAnsi="Gill Sans MT"/>
          <w:b/>
        </w:rPr>
        <w:t>,4</w:t>
      </w:r>
      <w:r w:rsidR="003F72F8" w:rsidRPr="003F72F8">
        <w:rPr>
          <w:rFonts w:ascii="Gill Sans MT" w:hAnsi="Gill Sans MT"/>
          <w:b/>
        </w:rPr>
        <w:t>03</w:t>
      </w:r>
      <w:r w:rsidR="00C95561" w:rsidRPr="00AF49A3">
        <w:rPr>
          <w:rFonts w:ascii="Gill Sans MT" w:hAnsi="Gill Sans MT"/>
          <w:b/>
        </w:rPr>
        <w:t xml:space="preserve"> </w:t>
      </w:r>
      <w:r w:rsidR="00C95561" w:rsidRPr="00AF49A3">
        <w:rPr>
          <w:rFonts w:ascii="Gill Sans MT" w:hAnsi="Gill Sans MT"/>
        </w:rPr>
        <w:t>possums</w:t>
      </w:r>
      <w:r w:rsidR="007E20F3" w:rsidRPr="00AF49A3">
        <w:rPr>
          <w:rFonts w:ascii="Gill Sans MT" w:hAnsi="Gill Sans MT"/>
        </w:rPr>
        <w:t>.</w:t>
      </w:r>
    </w:p>
    <w:p w:rsidR="007E20F3" w:rsidRPr="00AF49A3" w:rsidRDefault="007E20F3" w:rsidP="000B4C39">
      <w:pPr>
        <w:pStyle w:val="Text"/>
        <w:pBdr>
          <w:top w:val="single" w:sz="4" w:space="1" w:color="auto"/>
          <w:left w:val="single" w:sz="4" w:space="4" w:color="auto"/>
          <w:bottom w:val="single" w:sz="4" w:space="1" w:color="auto"/>
          <w:right w:val="single" w:sz="4" w:space="4" w:color="auto"/>
        </w:pBdr>
        <w:shd w:val="clear" w:color="auto" w:fill="D9D9D9"/>
        <w:tabs>
          <w:tab w:val="left" w:pos="851"/>
        </w:tabs>
        <w:ind w:right="424"/>
        <w:rPr>
          <w:rFonts w:ascii="Gill Sans MT" w:hAnsi="Gill Sans MT"/>
        </w:rPr>
      </w:pPr>
      <w:r w:rsidRPr="00AF49A3">
        <w:rPr>
          <w:rFonts w:ascii="Gill Sans MT" w:hAnsi="Gill Sans MT"/>
        </w:rPr>
        <w:t>Mean 3-year</w:t>
      </w:r>
      <w:r w:rsidR="00AF71C7" w:rsidRPr="00AF49A3">
        <w:rPr>
          <w:rFonts w:ascii="Gill Sans MT" w:hAnsi="Gill Sans MT"/>
          <w:sz w:val="20"/>
        </w:rPr>
        <w:t xml:space="preserve"> </w:t>
      </w:r>
      <w:r w:rsidR="00AF71C7" w:rsidRPr="00AF49A3">
        <w:rPr>
          <w:rFonts w:ascii="Gill Sans MT" w:hAnsi="Gill Sans MT"/>
        </w:rPr>
        <w:t>EWMA</w:t>
      </w:r>
      <w:r w:rsidRPr="00AF49A3">
        <w:rPr>
          <w:rFonts w:ascii="Gill Sans MT" w:hAnsi="Gill Sans MT"/>
        </w:rPr>
        <w:t xml:space="preserve"> density index </w:t>
      </w:r>
      <w:r w:rsidR="0052572E" w:rsidRPr="00AF49A3">
        <w:rPr>
          <w:rFonts w:ascii="Gill Sans MT" w:hAnsi="Gill Sans MT"/>
        </w:rPr>
        <w:t>for</w:t>
      </w:r>
      <w:r w:rsidRPr="00AF49A3">
        <w:rPr>
          <w:rFonts w:ascii="Gill Sans MT" w:hAnsi="Gill Sans MT"/>
        </w:rPr>
        <w:t xml:space="preserve"> last decade:  </w:t>
      </w:r>
      <w:r w:rsidR="003F72F8">
        <w:rPr>
          <w:rFonts w:ascii="Gill Sans MT" w:hAnsi="Gill Sans MT"/>
          <w:b/>
        </w:rPr>
        <w:t xml:space="preserve">39.2 </w:t>
      </w:r>
      <w:r w:rsidR="00C95561" w:rsidRPr="00AF49A3">
        <w:rPr>
          <w:rFonts w:ascii="Gill Sans MT" w:hAnsi="Gill Sans MT"/>
          <w:b/>
        </w:rPr>
        <w:t>possums</w:t>
      </w:r>
      <w:r w:rsidRPr="00AF49A3">
        <w:rPr>
          <w:rFonts w:ascii="Gill Sans MT" w:hAnsi="Gill Sans MT"/>
          <w:b/>
        </w:rPr>
        <w:t>/km</w:t>
      </w:r>
      <w:r w:rsidRPr="00AF49A3">
        <w:rPr>
          <w:rFonts w:ascii="Gill Sans MT" w:hAnsi="Gill Sans MT"/>
          <w:b/>
          <w:vertAlign w:val="superscript"/>
        </w:rPr>
        <w:t>2</w:t>
      </w:r>
      <w:r w:rsidRPr="00AF49A3">
        <w:rPr>
          <w:rFonts w:ascii="Gill Sans MT" w:hAnsi="Gill Sans MT"/>
        </w:rPr>
        <w:t>.</w:t>
      </w:r>
    </w:p>
    <w:p w:rsidR="00E03E67" w:rsidRPr="00AF49A3" w:rsidRDefault="007E20F3" w:rsidP="000B4C39">
      <w:pPr>
        <w:pStyle w:val="Text"/>
        <w:pBdr>
          <w:top w:val="single" w:sz="4" w:space="1" w:color="auto"/>
          <w:left w:val="single" w:sz="4" w:space="4" w:color="auto"/>
          <w:bottom w:val="single" w:sz="4" w:space="1" w:color="auto"/>
          <w:right w:val="single" w:sz="4" w:space="4" w:color="auto"/>
        </w:pBdr>
        <w:shd w:val="clear" w:color="auto" w:fill="D9D9D9"/>
        <w:tabs>
          <w:tab w:val="left" w:pos="851"/>
        </w:tabs>
        <w:ind w:right="424"/>
        <w:rPr>
          <w:rFonts w:ascii="Gill Sans MT" w:hAnsi="Gill Sans MT"/>
        </w:rPr>
      </w:pPr>
      <w:r w:rsidRPr="00AF49A3">
        <w:rPr>
          <w:rFonts w:ascii="Gill Sans MT" w:hAnsi="Gill Sans MT"/>
        </w:rPr>
        <w:t xml:space="preserve">Therefore, at a density of </w:t>
      </w:r>
      <w:r w:rsidR="003F72F8">
        <w:rPr>
          <w:rFonts w:ascii="Gill Sans MT" w:hAnsi="Gill Sans MT"/>
          <w:b/>
        </w:rPr>
        <w:t>40</w:t>
      </w:r>
      <w:r w:rsidRPr="00AF49A3">
        <w:rPr>
          <w:rFonts w:ascii="Gill Sans MT" w:hAnsi="Gill Sans MT"/>
          <w:b/>
        </w:rPr>
        <w:t>/km</w:t>
      </w:r>
      <w:r w:rsidRPr="00AF49A3">
        <w:rPr>
          <w:rFonts w:ascii="Gill Sans MT" w:hAnsi="Gill Sans MT"/>
          <w:b/>
          <w:vertAlign w:val="superscript"/>
        </w:rPr>
        <w:t>2</w:t>
      </w:r>
      <w:r w:rsidRPr="00AF49A3">
        <w:rPr>
          <w:rFonts w:ascii="Gill Sans MT" w:hAnsi="Gill Sans MT"/>
        </w:rPr>
        <w:t xml:space="preserve">, the commercial quota = </w:t>
      </w:r>
      <w:r w:rsidR="003F72F8" w:rsidRPr="003F72F8">
        <w:rPr>
          <w:rFonts w:ascii="Gill Sans MT" w:hAnsi="Gill Sans MT"/>
          <w:b/>
        </w:rPr>
        <w:t>48,403</w:t>
      </w:r>
      <w:r w:rsidRPr="00AF49A3">
        <w:rPr>
          <w:rFonts w:ascii="Gill Sans MT" w:hAnsi="Gill Sans MT"/>
        </w:rPr>
        <w:t xml:space="preserve">. </w:t>
      </w:r>
    </w:p>
    <w:p w:rsidR="007E20F3" w:rsidRPr="00AF49A3" w:rsidRDefault="00EB1231" w:rsidP="000B4C39">
      <w:pPr>
        <w:pStyle w:val="Text"/>
        <w:pBdr>
          <w:top w:val="single" w:sz="4" w:space="1" w:color="auto"/>
          <w:left w:val="single" w:sz="4" w:space="4" w:color="auto"/>
          <w:bottom w:val="single" w:sz="4" w:space="1" w:color="auto"/>
          <w:right w:val="single" w:sz="4" w:space="4" w:color="auto"/>
        </w:pBdr>
        <w:shd w:val="clear" w:color="auto" w:fill="D9D9D9"/>
        <w:tabs>
          <w:tab w:val="left" w:pos="851"/>
        </w:tabs>
        <w:ind w:right="424"/>
        <w:rPr>
          <w:rFonts w:ascii="Gill Sans MT" w:hAnsi="Gill Sans MT"/>
        </w:rPr>
      </w:pPr>
      <w:r w:rsidRPr="00AF49A3">
        <w:rPr>
          <w:rFonts w:ascii="Gill Sans MT" w:hAnsi="Gill Sans MT"/>
        </w:rPr>
        <w:t>The sliding scale is linear</w:t>
      </w:r>
      <w:r w:rsidR="007F1428">
        <w:rPr>
          <w:rFonts w:ascii="Gill Sans MT" w:hAnsi="Gill Sans MT"/>
        </w:rPr>
        <w:t>;</w:t>
      </w:r>
      <w:r w:rsidRPr="00AF49A3">
        <w:rPr>
          <w:rFonts w:ascii="Gill Sans MT" w:hAnsi="Gill Sans MT"/>
        </w:rPr>
        <w:t xml:space="preserve"> i.e. a</w:t>
      </w:r>
      <w:r w:rsidR="007E20F3" w:rsidRPr="00AF49A3">
        <w:rPr>
          <w:rFonts w:ascii="Gill Sans MT" w:hAnsi="Gill Sans MT"/>
        </w:rPr>
        <w:t>t half this density (</w:t>
      </w:r>
      <w:r w:rsidR="00D46C46" w:rsidRPr="00EB7CA4">
        <w:rPr>
          <w:rFonts w:ascii="Gill Sans MT" w:hAnsi="Gill Sans MT"/>
          <w:b/>
        </w:rPr>
        <w:t>2</w:t>
      </w:r>
      <w:r w:rsidR="003F72F8" w:rsidRPr="00EB7CA4">
        <w:rPr>
          <w:rFonts w:ascii="Gill Sans MT" w:hAnsi="Gill Sans MT"/>
          <w:b/>
        </w:rPr>
        <w:t>0</w:t>
      </w:r>
      <w:r w:rsidR="007E20F3" w:rsidRPr="00AF49A3">
        <w:rPr>
          <w:rFonts w:ascii="Gill Sans MT" w:hAnsi="Gill Sans MT"/>
          <w:b/>
        </w:rPr>
        <w:t>/km</w:t>
      </w:r>
      <w:r w:rsidR="007E20F3" w:rsidRPr="00AF49A3">
        <w:rPr>
          <w:rFonts w:ascii="Gill Sans MT" w:hAnsi="Gill Sans MT"/>
          <w:b/>
          <w:vertAlign w:val="superscript"/>
        </w:rPr>
        <w:t>2</w:t>
      </w:r>
      <w:r w:rsidR="007E20F3" w:rsidRPr="00AF49A3">
        <w:rPr>
          <w:rFonts w:ascii="Gill Sans MT" w:hAnsi="Gill Sans MT"/>
        </w:rPr>
        <w:t>), the commercial quota is halved (</w:t>
      </w:r>
      <w:r w:rsidR="003F72F8">
        <w:rPr>
          <w:rFonts w:ascii="Gill Sans MT" w:hAnsi="Gill Sans MT"/>
          <w:b/>
        </w:rPr>
        <w:t>24,202</w:t>
      </w:r>
      <w:r w:rsidR="007E20F3" w:rsidRPr="00AF49A3">
        <w:rPr>
          <w:rFonts w:ascii="Gill Sans MT" w:hAnsi="Gill Sans MT"/>
        </w:rPr>
        <w:t>)</w:t>
      </w:r>
      <w:r w:rsidR="00691259" w:rsidRPr="00AF49A3">
        <w:rPr>
          <w:rFonts w:ascii="Gill Sans MT" w:hAnsi="Gill Sans MT"/>
        </w:rPr>
        <w:t xml:space="preserve"> and at double this density, the commercial quota </w:t>
      </w:r>
      <w:r w:rsidRPr="00AF49A3">
        <w:rPr>
          <w:rFonts w:ascii="Gill Sans MT" w:hAnsi="Gill Sans MT"/>
        </w:rPr>
        <w:t>is</w:t>
      </w:r>
      <w:r w:rsidR="00691259" w:rsidRPr="00AF49A3">
        <w:rPr>
          <w:rFonts w:ascii="Gill Sans MT" w:hAnsi="Gill Sans MT"/>
        </w:rPr>
        <w:t xml:space="preserve"> doubled,</w:t>
      </w:r>
      <w:r w:rsidR="007E20F3" w:rsidRPr="00AF49A3">
        <w:rPr>
          <w:rFonts w:ascii="Gill Sans MT" w:hAnsi="Gill Sans MT"/>
        </w:rPr>
        <w:t xml:space="preserve"> etc.</w:t>
      </w:r>
    </w:p>
    <w:p w:rsidR="00D068D5" w:rsidRPr="00D84F6C" w:rsidRDefault="00D068D5" w:rsidP="00DE2A6D">
      <w:pPr>
        <w:pStyle w:val="Text"/>
        <w:tabs>
          <w:tab w:val="left" w:pos="851"/>
        </w:tabs>
        <w:spacing w:before="0"/>
        <w:ind w:right="425"/>
        <w:rPr>
          <w:rFonts w:ascii="Gill Sans MT" w:hAnsi="Gill Sans MT"/>
          <w:highlight w:val="cyan"/>
        </w:rPr>
      </w:pPr>
      <w:r w:rsidRPr="00D46C46">
        <w:rPr>
          <w:rFonts w:ascii="Gill Sans MT" w:hAnsi="Gill Sans MT"/>
        </w:rPr>
        <w:t xml:space="preserve">It is anticipated that the commercial industry will expand under this management plan and the non-commercial take </w:t>
      </w:r>
      <w:r w:rsidR="007F1428" w:rsidRPr="00D46C46">
        <w:rPr>
          <w:rFonts w:ascii="Gill Sans MT" w:hAnsi="Gill Sans MT"/>
        </w:rPr>
        <w:t xml:space="preserve">decrease correspondingly. </w:t>
      </w:r>
      <w:r w:rsidRPr="00D46C46">
        <w:rPr>
          <w:rFonts w:ascii="Gill Sans MT" w:hAnsi="Gill Sans MT"/>
        </w:rPr>
        <w:t xml:space="preserve"> </w:t>
      </w:r>
      <w:r w:rsidR="007F1428" w:rsidRPr="00D46C46">
        <w:rPr>
          <w:rFonts w:ascii="Gill Sans MT" w:hAnsi="Gill Sans MT"/>
        </w:rPr>
        <w:t xml:space="preserve"> A</w:t>
      </w:r>
      <w:r w:rsidRPr="00D46C46">
        <w:rPr>
          <w:rFonts w:ascii="Gill Sans MT" w:hAnsi="Gill Sans MT"/>
        </w:rPr>
        <w:t xml:space="preserve">ccordingly, the </w:t>
      </w:r>
      <w:r w:rsidR="00D46C46">
        <w:rPr>
          <w:rFonts w:ascii="Gill Sans MT" w:hAnsi="Gill Sans MT"/>
        </w:rPr>
        <w:t xml:space="preserve">average of the three lowest </w:t>
      </w:r>
      <w:r w:rsidR="001B5366">
        <w:rPr>
          <w:rFonts w:ascii="Gill Sans MT" w:hAnsi="Gill Sans MT"/>
        </w:rPr>
        <w:t xml:space="preserve">annual takes </w:t>
      </w:r>
      <w:r w:rsidR="00D46C46">
        <w:rPr>
          <w:rFonts w:ascii="Gill Sans MT" w:hAnsi="Gill Sans MT"/>
        </w:rPr>
        <w:t xml:space="preserve">in the </w:t>
      </w:r>
      <w:r w:rsidR="00282254">
        <w:rPr>
          <w:rFonts w:ascii="Gill Sans MT" w:hAnsi="Gill Sans MT"/>
        </w:rPr>
        <w:t>preceding</w:t>
      </w:r>
      <w:r w:rsidR="00D46C46">
        <w:rPr>
          <w:rFonts w:ascii="Gill Sans MT" w:hAnsi="Gill Sans MT"/>
        </w:rPr>
        <w:t xml:space="preserve"> ten years</w:t>
      </w:r>
      <w:r w:rsidRPr="00D46C46">
        <w:rPr>
          <w:rFonts w:ascii="Gill Sans MT" w:hAnsi="Gill Sans MT"/>
        </w:rPr>
        <w:t xml:space="preserve"> is seen as a conser</w:t>
      </w:r>
      <w:r w:rsidR="006C0BC4" w:rsidRPr="00D46C46">
        <w:rPr>
          <w:rFonts w:ascii="Gill Sans MT" w:hAnsi="Gill Sans MT"/>
        </w:rPr>
        <w:t>vative commercial quota.</w:t>
      </w:r>
      <w:r w:rsidR="006C0BC4" w:rsidRPr="00D84F6C">
        <w:rPr>
          <w:rFonts w:ascii="Gill Sans MT" w:hAnsi="Gill Sans MT"/>
          <w:highlight w:val="cyan"/>
        </w:rPr>
        <w:t xml:space="preserve"> </w:t>
      </w:r>
    </w:p>
    <w:p w:rsidR="00657E1C" w:rsidRPr="00D84F6C" w:rsidRDefault="00595F07" w:rsidP="00DE2A6D">
      <w:pPr>
        <w:pStyle w:val="Text"/>
        <w:tabs>
          <w:tab w:val="left" w:pos="851"/>
        </w:tabs>
        <w:spacing w:before="0"/>
        <w:ind w:right="425"/>
        <w:rPr>
          <w:rFonts w:ascii="Gill Sans MT" w:hAnsi="Gill Sans MT"/>
          <w:highlight w:val="cyan"/>
        </w:rPr>
      </w:pPr>
      <w:r w:rsidRPr="00EB7CA4">
        <w:rPr>
          <w:rFonts w:ascii="Gill Sans MT" w:hAnsi="Gill Sans MT"/>
        </w:rPr>
        <w:t>At densities of 20/km</w:t>
      </w:r>
      <w:r w:rsidRPr="00EB7CA4">
        <w:rPr>
          <w:rFonts w:ascii="Gill Sans MT" w:hAnsi="Gill Sans MT"/>
          <w:vertAlign w:val="superscript"/>
        </w:rPr>
        <w:t>2</w:t>
      </w:r>
      <w:r w:rsidRPr="00EB7CA4">
        <w:rPr>
          <w:rFonts w:ascii="Gill Sans MT" w:hAnsi="Gill Sans MT"/>
        </w:rPr>
        <w:t xml:space="preserve"> or below (desired density is 10-20/km</w:t>
      </w:r>
      <w:r w:rsidRPr="00EB7CA4">
        <w:rPr>
          <w:rFonts w:ascii="Gill Sans MT" w:hAnsi="Gill Sans MT"/>
          <w:vertAlign w:val="superscript"/>
        </w:rPr>
        <w:t>2</w:t>
      </w:r>
      <w:r w:rsidRPr="00EB7CA4">
        <w:rPr>
          <w:rFonts w:ascii="Gill Sans MT" w:hAnsi="Gill Sans MT"/>
        </w:rPr>
        <w:t>), commercial permits</w:t>
      </w:r>
      <w:r w:rsidR="008434F5" w:rsidRPr="00EB7CA4">
        <w:rPr>
          <w:rFonts w:ascii="Gill Sans MT" w:hAnsi="Gill Sans MT"/>
        </w:rPr>
        <w:t xml:space="preserve"> in that region</w:t>
      </w:r>
      <w:r w:rsidRPr="00EB7CA4">
        <w:rPr>
          <w:rFonts w:ascii="Gill Sans MT" w:hAnsi="Gill Sans MT"/>
        </w:rPr>
        <w:t xml:space="preserve"> </w:t>
      </w:r>
      <w:r w:rsidR="00B713C6" w:rsidRPr="00EB7CA4">
        <w:rPr>
          <w:rFonts w:ascii="Gill Sans MT" w:hAnsi="Gill Sans MT"/>
        </w:rPr>
        <w:t>may</w:t>
      </w:r>
      <w:r w:rsidRPr="00EB7CA4">
        <w:rPr>
          <w:rFonts w:ascii="Gill Sans MT" w:hAnsi="Gill Sans MT"/>
        </w:rPr>
        <w:t xml:space="preserve"> be restricted to properties holding crop-protection permits.  </w:t>
      </w:r>
      <w:r w:rsidR="00E13D04" w:rsidRPr="00EB7CA4">
        <w:rPr>
          <w:rFonts w:ascii="Gill Sans MT" w:hAnsi="Gill Sans MT"/>
        </w:rPr>
        <w:t xml:space="preserve">Should the density level in a </w:t>
      </w:r>
      <w:r w:rsidR="00657E1C" w:rsidRPr="00EB7CA4">
        <w:rPr>
          <w:rFonts w:ascii="Gill Sans MT" w:hAnsi="Gill Sans MT"/>
        </w:rPr>
        <w:t xml:space="preserve">management </w:t>
      </w:r>
      <w:r w:rsidR="00E13D04" w:rsidRPr="00EB7CA4">
        <w:rPr>
          <w:rFonts w:ascii="Gill Sans MT" w:hAnsi="Gill Sans MT"/>
        </w:rPr>
        <w:t>region fall below 10 possums/km</w:t>
      </w:r>
      <w:r w:rsidR="00E13D04" w:rsidRPr="00EB7CA4">
        <w:rPr>
          <w:rFonts w:ascii="Gill Sans MT" w:hAnsi="Gill Sans MT"/>
          <w:vertAlign w:val="superscript"/>
        </w:rPr>
        <w:t>2</w:t>
      </w:r>
      <w:r w:rsidR="008F0640" w:rsidRPr="00EB7CA4">
        <w:rPr>
          <w:rFonts w:ascii="Gill Sans MT" w:hAnsi="Gill Sans MT"/>
        </w:rPr>
        <w:t>, the WM</w:t>
      </w:r>
      <w:r w:rsidR="00E13D04" w:rsidRPr="00EB7CA4">
        <w:rPr>
          <w:rFonts w:ascii="Gill Sans MT" w:hAnsi="Gill Sans MT"/>
        </w:rPr>
        <w:t xml:space="preserve">B will conduct property inspections for all properties </w:t>
      </w:r>
      <w:r w:rsidR="00657E1C" w:rsidRPr="00EB7CA4">
        <w:rPr>
          <w:rFonts w:ascii="Gill Sans MT" w:hAnsi="Gill Sans MT"/>
        </w:rPr>
        <w:t xml:space="preserve">in that region </w:t>
      </w:r>
      <w:r w:rsidR="00E13D04" w:rsidRPr="00EB7CA4">
        <w:rPr>
          <w:rFonts w:ascii="Gill Sans MT" w:hAnsi="Gill Sans MT"/>
        </w:rPr>
        <w:t xml:space="preserve">on which commercial hunters wish to take possums. These inspections will determine whether that property has a legitimate crop protection need before a commercial permit to take possums on that property will be granted.  </w:t>
      </w:r>
      <w:r w:rsidR="009D23BA">
        <w:rPr>
          <w:rFonts w:ascii="Gill Sans MT" w:hAnsi="Gill Sans MT"/>
        </w:rPr>
        <w:t>D</w:t>
      </w:r>
      <w:r w:rsidR="00F4086A">
        <w:rPr>
          <w:rFonts w:ascii="Gill Sans MT" w:hAnsi="Gill Sans MT"/>
        </w:rPr>
        <w:t>O</w:t>
      </w:r>
      <w:r w:rsidR="009D23BA">
        <w:rPr>
          <w:rFonts w:ascii="Gill Sans MT" w:hAnsi="Gill Sans MT"/>
        </w:rPr>
        <w:t>E</w:t>
      </w:r>
      <w:r w:rsidR="00E13D04" w:rsidRPr="00EB7CA4">
        <w:rPr>
          <w:rFonts w:ascii="Gill Sans MT" w:hAnsi="Gill Sans MT"/>
        </w:rPr>
        <w:t xml:space="preserve"> will be notified should commercial permits be issued within a region that has a possum density below</w:t>
      </w:r>
      <w:r w:rsidR="0055655C" w:rsidRPr="00EB7CA4">
        <w:rPr>
          <w:rFonts w:ascii="Gill Sans MT" w:hAnsi="Gill Sans MT"/>
        </w:rPr>
        <w:t xml:space="preserve"> 10</w:t>
      </w:r>
      <w:r w:rsidR="00E13D04" w:rsidRPr="00EB7CA4">
        <w:rPr>
          <w:rFonts w:ascii="Gill Sans MT" w:hAnsi="Gill Sans MT"/>
        </w:rPr>
        <w:t>/km</w:t>
      </w:r>
      <w:r w:rsidR="00E13D04" w:rsidRPr="00EB7CA4">
        <w:rPr>
          <w:rFonts w:ascii="Gill Sans MT" w:hAnsi="Gill Sans MT"/>
          <w:vertAlign w:val="superscript"/>
        </w:rPr>
        <w:t>2</w:t>
      </w:r>
      <w:r w:rsidR="00E13D04" w:rsidRPr="00EB7CA4">
        <w:rPr>
          <w:rFonts w:ascii="Gill Sans MT" w:hAnsi="Gill Sans MT"/>
        </w:rPr>
        <w:t>.</w:t>
      </w:r>
      <w:r w:rsidR="00E13D04" w:rsidRPr="00D84F6C">
        <w:rPr>
          <w:rFonts w:ascii="Gill Sans MT" w:hAnsi="Gill Sans MT"/>
          <w:highlight w:val="cyan"/>
        </w:rPr>
        <w:t xml:space="preserve"> </w:t>
      </w:r>
    </w:p>
    <w:p w:rsidR="00657E1C" w:rsidRPr="00EB7CA4" w:rsidRDefault="00B5715F" w:rsidP="00DE2A6D">
      <w:pPr>
        <w:pStyle w:val="Text"/>
        <w:tabs>
          <w:tab w:val="left" w:pos="851"/>
        </w:tabs>
        <w:spacing w:before="0"/>
        <w:ind w:right="425"/>
        <w:rPr>
          <w:rFonts w:ascii="Gill Sans MT" w:hAnsi="Gill Sans MT"/>
        </w:rPr>
      </w:pPr>
      <w:r w:rsidRPr="00EB7CA4">
        <w:rPr>
          <w:rFonts w:ascii="Gill Sans MT" w:hAnsi="Gill Sans MT"/>
        </w:rPr>
        <w:t>Where the density is above the l</w:t>
      </w:r>
      <w:r w:rsidR="00A025BC" w:rsidRPr="00EB7CA4">
        <w:rPr>
          <w:rFonts w:ascii="Gill Sans MT" w:hAnsi="Gill Sans MT"/>
        </w:rPr>
        <w:t>evels at which crop damage is</w:t>
      </w:r>
      <w:r w:rsidRPr="00EB7CA4">
        <w:rPr>
          <w:rFonts w:ascii="Gill Sans MT" w:hAnsi="Gill Sans MT"/>
        </w:rPr>
        <w:t xml:space="preserve"> </w:t>
      </w:r>
      <w:r w:rsidR="00F4086A">
        <w:rPr>
          <w:rFonts w:ascii="Gill Sans MT" w:hAnsi="Gill Sans MT"/>
        </w:rPr>
        <w:t xml:space="preserve">likely to be </w:t>
      </w:r>
      <w:r w:rsidRPr="00EB7CA4">
        <w:rPr>
          <w:rFonts w:ascii="Gill Sans MT" w:hAnsi="Gill Sans MT"/>
        </w:rPr>
        <w:t>unacceptable in a management region</w:t>
      </w:r>
      <w:r w:rsidR="007D7CFD" w:rsidRPr="00EB7CA4">
        <w:rPr>
          <w:rFonts w:ascii="Gill Sans MT" w:hAnsi="Gill Sans MT"/>
        </w:rPr>
        <w:t xml:space="preserve"> </w:t>
      </w:r>
      <w:r w:rsidR="00A025BC" w:rsidRPr="00EB7CA4">
        <w:rPr>
          <w:rFonts w:ascii="Gill Sans MT" w:hAnsi="Gill Sans MT"/>
        </w:rPr>
        <w:t>(&gt;20/km</w:t>
      </w:r>
      <w:r w:rsidR="00A025BC" w:rsidRPr="00EB7CA4">
        <w:rPr>
          <w:rFonts w:ascii="Gill Sans MT" w:hAnsi="Gill Sans MT"/>
          <w:vertAlign w:val="superscript"/>
        </w:rPr>
        <w:t>2</w:t>
      </w:r>
      <w:r w:rsidR="00A025BC" w:rsidRPr="00EB7CA4">
        <w:rPr>
          <w:rFonts w:ascii="Gill Sans MT" w:hAnsi="Gill Sans MT"/>
        </w:rPr>
        <w:t>)</w:t>
      </w:r>
      <w:r w:rsidRPr="00EB7CA4">
        <w:rPr>
          <w:rFonts w:ascii="Gill Sans MT" w:hAnsi="Gill Sans MT"/>
        </w:rPr>
        <w:t>, the intention is to drive possum populations down</w:t>
      </w:r>
      <w:r w:rsidR="005E5EE1" w:rsidRPr="00EB7CA4">
        <w:rPr>
          <w:rStyle w:val="FootnoteReference"/>
          <w:rFonts w:ascii="Gill Sans MT" w:hAnsi="Gill Sans MT"/>
          <w:vertAlign w:val="baseline"/>
        </w:rPr>
        <w:footnoteReference w:id="3"/>
      </w:r>
      <w:r w:rsidRPr="00EB7CA4">
        <w:rPr>
          <w:rFonts w:ascii="Gill Sans MT" w:hAnsi="Gill Sans MT"/>
        </w:rPr>
        <w:t>.  Where the density is below that desired</w:t>
      </w:r>
      <w:r w:rsidR="00A025BC" w:rsidRPr="00EB7CA4">
        <w:rPr>
          <w:rFonts w:ascii="Gill Sans MT" w:hAnsi="Gill Sans MT"/>
        </w:rPr>
        <w:t xml:space="preserve"> (&lt;10km</w:t>
      </w:r>
      <w:r w:rsidR="00A025BC" w:rsidRPr="00EB7CA4">
        <w:rPr>
          <w:rFonts w:ascii="Gill Sans MT" w:hAnsi="Gill Sans MT"/>
          <w:vertAlign w:val="superscript"/>
        </w:rPr>
        <w:t>2</w:t>
      </w:r>
      <w:r w:rsidR="00A025BC" w:rsidRPr="00EB7CA4">
        <w:rPr>
          <w:rFonts w:ascii="Gill Sans MT" w:hAnsi="Gill Sans MT"/>
        </w:rPr>
        <w:t>)</w:t>
      </w:r>
      <w:r w:rsidRPr="00EB7CA4">
        <w:rPr>
          <w:rFonts w:ascii="Gill Sans MT" w:hAnsi="Gill Sans MT"/>
        </w:rPr>
        <w:t>, the intention is to allow populations to recover.  Where the density is at a sustainable long-term level</w:t>
      </w:r>
      <w:r w:rsidR="00A025BC" w:rsidRPr="00EB7CA4">
        <w:rPr>
          <w:rFonts w:ascii="Gill Sans MT" w:hAnsi="Gill Sans MT"/>
        </w:rPr>
        <w:t xml:space="preserve"> (10-20/km</w:t>
      </w:r>
      <w:r w:rsidR="00A025BC" w:rsidRPr="00EB7CA4">
        <w:rPr>
          <w:rFonts w:ascii="Gill Sans MT" w:hAnsi="Gill Sans MT"/>
          <w:vertAlign w:val="superscript"/>
        </w:rPr>
        <w:t>2</w:t>
      </w:r>
      <w:r w:rsidR="00A025BC" w:rsidRPr="00EB7CA4">
        <w:rPr>
          <w:rFonts w:ascii="Gill Sans MT" w:hAnsi="Gill Sans MT"/>
        </w:rPr>
        <w:t>)</w:t>
      </w:r>
      <w:r w:rsidRPr="00EB7CA4">
        <w:rPr>
          <w:rFonts w:ascii="Gill Sans MT" w:hAnsi="Gill Sans MT"/>
        </w:rPr>
        <w:t>, the intention is to maintain populations in the prescribed range.</w:t>
      </w:r>
    </w:p>
    <w:p w:rsidR="00454179" w:rsidRPr="00AF49A3" w:rsidRDefault="000B477C" w:rsidP="00DE2A6D">
      <w:pPr>
        <w:pStyle w:val="Text"/>
        <w:tabs>
          <w:tab w:val="left" w:pos="851"/>
        </w:tabs>
        <w:spacing w:before="0" w:after="0"/>
        <w:ind w:right="425"/>
        <w:rPr>
          <w:rFonts w:ascii="Gill Sans MT" w:hAnsi="Gill Sans MT"/>
        </w:rPr>
      </w:pPr>
      <w:r w:rsidRPr="00EB7CA4">
        <w:rPr>
          <w:rFonts w:ascii="Gill Sans MT" w:hAnsi="Gill Sans MT"/>
        </w:rPr>
        <w:t xml:space="preserve">It should be noted that these trigger points assume </w:t>
      </w:r>
      <w:r w:rsidR="00151537" w:rsidRPr="00EB7CA4">
        <w:rPr>
          <w:rFonts w:ascii="Gill Sans MT" w:hAnsi="Gill Sans MT"/>
        </w:rPr>
        <w:t xml:space="preserve">that the </w:t>
      </w:r>
      <w:r w:rsidR="00AF63D3" w:rsidRPr="00EB7CA4">
        <w:rPr>
          <w:rFonts w:ascii="Gill Sans MT" w:hAnsi="Gill Sans MT"/>
        </w:rPr>
        <w:t xml:space="preserve">annual crop </w:t>
      </w:r>
      <w:r w:rsidRPr="00EB7CA4">
        <w:rPr>
          <w:rFonts w:ascii="Gill Sans MT" w:hAnsi="Gill Sans MT"/>
        </w:rPr>
        <w:t xml:space="preserve">protection take for specific possum population densities will </w:t>
      </w:r>
      <w:r w:rsidR="00595F07" w:rsidRPr="00EB7CA4">
        <w:rPr>
          <w:rFonts w:ascii="Gill Sans MT" w:hAnsi="Gill Sans MT"/>
        </w:rPr>
        <w:t>be consistent with previous levels</w:t>
      </w:r>
      <w:r w:rsidRPr="00EB7CA4">
        <w:rPr>
          <w:rFonts w:ascii="Gill Sans MT" w:hAnsi="Gill Sans MT"/>
        </w:rPr>
        <w:t>.</w:t>
      </w:r>
      <w:r w:rsidR="00AF63D3" w:rsidRPr="00EB7CA4">
        <w:rPr>
          <w:rFonts w:ascii="Gill Sans MT" w:hAnsi="Gill Sans MT"/>
        </w:rPr>
        <w:t xml:space="preserve">  Crop </w:t>
      </w:r>
      <w:r w:rsidRPr="00EB7CA4">
        <w:rPr>
          <w:rFonts w:ascii="Gill Sans MT" w:hAnsi="Gill Sans MT"/>
        </w:rPr>
        <w:t>protection take is not managed under this Plan and is based on the crop-protection needs of the landholder.  There is</w:t>
      </w:r>
      <w:r w:rsidR="0073671C" w:rsidRPr="00EB7CA4">
        <w:rPr>
          <w:rFonts w:ascii="Gill Sans MT" w:hAnsi="Gill Sans MT"/>
        </w:rPr>
        <w:t xml:space="preserve"> therefore</w:t>
      </w:r>
      <w:r w:rsidRPr="00EB7CA4">
        <w:rPr>
          <w:rFonts w:ascii="Gill Sans MT" w:hAnsi="Gill Sans MT"/>
        </w:rPr>
        <w:t xml:space="preserve"> a possibility, however unlikely, that </w:t>
      </w:r>
      <w:r w:rsidR="00595F07" w:rsidRPr="00EB7CA4">
        <w:rPr>
          <w:rFonts w:ascii="Gill Sans MT" w:hAnsi="Gill Sans MT"/>
        </w:rPr>
        <w:t>future</w:t>
      </w:r>
      <w:r w:rsidR="00AF63D3" w:rsidRPr="00EB7CA4">
        <w:rPr>
          <w:rFonts w:ascii="Gill Sans MT" w:hAnsi="Gill Sans MT"/>
        </w:rPr>
        <w:t xml:space="preserve"> crop </w:t>
      </w:r>
      <w:r w:rsidRPr="00EB7CA4">
        <w:rPr>
          <w:rFonts w:ascii="Gill Sans MT" w:hAnsi="Gill Sans MT"/>
        </w:rPr>
        <w:t xml:space="preserve">protection take may exceed </w:t>
      </w:r>
      <w:r w:rsidR="00595F07" w:rsidRPr="00EB7CA4">
        <w:rPr>
          <w:rFonts w:ascii="Gill Sans MT" w:hAnsi="Gill Sans MT"/>
        </w:rPr>
        <w:t>previous levels</w:t>
      </w:r>
      <w:r w:rsidRPr="00EB7CA4">
        <w:rPr>
          <w:rFonts w:ascii="Gill Sans MT" w:hAnsi="Gill Sans MT"/>
        </w:rPr>
        <w:t>.</w:t>
      </w:r>
      <w:r w:rsidR="00766CDF" w:rsidRPr="00EB7CA4">
        <w:rPr>
          <w:rFonts w:ascii="Gill Sans MT" w:hAnsi="Gill Sans MT"/>
        </w:rPr>
        <w:t xml:space="preserve">  This w</w:t>
      </w:r>
      <w:r w:rsidR="00525CF7" w:rsidRPr="00EB7CA4">
        <w:rPr>
          <w:rFonts w:ascii="Gill Sans MT" w:hAnsi="Gill Sans MT"/>
        </w:rPr>
        <w:t>ould</w:t>
      </w:r>
      <w:r w:rsidR="00D139E7" w:rsidRPr="00EB7CA4">
        <w:rPr>
          <w:rFonts w:ascii="Gill Sans MT" w:hAnsi="Gill Sans MT"/>
        </w:rPr>
        <w:t xml:space="preserve"> </w:t>
      </w:r>
      <w:r w:rsidR="00766CDF" w:rsidRPr="00EB7CA4">
        <w:rPr>
          <w:rFonts w:ascii="Gill Sans MT" w:hAnsi="Gill Sans MT"/>
        </w:rPr>
        <w:t>not however influence the</w:t>
      </w:r>
      <w:r w:rsidR="00525CF7" w:rsidRPr="00EB7CA4">
        <w:rPr>
          <w:rFonts w:ascii="Gill Sans MT" w:hAnsi="Gill Sans MT"/>
        </w:rPr>
        <w:t xml:space="preserve"> setting of a</w:t>
      </w:r>
      <w:r w:rsidR="00766CDF" w:rsidRPr="00EB7CA4">
        <w:rPr>
          <w:rFonts w:ascii="Gill Sans MT" w:hAnsi="Gill Sans MT"/>
        </w:rPr>
        <w:t xml:space="preserve"> commercial quota unless density levels observed during annual spotlight surveys indicate</w:t>
      </w:r>
      <w:r w:rsidR="00525CF7" w:rsidRPr="00EB7CA4">
        <w:rPr>
          <w:rFonts w:ascii="Gill Sans MT" w:hAnsi="Gill Sans MT"/>
        </w:rPr>
        <w:t>d</w:t>
      </w:r>
      <w:r w:rsidR="00766CDF" w:rsidRPr="00EB7CA4">
        <w:rPr>
          <w:rFonts w:ascii="Gill Sans MT" w:hAnsi="Gill Sans MT"/>
        </w:rPr>
        <w:t xml:space="preserve"> an associated</w:t>
      </w:r>
      <w:r w:rsidR="00F80B84" w:rsidRPr="00EB7CA4">
        <w:rPr>
          <w:rFonts w:ascii="Gill Sans MT" w:hAnsi="Gill Sans MT"/>
        </w:rPr>
        <w:t xml:space="preserve"> </w:t>
      </w:r>
      <w:r w:rsidR="002769B6" w:rsidRPr="00EB7CA4">
        <w:rPr>
          <w:rFonts w:ascii="Gill Sans MT" w:hAnsi="Gill Sans MT"/>
        </w:rPr>
        <w:t xml:space="preserve">unacceptable level of </w:t>
      </w:r>
      <w:r w:rsidR="00F80B84" w:rsidRPr="00EB7CA4">
        <w:rPr>
          <w:rFonts w:ascii="Gill Sans MT" w:hAnsi="Gill Sans MT"/>
        </w:rPr>
        <w:t>decline in possum density.</w:t>
      </w:r>
      <w:r w:rsidR="00F80B84" w:rsidRPr="00AF49A3">
        <w:rPr>
          <w:rFonts w:ascii="Gill Sans MT" w:hAnsi="Gill Sans MT"/>
        </w:rPr>
        <w:t xml:space="preserve">  </w:t>
      </w:r>
    </w:p>
    <w:p w:rsidR="00454179" w:rsidRPr="00AF49A3" w:rsidRDefault="00454179" w:rsidP="00454179">
      <w:pPr>
        <w:pStyle w:val="Text"/>
        <w:tabs>
          <w:tab w:val="left" w:pos="851"/>
        </w:tabs>
        <w:spacing w:after="0"/>
        <w:ind w:right="425"/>
      </w:pPr>
    </w:p>
    <w:p w:rsidR="00454179" w:rsidRPr="00AF49A3" w:rsidRDefault="00454179" w:rsidP="00454179">
      <w:pPr>
        <w:pStyle w:val="Text"/>
        <w:tabs>
          <w:tab w:val="left" w:pos="851"/>
        </w:tabs>
        <w:spacing w:before="0"/>
        <w:ind w:right="425"/>
        <w:rPr>
          <w:b/>
          <w:sz w:val="22"/>
          <w:szCs w:val="22"/>
        </w:rPr>
      </w:pPr>
    </w:p>
    <w:p w:rsidR="00454179" w:rsidRPr="00AF49A3" w:rsidRDefault="00454179" w:rsidP="00454179">
      <w:pPr>
        <w:pStyle w:val="Text"/>
        <w:tabs>
          <w:tab w:val="left" w:pos="851"/>
        </w:tabs>
        <w:spacing w:before="0"/>
        <w:ind w:right="425"/>
        <w:rPr>
          <w:b/>
          <w:sz w:val="22"/>
          <w:szCs w:val="22"/>
        </w:rPr>
      </w:pPr>
    </w:p>
    <w:p w:rsidR="00454179" w:rsidRPr="00AF49A3" w:rsidRDefault="00454179" w:rsidP="00454179">
      <w:pPr>
        <w:pStyle w:val="Text"/>
        <w:tabs>
          <w:tab w:val="left" w:pos="851"/>
        </w:tabs>
        <w:spacing w:before="0"/>
        <w:ind w:right="425"/>
        <w:rPr>
          <w:b/>
          <w:sz w:val="22"/>
          <w:szCs w:val="22"/>
        </w:rPr>
      </w:pPr>
    </w:p>
    <w:p w:rsidR="00454179" w:rsidRPr="00AF49A3" w:rsidRDefault="00454179" w:rsidP="00454179">
      <w:pPr>
        <w:pStyle w:val="Text"/>
        <w:tabs>
          <w:tab w:val="left" w:pos="851"/>
        </w:tabs>
        <w:spacing w:before="0"/>
        <w:ind w:right="425"/>
        <w:rPr>
          <w:b/>
          <w:sz w:val="22"/>
          <w:szCs w:val="22"/>
        </w:rPr>
      </w:pPr>
    </w:p>
    <w:p w:rsidR="00454179" w:rsidRPr="00AF49A3" w:rsidRDefault="00454179" w:rsidP="00454179">
      <w:pPr>
        <w:pStyle w:val="Text"/>
        <w:tabs>
          <w:tab w:val="left" w:pos="851"/>
        </w:tabs>
        <w:spacing w:before="0"/>
        <w:ind w:right="425"/>
        <w:rPr>
          <w:b/>
          <w:sz w:val="22"/>
          <w:szCs w:val="22"/>
        </w:rPr>
      </w:pPr>
    </w:p>
    <w:p w:rsidR="00454179" w:rsidRPr="00AF49A3" w:rsidRDefault="00454179" w:rsidP="00454179">
      <w:pPr>
        <w:pStyle w:val="Text"/>
        <w:tabs>
          <w:tab w:val="left" w:pos="851"/>
        </w:tabs>
        <w:spacing w:before="0"/>
        <w:ind w:right="425"/>
        <w:rPr>
          <w:b/>
          <w:sz w:val="22"/>
          <w:szCs w:val="22"/>
        </w:rPr>
      </w:pPr>
    </w:p>
    <w:p w:rsidR="00FF4669" w:rsidRDefault="00454179" w:rsidP="00595F07">
      <w:pPr>
        <w:pStyle w:val="Text"/>
        <w:tabs>
          <w:tab w:val="left" w:pos="851"/>
        </w:tabs>
        <w:spacing w:before="0"/>
        <w:ind w:right="425"/>
        <w:rPr>
          <w:rFonts w:ascii="Gill Sans MT" w:hAnsi="Gill Sans MT"/>
          <w:b/>
          <w:sz w:val="20"/>
        </w:rPr>
      </w:pPr>
      <w:r w:rsidRPr="00AF49A3">
        <w:rPr>
          <w:b/>
          <w:sz w:val="22"/>
          <w:szCs w:val="22"/>
        </w:rPr>
        <w:br w:type="page"/>
      </w:r>
      <w:r w:rsidR="002D025E" w:rsidRPr="00AF49A3">
        <w:rPr>
          <w:rFonts w:ascii="Gill Sans MT" w:hAnsi="Gill Sans MT"/>
          <w:b/>
          <w:sz w:val="22"/>
          <w:szCs w:val="22"/>
        </w:rPr>
        <w:t>Tables 4</w:t>
      </w:r>
      <w:r w:rsidR="000B477C" w:rsidRPr="00AF49A3">
        <w:rPr>
          <w:rFonts w:ascii="Gill Sans MT" w:hAnsi="Gill Sans MT"/>
          <w:b/>
          <w:sz w:val="22"/>
          <w:szCs w:val="22"/>
        </w:rPr>
        <w:t xml:space="preserve">a, b, c &amp; d:  </w:t>
      </w:r>
      <w:r w:rsidR="00E03E67" w:rsidRPr="00AF49A3">
        <w:rPr>
          <w:rFonts w:ascii="Gill Sans MT" w:hAnsi="Gill Sans MT"/>
          <w:b/>
          <w:sz w:val="22"/>
          <w:szCs w:val="22"/>
        </w:rPr>
        <w:t>C</w:t>
      </w:r>
      <w:r w:rsidR="000B477C" w:rsidRPr="00AF49A3">
        <w:rPr>
          <w:rFonts w:ascii="Gill Sans MT" w:hAnsi="Gill Sans MT"/>
          <w:b/>
          <w:sz w:val="22"/>
          <w:szCs w:val="22"/>
        </w:rPr>
        <w:t xml:space="preserve">ommercial quotas </w:t>
      </w:r>
      <w:r w:rsidR="00E03E67" w:rsidRPr="00AF49A3">
        <w:rPr>
          <w:rFonts w:ascii="Gill Sans MT" w:hAnsi="Gill Sans MT"/>
          <w:b/>
          <w:sz w:val="22"/>
          <w:szCs w:val="22"/>
        </w:rPr>
        <w:t>to be allocated to</w:t>
      </w:r>
      <w:r w:rsidR="000B477C" w:rsidRPr="00AF49A3">
        <w:rPr>
          <w:rFonts w:ascii="Gill Sans MT" w:hAnsi="Gill Sans MT"/>
          <w:b/>
          <w:sz w:val="22"/>
          <w:szCs w:val="22"/>
        </w:rPr>
        <w:t xml:space="preserve"> each management region based specif</w:t>
      </w:r>
      <w:r w:rsidR="00AF63D3" w:rsidRPr="00AF49A3">
        <w:rPr>
          <w:rFonts w:ascii="Gill Sans MT" w:hAnsi="Gill Sans MT"/>
          <w:b/>
          <w:sz w:val="22"/>
          <w:szCs w:val="22"/>
        </w:rPr>
        <w:t>ic possum densities</w:t>
      </w:r>
      <w:r w:rsidR="00051891" w:rsidRPr="000915C9">
        <w:rPr>
          <w:rStyle w:val="FootnoteReference"/>
          <w:rFonts w:ascii="Gill Sans MT" w:hAnsi="Gill Sans MT"/>
          <w:b/>
          <w:sz w:val="22"/>
          <w:szCs w:val="22"/>
        </w:rPr>
        <w:footnoteReference w:customMarkFollows="1" w:id="4"/>
        <w:t>#</w:t>
      </w:r>
      <w:r w:rsidR="000B477C" w:rsidRPr="00AF49A3">
        <w:rPr>
          <w:rFonts w:ascii="Gill Sans MT" w:hAnsi="Gill Sans MT"/>
          <w:b/>
          <w:sz w:val="22"/>
          <w:szCs w:val="22"/>
        </w:rPr>
        <w:t>.</w:t>
      </w:r>
      <w:r w:rsidR="00365B86" w:rsidRPr="00AF49A3">
        <w:rPr>
          <w:rFonts w:ascii="Gill Sans MT" w:hAnsi="Gill Sans MT"/>
          <w:b/>
          <w:sz w:val="22"/>
          <w:szCs w:val="22"/>
        </w:rPr>
        <w:t xml:space="preserve">  </w:t>
      </w:r>
      <w:r w:rsidR="00365B86" w:rsidRPr="00AF49A3">
        <w:rPr>
          <w:rFonts w:ascii="Gill Sans MT" w:hAnsi="Gill Sans MT"/>
          <w:sz w:val="20"/>
        </w:rPr>
        <w:t>D</w:t>
      </w:r>
      <w:r w:rsidR="00114C9C" w:rsidRPr="00AF49A3">
        <w:rPr>
          <w:rFonts w:ascii="Gill Sans MT" w:hAnsi="Gill Sans MT"/>
          <w:sz w:val="20"/>
        </w:rPr>
        <w:t xml:space="preserve">ensities listed </w:t>
      </w:r>
      <w:r w:rsidR="00365B86" w:rsidRPr="00AF49A3">
        <w:rPr>
          <w:rFonts w:ascii="Gill Sans MT" w:hAnsi="Gill Sans MT"/>
          <w:sz w:val="20"/>
        </w:rPr>
        <w:t>refer to the</w:t>
      </w:r>
      <w:r w:rsidR="00114C9C" w:rsidRPr="00AF49A3">
        <w:rPr>
          <w:rFonts w:ascii="Gill Sans MT" w:hAnsi="Gill Sans MT"/>
          <w:sz w:val="20"/>
        </w:rPr>
        <w:t xml:space="preserve"> 3-year </w:t>
      </w:r>
      <w:r w:rsidR="00EC3FAF" w:rsidRPr="00AF49A3">
        <w:rPr>
          <w:rFonts w:ascii="Gill Sans MT" w:hAnsi="Gill Sans MT"/>
          <w:sz w:val="20"/>
        </w:rPr>
        <w:t xml:space="preserve">exponentially weighted </w:t>
      </w:r>
      <w:r w:rsidR="00114C9C" w:rsidRPr="00AF49A3">
        <w:rPr>
          <w:rFonts w:ascii="Gill Sans MT" w:hAnsi="Gill Sans MT"/>
          <w:sz w:val="20"/>
        </w:rPr>
        <w:t>moving average</w:t>
      </w:r>
      <w:r w:rsidR="00365B86" w:rsidRPr="00AF49A3">
        <w:rPr>
          <w:rFonts w:ascii="Gill Sans MT" w:hAnsi="Gill Sans MT"/>
          <w:sz w:val="20"/>
        </w:rPr>
        <w:t xml:space="preserve"> density</w:t>
      </w:r>
      <w:r w:rsidR="00114C9C" w:rsidRPr="00AF49A3">
        <w:rPr>
          <w:rFonts w:ascii="Gill Sans MT" w:hAnsi="Gill Sans MT"/>
          <w:sz w:val="20"/>
        </w:rPr>
        <w:t>.</w:t>
      </w:r>
      <w:r w:rsidR="00FD15D3" w:rsidRPr="00AF49A3">
        <w:rPr>
          <w:rFonts w:ascii="Gill Sans MT" w:hAnsi="Gill Sans MT"/>
          <w:sz w:val="20"/>
        </w:rPr>
        <w:t xml:space="preserve">  Shaded rows show</w:t>
      </w:r>
      <w:r w:rsidR="00AE70FB">
        <w:rPr>
          <w:rFonts w:ascii="Gill Sans MT" w:hAnsi="Gill Sans MT"/>
          <w:sz w:val="20"/>
        </w:rPr>
        <w:t xml:space="preserve"> the</w:t>
      </w:r>
      <w:r w:rsidR="00FD15D3" w:rsidRPr="00AF49A3">
        <w:rPr>
          <w:rFonts w:ascii="Gill Sans MT" w:hAnsi="Gill Sans MT"/>
          <w:sz w:val="20"/>
        </w:rPr>
        <w:t xml:space="preserve"> likely </w:t>
      </w:r>
      <w:r w:rsidR="00FD1617" w:rsidRPr="00AF49A3">
        <w:rPr>
          <w:rFonts w:ascii="Gill Sans MT" w:hAnsi="Gill Sans MT"/>
          <w:sz w:val="20"/>
        </w:rPr>
        <w:t>annual</w:t>
      </w:r>
      <w:r w:rsidR="00FD15D3" w:rsidRPr="00AF49A3">
        <w:rPr>
          <w:rFonts w:ascii="Gill Sans MT" w:hAnsi="Gill Sans MT"/>
          <w:sz w:val="20"/>
        </w:rPr>
        <w:t xml:space="preserve"> quotas</w:t>
      </w:r>
      <w:r w:rsidR="00AE70FB">
        <w:rPr>
          <w:rFonts w:ascii="Gill Sans MT" w:hAnsi="Gill Sans MT"/>
          <w:sz w:val="20"/>
        </w:rPr>
        <w:t xml:space="preserve"> for each region</w:t>
      </w:r>
      <w:r w:rsidR="00FD15D3" w:rsidRPr="00AF49A3">
        <w:rPr>
          <w:rFonts w:ascii="Gill Sans MT" w:hAnsi="Gill Sans MT"/>
          <w:sz w:val="20"/>
        </w:rPr>
        <w:t xml:space="preserve"> based on long-term average densities</w:t>
      </w:r>
      <w:r w:rsidR="00FD15D3" w:rsidRPr="00AF49A3">
        <w:rPr>
          <w:rFonts w:ascii="Gill Sans MT" w:hAnsi="Gill Sans MT"/>
          <w:b/>
          <w:sz w:val="20"/>
        </w:rPr>
        <w:t>.</w:t>
      </w:r>
      <w:r w:rsidR="0064546C">
        <w:rPr>
          <w:rFonts w:ascii="Gill Sans MT" w:hAnsi="Gill Sans MT"/>
          <w:b/>
          <w:sz w:val="20"/>
        </w:rPr>
        <w:t xml:space="preserve"> </w:t>
      </w:r>
    </w:p>
    <w:p w:rsidR="00FF4669" w:rsidRDefault="00A41B8C" w:rsidP="00595F07">
      <w:pPr>
        <w:pStyle w:val="Text"/>
        <w:tabs>
          <w:tab w:val="left" w:pos="851"/>
        </w:tabs>
        <w:spacing w:before="0"/>
        <w:ind w:right="425"/>
        <w:rPr>
          <w:rFonts w:ascii="Gill Sans MT" w:hAnsi="Gill Sans MT"/>
          <w:b/>
          <w:sz w:val="20"/>
        </w:rPr>
      </w:pPr>
      <w:r>
        <w:rPr>
          <w:rFonts w:ascii="Gill Sans MT" w:hAnsi="Gill Sans MT"/>
          <w:b/>
          <w:noProof/>
          <w:sz w:val="20"/>
          <w:lang w:eastAsia="en-AU"/>
        </w:rPr>
        <w:drawing>
          <wp:anchor distT="0" distB="0" distL="114300" distR="114300" simplePos="0" relativeHeight="251666944" behindDoc="0" locked="0" layoutInCell="1" allowOverlap="1">
            <wp:simplePos x="0" y="0"/>
            <wp:positionH relativeFrom="column">
              <wp:posOffset>-88900</wp:posOffset>
            </wp:positionH>
            <wp:positionV relativeFrom="paragraph">
              <wp:posOffset>0</wp:posOffset>
            </wp:positionV>
            <wp:extent cx="5942965" cy="7214235"/>
            <wp:effectExtent l="0" t="0" r="635" b="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33" cstate="print"/>
                    <a:srcRect/>
                    <a:stretch>
                      <a:fillRect/>
                    </a:stretch>
                  </pic:blipFill>
                  <pic:spPr bwMode="auto">
                    <a:xfrm>
                      <a:off x="0" y="0"/>
                      <a:ext cx="5942965" cy="7214235"/>
                    </a:xfrm>
                    <a:prstGeom prst="rect">
                      <a:avLst/>
                    </a:prstGeom>
                    <a:noFill/>
                    <a:ln w="9525">
                      <a:noFill/>
                      <a:miter lim="800000"/>
                      <a:headEnd/>
                      <a:tailEnd/>
                    </a:ln>
                  </pic:spPr>
                </pic:pic>
              </a:graphicData>
            </a:graphic>
          </wp:anchor>
        </w:drawing>
      </w:r>
    </w:p>
    <w:p w:rsidR="007E74FE" w:rsidRPr="00AF49A3" w:rsidRDefault="00FF4669" w:rsidP="00BC657F">
      <w:pPr>
        <w:pStyle w:val="Heading3"/>
        <w:tabs>
          <w:tab w:val="left" w:pos="426"/>
          <w:tab w:val="left" w:pos="851"/>
        </w:tabs>
        <w:spacing w:before="0"/>
        <w:ind w:right="425"/>
        <w:rPr>
          <w:rFonts w:ascii="Gill Sans MT" w:hAnsi="Gill Sans MT"/>
          <w:b/>
          <w:sz w:val="24"/>
          <w:szCs w:val="24"/>
        </w:rPr>
      </w:pPr>
      <w:r>
        <w:rPr>
          <w:rFonts w:ascii="Gill Sans MT" w:hAnsi="Gill Sans MT"/>
          <w:b/>
          <w:sz w:val="20"/>
        </w:rPr>
        <w:br w:type="page"/>
      </w:r>
      <w:bookmarkStart w:id="52" w:name="_Toc265159860"/>
      <w:r w:rsidR="007E6157" w:rsidRPr="00AF49A3">
        <w:rPr>
          <w:rFonts w:ascii="Gill Sans MT" w:hAnsi="Gill Sans MT"/>
          <w:b/>
          <w:sz w:val="24"/>
          <w:szCs w:val="24"/>
        </w:rPr>
        <w:t xml:space="preserve">Application </w:t>
      </w:r>
      <w:r w:rsidR="009D76DA">
        <w:rPr>
          <w:rFonts w:ascii="Gill Sans MT" w:hAnsi="Gill Sans MT"/>
          <w:b/>
          <w:sz w:val="24"/>
          <w:szCs w:val="24"/>
        </w:rPr>
        <w:t>of</w:t>
      </w:r>
      <w:r w:rsidR="007E6157" w:rsidRPr="00AF49A3">
        <w:rPr>
          <w:rFonts w:ascii="Gill Sans MT" w:hAnsi="Gill Sans MT"/>
          <w:b/>
          <w:sz w:val="24"/>
          <w:szCs w:val="24"/>
        </w:rPr>
        <w:t xml:space="preserve"> three-</w:t>
      </w:r>
      <w:r w:rsidR="000B477C" w:rsidRPr="00AF49A3">
        <w:rPr>
          <w:rFonts w:ascii="Gill Sans MT" w:hAnsi="Gill Sans MT"/>
          <w:b/>
          <w:sz w:val="24"/>
          <w:szCs w:val="24"/>
        </w:rPr>
        <w:t xml:space="preserve">year </w:t>
      </w:r>
      <w:r w:rsidR="00562FBA" w:rsidRPr="00AF49A3">
        <w:rPr>
          <w:rFonts w:ascii="Gill Sans MT" w:hAnsi="Gill Sans MT"/>
          <w:b/>
          <w:sz w:val="24"/>
          <w:szCs w:val="24"/>
        </w:rPr>
        <w:t xml:space="preserve">density </w:t>
      </w:r>
      <w:r w:rsidR="000B477C" w:rsidRPr="00AF49A3">
        <w:rPr>
          <w:rFonts w:ascii="Gill Sans MT" w:hAnsi="Gill Sans MT"/>
          <w:b/>
          <w:sz w:val="24"/>
          <w:szCs w:val="24"/>
        </w:rPr>
        <w:t>trend in establishing quotas</w:t>
      </w:r>
      <w:bookmarkEnd w:id="52"/>
      <w:r w:rsidR="00FA3881" w:rsidRPr="00AF49A3">
        <w:rPr>
          <w:rFonts w:ascii="Gill Sans MT" w:hAnsi="Gill Sans MT"/>
          <w:b/>
          <w:sz w:val="24"/>
          <w:szCs w:val="24"/>
        </w:rPr>
        <w:t xml:space="preserve"> </w:t>
      </w:r>
    </w:p>
    <w:p w:rsidR="007E74FE" w:rsidRPr="00AF49A3" w:rsidRDefault="000B477C">
      <w:pPr>
        <w:pStyle w:val="Text"/>
        <w:tabs>
          <w:tab w:val="left" w:pos="851"/>
        </w:tabs>
        <w:ind w:right="424"/>
        <w:rPr>
          <w:rFonts w:ascii="Gill Sans MT" w:hAnsi="Gill Sans MT"/>
        </w:rPr>
      </w:pPr>
      <w:r w:rsidRPr="00AF49A3">
        <w:rPr>
          <w:rFonts w:ascii="Gill Sans MT" w:hAnsi="Gill Sans MT"/>
        </w:rPr>
        <w:t xml:space="preserve">Survey data has in past years fluctuated significantly from year to </w:t>
      </w:r>
      <w:r w:rsidR="007E6157" w:rsidRPr="00AF49A3">
        <w:rPr>
          <w:rFonts w:ascii="Gill Sans MT" w:hAnsi="Gill Sans MT"/>
        </w:rPr>
        <w:t xml:space="preserve">year as demonstrated by </w:t>
      </w:r>
      <w:r w:rsidR="007878A1">
        <w:rPr>
          <w:rFonts w:ascii="Gill Sans MT" w:hAnsi="Gill Sans MT"/>
        </w:rPr>
        <w:t>Figure 9</w:t>
      </w:r>
      <w:r w:rsidRPr="00AF49A3">
        <w:rPr>
          <w:rFonts w:ascii="Gill Sans MT" w:hAnsi="Gill Sans MT"/>
        </w:rPr>
        <w:t>.  There are numerous explanations as to why sudden variations in density estimates</w:t>
      </w:r>
      <w:r w:rsidR="00F0765F">
        <w:rPr>
          <w:rFonts w:ascii="Gill Sans MT" w:hAnsi="Gill Sans MT"/>
        </w:rPr>
        <w:t xml:space="preserve"> occur</w:t>
      </w:r>
      <w:r w:rsidRPr="00AF49A3">
        <w:rPr>
          <w:rFonts w:ascii="Gill Sans MT" w:hAnsi="Gill Sans MT"/>
        </w:rPr>
        <w:t>. These can include changes in observers, differences in observer skill, subtle differences in weather conditions or as in the case of the 2005 data, observers not strictly adhering to the methodology outlined in the spotlight manual (increased training is now provided to ensure survey methodology is adhered to).</w:t>
      </w:r>
    </w:p>
    <w:p w:rsidR="007E74FE" w:rsidRPr="00AF49A3" w:rsidRDefault="000B477C">
      <w:pPr>
        <w:pStyle w:val="Text"/>
        <w:tabs>
          <w:tab w:val="left" w:pos="851"/>
        </w:tabs>
        <w:ind w:right="424"/>
        <w:rPr>
          <w:rFonts w:ascii="Gill Sans MT" w:hAnsi="Gill Sans MT"/>
        </w:rPr>
      </w:pPr>
      <w:r w:rsidRPr="00AF49A3">
        <w:rPr>
          <w:rFonts w:ascii="Gill Sans MT" w:hAnsi="Gill Sans MT"/>
        </w:rPr>
        <w:t xml:space="preserve">To ensure that management decisions in establishing quotas do not overreact to apparent changes from year to year, a </w:t>
      </w:r>
      <w:r w:rsidR="005563FD" w:rsidRPr="00AF49A3">
        <w:rPr>
          <w:rFonts w:ascii="Gill Sans MT" w:hAnsi="Gill Sans MT"/>
        </w:rPr>
        <w:t>moving average</w:t>
      </w:r>
      <w:r w:rsidRPr="00AF49A3">
        <w:rPr>
          <w:rFonts w:ascii="Gill Sans MT" w:hAnsi="Gill Sans MT"/>
        </w:rPr>
        <w:t xml:space="preserve"> using </w:t>
      </w:r>
      <w:r w:rsidR="005563FD" w:rsidRPr="00AF49A3">
        <w:rPr>
          <w:rFonts w:ascii="Gill Sans MT" w:hAnsi="Gill Sans MT"/>
        </w:rPr>
        <w:t>a window</w:t>
      </w:r>
      <w:r w:rsidRPr="00AF49A3">
        <w:rPr>
          <w:rFonts w:ascii="Gill Sans MT" w:hAnsi="Gill Sans MT"/>
        </w:rPr>
        <w:t xml:space="preserve"> of data from three conse</w:t>
      </w:r>
      <w:r w:rsidR="00AC41AE" w:rsidRPr="00AF49A3">
        <w:rPr>
          <w:rFonts w:ascii="Gill Sans MT" w:hAnsi="Gill Sans MT"/>
        </w:rPr>
        <w:t xml:space="preserve">cutive years will be applied to </w:t>
      </w:r>
      <w:r w:rsidR="00FA3881" w:rsidRPr="00AF49A3">
        <w:rPr>
          <w:rFonts w:ascii="Gill Sans MT" w:hAnsi="Gill Sans MT"/>
        </w:rPr>
        <w:t>the time-series of density indices from each region</w:t>
      </w:r>
      <w:r w:rsidR="002622BB" w:rsidRPr="00AF49A3">
        <w:rPr>
          <w:rFonts w:ascii="Gill Sans MT" w:hAnsi="Gill Sans MT"/>
        </w:rPr>
        <w:t>.  This is a commonly used technique</w:t>
      </w:r>
      <w:r w:rsidRPr="00AF49A3">
        <w:rPr>
          <w:rFonts w:ascii="Gill Sans MT" w:hAnsi="Gill Sans MT"/>
        </w:rPr>
        <w:t xml:space="preserve"> to reduc</w:t>
      </w:r>
      <w:r w:rsidR="00931133" w:rsidRPr="00AF49A3">
        <w:rPr>
          <w:rFonts w:ascii="Gill Sans MT" w:hAnsi="Gill Sans MT"/>
        </w:rPr>
        <w:t>e</w:t>
      </w:r>
      <w:r w:rsidRPr="00AF49A3">
        <w:rPr>
          <w:rFonts w:ascii="Gill Sans MT" w:hAnsi="Gill Sans MT"/>
        </w:rPr>
        <w:t xml:space="preserve"> </w:t>
      </w:r>
      <w:r w:rsidR="00466A49" w:rsidRPr="00AF49A3">
        <w:rPr>
          <w:rFonts w:ascii="Gill Sans MT" w:hAnsi="Gill Sans MT"/>
        </w:rPr>
        <w:t>individual survey bias</w:t>
      </w:r>
      <w:r w:rsidRPr="00AF49A3">
        <w:rPr>
          <w:rFonts w:ascii="Gill Sans MT" w:hAnsi="Gill Sans MT"/>
        </w:rPr>
        <w:t xml:space="preserve"> on long-term</w:t>
      </w:r>
      <w:r w:rsidR="002622BB" w:rsidRPr="00AF49A3">
        <w:rPr>
          <w:rFonts w:ascii="Gill Sans MT" w:hAnsi="Gill Sans MT"/>
        </w:rPr>
        <w:t xml:space="preserve"> population</w:t>
      </w:r>
      <w:r w:rsidRPr="00AF49A3">
        <w:rPr>
          <w:rFonts w:ascii="Gill Sans MT" w:hAnsi="Gill Sans MT"/>
        </w:rPr>
        <w:t xml:space="preserve"> patterns</w:t>
      </w:r>
      <w:r w:rsidR="009A0EB3" w:rsidRPr="00AF49A3">
        <w:rPr>
          <w:rFonts w:ascii="Gill Sans MT" w:hAnsi="Gill Sans MT"/>
        </w:rPr>
        <w:t xml:space="preserve"> (e.g. Hawkins </w:t>
      </w:r>
      <w:r w:rsidR="009A0EB3" w:rsidRPr="00AF49A3">
        <w:rPr>
          <w:rFonts w:ascii="Gill Sans MT" w:hAnsi="Gill Sans MT"/>
          <w:i/>
        </w:rPr>
        <w:t>et al</w:t>
      </w:r>
      <w:r w:rsidR="009A0EB3" w:rsidRPr="00AF49A3">
        <w:rPr>
          <w:rFonts w:ascii="Gill Sans MT" w:hAnsi="Gill Sans MT"/>
        </w:rPr>
        <w:t>. 2006)</w:t>
      </w:r>
      <w:r w:rsidR="00A714CB" w:rsidRPr="00AF49A3">
        <w:rPr>
          <w:rFonts w:ascii="Gill Sans MT" w:hAnsi="Gill Sans MT"/>
        </w:rPr>
        <w:t>,</w:t>
      </w:r>
      <w:r w:rsidRPr="00AF49A3">
        <w:rPr>
          <w:rFonts w:ascii="Gill Sans MT" w:hAnsi="Gill Sans MT"/>
        </w:rPr>
        <w:t xml:space="preserve"> </w:t>
      </w:r>
      <w:r w:rsidR="00A714CB" w:rsidRPr="00AF49A3">
        <w:rPr>
          <w:rFonts w:ascii="Gill Sans MT" w:hAnsi="Gill Sans MT"/>
        </w:rPr>
        <w:t>providing</w:t>
      </w:r>
      <w:r w:rsidR="00466A49" w:rsidRPr="00AF49A3">
        <w:rPr>
          <w:rFonts w:ascii="Gill Sans MT" w:hAnsi="Gill Sans MT"/>
        </w:rPr>
        <w:t xml:space="preserve"> </w:t>
      </w:r>
      <w:r w:rsidR="00A714CB" w:rsidRPr="00AF49A3">
        <w:rPr>
          <w:rFonts w:ascii="Gill Sans MT" w:hAnsi="Gill Sans MT"/>
        </w:rPr>
        <w:t xml:space="preserve">a more realistic estimate of </w:t>
      </w:r>
      <w:r w:rsidR="002A2844" w:rsidRPr="00AF49A3">
        <w:rPr>
          <w:rFonts w:ascii="Gill Sans MT" w:hAnsi="Gill Sans MT"/>
        </w:rPr>
        <w:t xml:space="preserve">the </w:t>
      </w:r>
      <w:r w:rsidR="00A714CB" w:rsidRPr="00AF49A3">
        <w:rPr>
          <w:rFonts w:ascii="Gill Sans MT" w:hAnsi="Gill Sans MT"/>
        </w:rPr>
        <w:t>true</w:t>
      </w:r>
      <w:r w:rsidR="00466A49" w:rsidRPr="00AF49A3">
        <w:rPr>
          <w:rFonts w:ascii="Gill Sans MT" w:hAnsi="Gill Sans MT"/>
        </w:rPr>
        <w:t xml:space="preserve"> population trend </w:t>
      </w:r>
      <w:r w:rsidRPr="00AF49A3">
        <w:rPr>
          <w:rFonts w:ascii="Gill Sans MT" w:hAnsi="Gill Sans MT"/>
        </w:rPr>
        <w:t>(</w:t>
      </w:r>
      <w:r w:rsidR="00FF16AC" w:rsidRPr="00AF49A3">
        <w:rPr>
          <w:rFonts w:ascii="Gill Sans MT" w:hAnsi="Gill Sans MT"/>
        </w:rPr>
        <w:t xml:space="preserve">e.g. </w:t>
      </w:r>
      <w:r w:rsidRPr="00AF49A3">
        <w:rPr>
          <w:rFonts w:ascii="Gill Sans MT" w:hAnsi="Gill Sans MT"/>
        </w:rPr>
        <w:t xml:space="preserve">Figure </w:t>
      </w:r>
      <w:r w:rsidR="00245EF8">
        <w:rPr>
          <w:rFonts w:ascii="Gill Sans MT" w:hAnsi="Gill Sans MT"/>
        </w:rPr>
        <w:t>9</w:t>
      </w:r>
      <w:r w:rsidRPr="00AF49A3">
        <w:rPr>
          <w:rFonts w:ascii="Gill Sans MT" w:hAnsi="Gill Sans MT"/>
        </w:rPr>
        <w:t xml:space="preserve">).  </w:t>
      </w:r>
      <w:r w:rsidR="00FA3881" w:rsidRPr="00AF49A3">
        <w:rPr>
          <w:rFonts w:ascii="Gill Sans MT" w:hAnsi="Gill Sans MT"/>
        </w:rPr>
        <w:t xml:space="preserve">As </w:t>
      </w:r>
      <w:r w:rsidR="006A3446" w:rsidRPr="00AF49A3">
        <w:rPr>
          <w:rFonts w:ascii="Gill Sans MT" w:hAnsi="Gill Sans MT"/>
        </w:rPr>
        <w:t xml:space="preserve">sensible </w:t>
      </w:r>
      <w:r w:rsidR="00FA3881" w:rsidRPr="00AF49A3">
        <w:rPr>
          <w:rFonts w:ascii="Gill Sans MT" w:hAnsi="Gill Sans MT"/>
        </w:rPr>
        <w:t>management should respond to population tr</w:t>
      </w:r>
      <w:r w:rsidR="004826B7" w:rsidRPr="00AF49A3">
        <w:rPr>
          <w:rFonts w:ascii="Gill Sans MT" w:hAnsi="Gill Sans MT"/>
        </w:rPr>
        <w:t>ends (i.e. decline or increase)</w:t>
      </w:r>
      <w:r w:rsidR="00FA3881" w:rsidRPr="00AF49A3">
        <w:rPr>
          <w:rFonts w:ascii="Gill Sans MT" w:hAnsi="Gill Sans MT"/>
        </w:rPr>
        <w:t xml:space="preserve"> rather than year-to-year fluctuations, q</w:t>
      </w:r>
      <w:r w:rsidRPr="00AF49A3">
        <w:rPr>
          <w:rFonts w:ascii="Gill Sans MT" w:hAnsi="Gill Sans MT"/>
        </w:rPr>
        <w:t xml:space="preserve">uotas will be allocated on the basis of the three year </w:t>
      </w:r>
      <w:r w:rsidR="005563FD" w:rsidRPr="00AF49A3">
        <w:rPr>
          <w:rFonts w:ascii="Gill Sans MT" w:hAnsi="Gill Sans MT"/>
        </w:rPr>
        <w:t>moving average</w:t>
      </w:r>
      <w:r w:rsidRPr="00AF49A3">
        <w:rPr>
          <w:rFonts w:ascii="Gill Sans MT" w:hAnsi="Gill Sans MT"/>
        </w:rPr>
        <w:t>.</w:t>
      </w:r>
      <w:r w:rsidR="007E6157" w:rsidRPr="00AF49A3">
        <w:rPr>
          <w:rFonts w:ascii="Gill Sans MT" w:hAnsi="Gill Sans MT"/>
        </w:rPr>
        <w:t xml:space="preserve">  </w:t>
      </w:r>
    </w:p>
    <w:p w:rsidR="00FF16AC" w:rsidRPr="00AF49A3" w:rsidRDefault="002261CF" w:rsidP="00805B64">
      <w:pPr>
        <w:pStyle w:val="Text"/>
        <w:tabs>
          <w:tab w:val="left" w:pos="851"/>
        </w:tabs>
        <w:spacing w:after="360"/>
        <w:ind w:right="425"/>
        <w:rPr>
          <w:rFonts w:ascii="Gill Sans MT" w:hAnsi="Gill Sans MT"/>
        </w:rPr>
      </w:pPr>
      <w:r w:rsidRPr="00AF49A3">
        <w:rPr>
          <w:rFonts w:ascii="Gill Sans MT" w:hAnsi="Gill Sans MT"/>
        </w:rPr>
        <w:t>A three-year</w:t>
      </w:r>
      <w:r w:rsidR="007E6157" w:rsidRPr="00AF49A3">
        <w:rPr>
          <w:rFonts w:ascii="Gill Sans MT" w:hAnsi="Gill Sans MT"/>
        </w:rPr>
        <w:t xml:space="preserve"> exponentially weighted moving average</w:t>
      </w:r>
      <w:r w:rsidR="00FF16AC" w:rsidRPr="00AF49A3">
        <w:rPr>
          <w:rFonts w:ascii="Gill Sans MT" w:hAnsi="Gill Sans MT"/>
        </w:rPr>
        <w:t xml:space="preserve"> (EWMA)</w:t>
      </w:r>
      <w:r w:rsidR="00C84C42" w:rsidRPr="00AF49A3">
        <w:rPr>
          <w:rFonts w:ascii="Gill Sans MT" w:hAnsi="Gill Sans MT"/>
        </w:rPr>
        <w:t xml:space="preserve"> has been applied to the density index time-series</w:t>
      </w:r>
      <w:r w:rsidR="007E6157" w:rsidRPr="00AF49A3">
        <w:rPr>
          <w:rFonts w:ascii="Gill Sans MT" w:hAnsi="Gill Sans MT"/>
        </w:rPr>
        <w:t xml:space="preserve"> that gives more weight to the current survey result in its estimate of </w:t>
      </w:r>
      <w:r w:rsidR="00C84C42" w:rsidRPr="00AF49A3">
        <w:rPr>
          <w:rFonts w:ascii="Gill Sans MT" w:hAnsi="Gill Sans MT"/>
        </w:rPr>
        <w:t xml:space="preserve">annual </w:t>
      </w:r>
      <w:r w:rsidR="007E6157" w:rsidRPr="00AF49A3">
        <w:rPr>
          <w:rFonts w:ascii="Gill Sans MT" w:hAnsi="Gill Sans MT"/>
        </w:rPr>
        <w:t>density.</w:t>
      </w:r>
      <w:r w:rsidR="00FF16AC" w:rsidRPr="00AF49A3">
        <w:rPr>
          <w:rFonts w:ascii="Gill Sans MT" w:hAnsi="Gill Sans MT"/>
        </w:rPr>
        <w:t xml:space="preserve">  </w:t>
      </w:r>
      <w:r w:rsidR="00C84C42" w:rsidRPr="00AF49A3">
        <w:rPr>
          <w:rFonts w:ascii="Gill Sans MT" w:hAnsi="Gill Sans MT"/>
        </w:rPr>
        <w:t>The</w:t>
      </w:r>
      <w:r w:rsidR="009212BA" w:rsidRPr="00AF49A3">
        <w:rPr>
          <w:rFonts w:ascii="Gill Sans MT" w:hAnsi="Gill Sans MT"/>
        </w:rPr>
        <w:t xml:space="preserve"> sequence of</w:t>
      </w:r>
      <w:r w:rsidR="00FF16AC" w:rsidRPr="00AF49A3">
        <w:rPr>
          <w:rFonts w:ascii="Gill Sans MT" w:hAnsi="Gill Sans MT"/>
        </w:rPr>
        <w:t xml:space="preserve"> EWMA values are formed in the manner shown in </w:t>
      </w:r>
      <w:r w:rsidR="007C0A8E">
        <w:rPr>
          <w:rFonts w:ascii="Gill Sans MT" w:hAnsi="Gill Sans MT"/>
        </w:rPr>
        <w:t>the box b</w:t>
      </w:r>
      <w:r w:rsidR="00C441D7">
        <w:rPr>
          <w:rFonts w:ascii="Gill Sans MT" w:hAnsi="Gill Sans MT"/>
        </w:rPr>
        <w:t>elow</w:t>
      </w:r>
      <w:r w:rsidR="00B30CA8" w:rsidRPr="00AF49A3">
        <w:rPr>
          <w:rFonts w:ascii="Gill Sans MT" w:hAnsi="Gill Sans MT"/>
        </w:rPr>
        <w:t xml:space="preserve">.  </w:t>
      </w:r>
    </w:p>
    <w:p w:rsidR="00EF0E46" w:rsidRDefault="00EF0E46" w:rsidP="007C0A8E">
      <w:pPr>
        <w:pStyle w:val="Text"/>
        <w:pBdr>
          <w:top w:val="single" w:sz="4" w:space="1" w:color="auto"/>
          <w:left w:val="single" w:sz="4" w:space="4" w:color="auto"/>
          <w:bottom w:val="single" w:sz="4" w:space="1" w:color="auto"/>
          <w:right w:val="single" w:sz="4" w:space="4" w:color="auto"/>
        </w:pBdr>
        <w:shd w:val="clear" w:color="auto" w:fill="D9D9D9"/>
        <w:tabs>
          <w:tab w:val="left" w:pos="851"/>
        </w:tabs>
        <w:ind w:right="425"/>
        <w:rPr>
          <w:rFonts w:ascii="Gill Sans MT" w:hAnsi="Gill Sans MT"/>
          <w:b/>
          <w:sz w:val="22"/>
          <w:szCs w:val="22"/>
        </w:rPr>
      </w:pPr>
      <w:r w:rsidRPr="00AF49A3">
        <w:rPr>
          <w:rFonts w:ascii="Gill Sans MT" w:hAnsi="Gill Sans MT"/>
          <w:b/>
          <w:sz w:val="22"/>
          <w:szCs w:val="22"/>
        </w:rPr>
        <w:t>Ra</w:t>
      </w:r>
      <w:r w:rsidR="005B4FFB">
        <w:rPr>
          <w:rFonts w:ascii="Gill Sans MT" w:hAnsi="Gill Sans MT"/>
          <w:b/>
          <w:sz w:val="22"/>
          <w:szCs w:val="22"/>
        </w:rPr>
        <w:t>tionale behind calculation of a 3-year</w:t>
      </w:r>
      <w:r w:rsidRPr="00AF49A3">
        <w:rPr>
          <w:rFonts w:ascii="Gill Sans MT" w:hAnsi="Gill Sans MT"/>
          <w:b/>
          <w:sz w:val="22"/>
          <w:szCs w:val="22"/>
        </w:rPr>
        <w:t xml:space="preserve"> exponentially</w:t>
      </w:r>
      <w:r w:rsidR="00C441D7">
        <w:rPr>
          <w:rFonts w:ascii="Gill Sans MT" w:hAnsi="Gill Sans MT"/>
          <w:b/>
          <w:sz w:val="22"/>
          <w:szCs w:val="22"/>
        </w:rPr>
        <w:t xml:space="preserve"> weighted moving average (EWMA)</w:t>
      </w:r>
      <w:r w:rsidR="00FC65EA">
        <w:rPr>
          <w:rFonts w:ascii="Gill Sans MT" w:hAnsi="Gill Sans MT"/>
          <w:b/>
          <w:sz w:val="22"/>
          <w:szCs w:val="22"/>
        </w:rPr>
        <w:t xml:space="preserve"> possum density</w:t>
      </w:r>
      <w:r w:rsidR="00C441D7">
        <w:rPr>
          <w:rFonts w:ascii="Gill Sans MT" w:hAnsi="Gill Sans MT"/>
          <w:b/>
          <w:sz w:val="22"/>
          <w:szCs w:val="22"/>
        </w:rPr>
        <w:t xml:space="preserve"> for a</w:t>
      </w:r>
      <w:r w:rsidR="00005F6B">
        <w:rPr>
          <w:rFonts w:ascii="Gill Sans MT" w:hAnsi="Gill Sans MT"/>
          <w:b/>
          <w:sz w:val="22"/>
          <w:szCs w:val="22"/>
        </w:rPr>
        <w:t>ny</w:t>
      </w:r>
      <w:r w:rsidR="00C441D7">
        <w:rPr>
          <w:rFonts w:ascii="Gill Sans MT" w:hAnsi="Gill Sans MT"/>
          <w:b/>
          <w:sz w:val="22"/>
          <w:szCs w:val="22"/>
        </w:rPr>
        <w:t xml:space="preserve"> window of three years:</w:t>
      </w:r>
    </w:p>
    <w:p w:rsidR="00C441D7" w:rsidRPr="00005F6B" w:rsidRDefault="00005F6B" w:rsidP="007C0A8E">
      <w:pPr>
        <w:pStyle w:val="Text"/>
        <w:pBdr>
          <w:top w:val="single" w:sz="4" w:space="1" w:color="auto"/>
          <w:left w:val="single" w:sz="4" w:space="4" w:color="auto"/>
          <w:bottom w:val="single" w:sz="4" w:space="1" w:color="auto"/>
          <w:right w:val="single" w:sz="4" w:space="4" w:color="auto"/>
        </w:pBdr>
        <w:shd w:val="clear" w:color="auto" w:fill="D9D9D9"/>
        <w:tabs>
          <w:tab w:val="left" w:pos="851"/>
          <w:tab w:val="center" w:pos="4323"/>
          <w:tab w:val="left" w:pos="5844"/>
        </w:tabs>
        <w:ind w:right="425"/>
        <w:jc w:val="left"/>
        <w:rPr>
          <w:rFonts w:ascii="Arial" w:hAnsi="Arial" w:cs="Arial"/>
          <w:sz w:val="28"/>
          <w:szCs w:val="28"/>
        </w:rPr>
      </w:pPr>
      <w:r w:rsidRPr="00005F6B">
        <w:rPr>
          <w:rFonts w:ascii="Arial" w:hAnsi="Arial" w:cs="Arial"/>
          <w:sz w:val="22"/>
          <w:szCs w:val="22"/>
        </w:rPr>
        <w:tab/>
      </w:r>
      <w:r w:rsidRPr="00005F6B">
        <w:rPr>
          <w:rFonts w:ascii="Arial" w:hAnsi="Arial" w:cs="Arial"/>
          <w:sz w:val="22"/>
          <w:szCs w:val="22"/>
        </w:rPr>
        <w:tab/>
      </w:r>
      <w:r w:rsidR="00C441D7" w:rsidRPr="00005F6B">
        <w:rPr>
          <w:rFonts w:ascii="Arial" w:hAnsi="Arial" w:cs="Arial"/>
          <w:sz w:val="28"/>
          <w:szCs w:val="28"/>
        </w:rPr>
        <w:t>z</w:t>
      </w:r>
      <w:r w:rsidR="007C0A8E">
        <w:rPr>
          <w:rFonts w:ascii="Arial" w:hAnsi="Arial" w:cs="Arial"/>
          <w:sz w:val="28"/>
          <w:szCs w:val="28"/>
          <w:vertAlign w:val="subscript"/>
        </w:rPr>
        <w:t>year1</w:t>
      </w:r>
      <w:r w:rsidR="00C441D7" w:rsidRPr="00005F6B">
        <w:rPr>
          <w:rFonts w:ascii="Arial" w:hAnsi="Arial" w:cs="Arial"/>
          <w:sz w:val="28"/>
          <w:szCs w:val="28"/>
        </w:rPr>
        <w:t xml:space="preserve"> = </w:t>
      </w:r>
      <w:r w:rsidRPr="00005F6B">
        <w:rPr>
          <w:rFonts w:ascii="Arial" w:hAnsi="Arial" w:cs="Arial"/>
          <w:sz w:val="28"/>
          <w:szCs w:val="28"/>
        </w:rPr>
        <w:t>y</w:t>
      </w:r>
      <w:r w:rsidR="007C0A8E">
        <w:rPr>
          <w:rFonts w:ascii="Arial" w:hAnsi="Arial" w:cs="Arial"/>
          <w:sz w:val="28"/>
          <w:szCs w:val="28"/>
          <w:vertAlign w:val="subscript"/>
        </w:rPr>
        <w:t>year1</w:t>
      </w:r>
      <w:r w:rsidRPr="00005F6B">
        <w:rPr>
          <w:rFonts w:ascii="Arial" w:hAnsi="Arial" w:cs="Arial"/>
          <w:sz w:val="28"/>
          <w:szCs w:val="28"/>
        </w:rPr>
        <w:tab/>
      </w:r>
    </w:p>
    <w:p w:rsidR="00C441D7" w:rsidRPr="00005F6B" w:rsidRDefault="00C441D7" w:rsidP="007C0A8E">
      <w:pPr>
        <w:pStyle w:val="Text"/>
        <w:pBdr>
          <w:top w:val="single" w:sz="4" w:space="1" w:color="auto"/>
          <w:left w:val="single" w:sz="4" w:space="4" w:color="auto"/>
          <w:bottom w:val="single" w:sz="4" w:space="1" w:color="auto"/>
          <w:right w:val="single" w:sz="4" w:space="4" w:color="auto"/>
        </w:pBdr>
        <w:shd w:val="clear" w:color="auto" w:fill="D9D9D9"/>
        <w:tabs>
          <w:tab w:val="left" w:pos="851"/>
        </w:tabs>
        <w:ind w:right="425"/>
        <w:jc w:val="center"/>
        <w:rPr>
          <w:rFonts w:ascii="Arial" w:hAnsi="Arial" w:cs="Arial"/>
          <w:bCs/>
          <w:sz w:val="28"/>
          <w:szCs w:val="28"/>
        </w:rPr>
      </w:pPr>
      <w:r w:rsidRPr="00005F6B">
        <w:rPr>
          <w:rFonts w:ascii="Arial" w:hAnsi="Arial" w:cs="Arial"/>
          <w:sz w:val="28"/>
          <w:szCs w:val="28"/>
        </w:rPr>
        <w:t>z</w:t>
      </w:r>
      <w:r w:rsidR="007C0A8E">
        <w:rPr>
          <w:rFonts w:ascii="Arial" w:hAnsi="Arial" w:cs="Arial"/>
          <w:sz w:val="28"/>
          <w:szCs w:val="28"/>
          <w:vertAlign w:val="subscript"/>
        </w:rPr>
        <w:t>year2</w:t>
      </w:r>
      <w:r w:rsidRPr="00005F6B">
        <w:rPr>
          <w:rFonts w:ascii="Arial" w:hAnsi="Arial" w:cs="Arial"/>
          <w:sz w:val="28"/>
          <w:szCs w:val="28"/>
        </w:rPr>
        <w:t xml:space="preserve"> = </w:t>
      </w:r>
      <w:r w:rsidRPr="00005F6B">
        <w:rPr>
          <w:rFonts w:ascii="Arial" w:hAnsi="Arial" w:cs="Arial"/>
          <w:bCs/>
          <w:sz w:val="28"/>
          <w:szCs w:val="28"/>
        </w:rPr>
        <w:t>p*</w:t>
      </w:r>
      <w:r w:rsidR="00005F6B" w:rsidRPr="00005F6B">
        <w:rPr>
          <w:rFonts w:ascii="Arial" w:hAnsi="Arial" w:cs="Arial"/>
          <w:bCs/>
          <w:sz w:val="28"/>
          <w:szCs w:val="28"/>
        </w:rPr>
        <w:t>y</w:t>
      </w:r>
      <w:r w:rsidR="007C0A8E">
        <w:rPr>
          <w:rFonts w:ascii="Arial" w:hAnsi="Arial" w:cs="Arial"/>
          <w:bCs/>
          <w:sz w:val="28"/>
          <w:szCs w:val="28"/>
          <w:vertAlign w:val="subscript"/>
        </w:rPr>
        <w:t>year2</w:t>
      </w:r>
      <w:r w:rsidRPr="00005F6B">
        <w:rPr>
          <w:rFonts w:ascii="Arial" w:hAnsi="Arial" w:cs="Arial"/>
          <w:bCs/>
          <w:sz w:val="28"/>
          <w:szCs w:val="28"/>
        </w:rPr>
        <w:t>+(1-p)*z</w:t>
      </w:r>
      <w:r w:rsidR="007C0A8E">
        <w:rPr>
          <w:rFonts w:ascii="Arial" w:hAnsi="Arial" w:cs="Arial"/>
          <w:bCs/>
          <w:sz w:val="28"/>
          <w:szCs w:val="28"/>
          <w:vertAlign w:val="subscript"/>
        </w:rPr>
        <w:t>year1</w:t>
      </w:r>
    </w:p>
    <w:p w:rsidR="00C441D7" w:rsidRPr="00005F6B" w:rsidRDefault="005B4FFB" w:rsidP="007C0A8E">
      <w:pPr>
        <w:pStyle w:val="Text"/>
        <w:pBdr>
          <w:top w:val="single" w:sz="4" w:space="1" w:color="auto"/>
          <w:left w:val="single" w:sz="4" w:space="4" w:color="auto"/>
          <w:bottom w:val="single" w:sz="4" w:space="1" w:color="auto"/>
          <w:right w:val="single" w:sz="4" w:space="4" w:color="auto"/>
        </w:pBdr>
        <w:shd w:val="clear" w:color="auto" w:fill="D9D9D9"/>
        <w:tabs>
          <w:tab w:val="left" w:pos="851"/>
        </w:tabs>
        <w:ind w:right="425"/>
        <w:jc w:val="center"/>
        <w:rPr>
          <w:rFonts w:ascii="Arial" w:hAnsi="Arial" w:cs="Arial"/>
          <w:b/>
          <w:bCs/>
          <w:sz w:val="28"/>
          <w:szCs w:val="28"/>
        </w:rPr>
      </w:pPr>
      <w:r>
        <w:rPr>
          <w:rFonts w:ascii="Arial" w:hAnsi="Arial" w:cs="Arial"/>
          <w:b/>
          <w:bCs/>
          <w:sz w:val="28"/>
          <w:szCs w:val="28"/>
        </w:rPr>
        <w:t xml:space="preserve">3-year </w:t>
      </w:r>
      <w:r w:rsidR="00C441D7" w:rsidRPr="00005F6B">
        <w:rPr>
          <w:rFonts w:ascii="Arial" w:hAnsi="Arial" w:cs="Arial"/>
          <w:b/>
          <w:bCs/>
          <w:sz w:val="28"/>
          <w:szCs w:val="28"/>
        </w:rPr>
        <w:t>EWMA</w:t>
      </w:r>
      <w:r w:rsidR="007C0A8E">
        <w:rPr>
          <w:rFonts w:ascii="Arial" w:hAnsi="Arial" w:cs="Arial"/>
          <w:b/>
          <w:bCs/>
          <w:sz w:val="28"/>
          <w:szCs w:val="28"/>
        </w:rPr>
        <w:t xml:space="preserve"> </w:t>
      </w:r>
      <w:r w:rsidR="00C441D7" w:rsidRPr="00005F6B">
        <w:rPr>
          <w:rFonts w:ascii="Arial" w:hAnsi="Arial" w:cs="Arial"/>
          <w:b/>
          <w:bCs/>
          <w:sz w:val="28"/>
          <w:szCs w:val="28"/>
        </w:rPr>
        <w:t>(z</w:t>
      </w:r>
      <w:r w:rsidR="007C0A8E">
        <w:rPr>
          <w:rFonts w:ascii="Arial" w:hAnsi="Arial" w:cs="Arial"/>
          <w:b/>
          <w:bCs/>
          <w:sz w:val="28"/>
          <w:szCs w:val="28"/>
          <w:vertAlign w:val="subscript"/>
        </w:rPr>
        <w:t>year3</w:t>
      </w:r>
      <w:r w:rsidR="00C441D7" w:rsidRPr="00005F6B">
        <w:rPr>
          <w:rFonts w:ascii="Arial" w:hAnsi="Arial" w:cs="Arial"/>
          <w:b/>
          <w:bCs/>
          <w:sz w:val="28"/>
          <w:szCs w:val="28"/>
        </w:rPr>
        <w:t xml:space="preserve">) = </w:t>
      </w:r>
      <w:r w:rsidR="00005F6B" w:rsidRPr="00005F6B">
        <w:rPr>
          <w:rFonts w:ascii="Arial" w:hAnsi="Arial" w:cs="Arial"/>
          <w:b/>
          <w:bCs/>
          <w:sz w:val="28"/>
          <w:szCs w:val="28"/>
        </w:rPr>
        <w:t>p*y</w:t>
      </w:r>
      <w:r w:rsidR="007C0A8E">
        <w:rPr>
          <w:rFonts w:ascii="Arial" w:hAnsi="Arial" w:cs="Arial"/>
          <w:b/>
          <w:bCs/>
          <w:sz w:val="28"/>
          <w:szCs w:val="28"/>
          <w:vertAlign w:val="subscript"/>
        </w:rPr>
        <w:t>year3</w:t>
      </w:r>
      <w:r w:rsidR="00005F6B" w:rsidRPr="00005F6B">
        <w:rPr>
          <w:rFonts w:ascii="Arial" w:hAnsi="Arial" w:cs="Arial"/>
          <w:b/>
          <w:bCs/>
          <w:sz w:val="28"/>
          <w:szCs w:val="28"/>
        </w:rPr>
        <w:t>+(1-p)*z</w:t>
      </w:r>
      <w:r w:rsidR="007C0A8E">
        <w:rPr>
          <w:rFonts w:ascii="Arial" w:hAnsi="Arial" w:cs="Arial"/>
          <w:b/>
          <w:bCs/>
          <w:sz w:val="28"/>
          <w:szCs w:val="28"/>
          <w:vertAlign w:val="subscript"/>
        </w:rPr>
        <w:t>year2</w:t>
      </w:r>
    </w:p>
    <w:p w:rsidR="00005F6B" w:rsidRDefault="00005F6B" w:rsidP="007C0A8E">
      <w:pPr>
        <w:pStyle w:val="Text"/>
        <w:pBdr>
          <w:top w:val="single" w:sz="4" w:space="1" w:color="auto"/>
          <w:left w:val="single" w:sz="4" w:space="4" w:color="auto"/>
          <w:bottom w:val="single" w:sz="4" w:space="1" w:color="auto"/>
          <w:right w:val="single" w:sz="4" w:space="4" w:color="auto"/>
        </w:pBdr>
        <w:shd w:val="clear" w:color="auto" w:fill="D9D9D9"/>
        <w:tabs>
          <w:tab w:val="left" w:pos="851"/>
        </w:tabs>
        <w:ind w:right="425"/>
        <w:jc w:val="center"/>
        <w:rPr>
          <w:rFonts w:ascii="Arial" w:hAnsi="Arial" w:cs="Arial"/>
          <w:b/>
          <w:bCs/>
          <w:sz w:val="22"/>
          <w:szCs w:val="22"/>
        </w:rPr>
      </w:pPr>
    </w:p>
    <w:p w:rsidR="00005F6B" w:rsidRDefault="00005F6B" w:rsidP="007C0A8E">
      <w:pPr>
        <w:pStyle w:val="Text"/>
        <w:pBdr>
          <w:top w:val="single" w:sz="4" w:space="1" w:color="auto"/>
          <w:left w:val="single" w:sz="4" w:space="4" w:color="auto"/>
          <w:bottom w:val="single" w:sz="4" w:space="1" w:color="auto"/>
          <w:right w:val="single" w:sz="4" w:space="4" w:color="auto"/>
        </w:pBdr>
        <w:shd w:val="clear" w:color="auto" w:fill="D9D9D9"/>
        <w:tabs>
          <w:tab w:val="left" w:pos="851"/>
        </w:tabs>
        <w:ind w:right="425"/>
        <w:rPr>
          <w:rFonts w:ascii="Arial" w:hAnsi="Arial" w:cs="Arial"/>
          <w:b/>
          <w:bCs/>
          <w:sz w:val="22"/>
          <w:szCs w:val="22"/>
        </w:rPr>
      </w:pPr>
      <w:r>
        <w:rPr>
          <w:rFonts w:ascii="Arial" w:hAnsi="Arial" w:cs="Arial"/>
          <w:b/>
          <w:bCs/>
          <w:sz w:val="22"/>
          <w:szCs w:val="22"/>
        </w:rPr>
        <w:t xml:space="preserve">Where: </w:t>
      </w:r>
      <w:r>
        <w:rPr>
          <w:rFonts w:ascii="Arial" w:hAnsi="Arial" w:cs="Arial"/>
          <w:b/>
          <w:bCs/>
          <w:sz w:val="22"/>
          <w:szCs w:val="22"/>
        </w:rPr>
        <w:tab/>
        <w:t>z = moving average</w:t>
      </w:r>
    </w:p>
    <w:p w:rsidR="007C0A8E" w:rsidRDefault="007C0A8E" w:rsidP="007C0A8E">
      <w:pPr>
        <w:pStyle w:val="Text"/>
        <w:pBdr>
          <w:top w:val="single" w:sz="4" w:space="1" w:color="auto"/>
          <w:left w:val="single" w:sz="4" w:space="4" w:color="auto"/>
          <w:bottom w:val="single" w:sz="4" w:space="1" w:color="auto"/>
          <w:right w:val="single" w:sz="4" w:space="4" w:color="auto"/>
        </w:pBdr>
        <w:shd w:val="clear" w:color="auto" w:fill="D9D9D9"/>
        <w:tabs>
          <w:tab w:val="left" w:pos="851"/>
        </w:tabs>
        <w:ind w:right="425"/>
        <w:rPr>
          <w:rFonts w:ascii="Arial" w:hAnsi="Arial" w:cs="Arial"/>
          <w:b/>
          <w:bCs/>
          <w:sz w:val="22"/>
          <w:szCs w:val="22"/>
        </w:rPr>
      </w:pPr>
      <w:r>
        <w:rPr>
          <w:rFonts w:ascii="Arial" w:hAnsi="Arial" w:cs="Arial"/>
          <w:b/>
          <w:bCs/>
          <w:sz w:val="22"/>
          <w:szCs w:val="22"/>
        </w:rPr>
        <w:tab/>
        <w:t>y = density index observed during spotlight survey</w:t>
      </w:r>
    </w:p>
    <w:p w:rsidR="001E2F7E" w:rsidRDefault="007C0A8E" w:rsidP="001E2F7E">
      <w:pPr>
        <w:pStyle w:val="Text"/>
        <w:pBdr>
          <w:top w:val="single" w:sz="4" w:space="1" w:color="auto"/>
          <w:left w:val="single" w:sz="4" w:space="4" w:color="auto"/>
          <w:bottom w:val="single" w:sz="4" w:space="1" w:color="auto"/>
          <w:right w:val="single" w:sz="4" w:space="4" w:color="auto"/>
        </w:pBdr>
        <w:shd w:val="clear" w:color="auto" w:fill="D9D9D9"/>
        <w:tabs>
          <w:tab w:val="left" w:pos="851"/>
        </w:tabs>
        <w:ind w:left="851" w:right="425" w:hanging="851"/>
        <w:rPr>
          <w:rFonts w:ascii="Gill Sans MT" w:hAnsi="Gill Sans MT"/>
          <w:sz w:val="20"/>
        </w:rPr>
      </w:pPr>
      <w:r>
        <w:rPr>
          <w:rFonts w:ascii="Arial" w:hAnsi="Arial" w:cs="Arial"/>
          <w:b/>
          <w:bCs/>
          <w:sz w:val="22"/>
          <w:szCs w:val="22"/>
        </w:rPr>
        <w:tab/>
      </w:r>
      <w:r w:rsidR="00005F6B">
        <w:rPr>
          <w:rFonts w:ascii="Arial" w:hAnsi="Arial" w:cs="Arial"/>
          <w:b/>
          <w:bCs/>
          <w:sz w:val="22"/>
          <w:szCs w:val="22"/>
        </w:rPr>
        <w:t xml:space="preserve">p = constant between 0 and 1 </w:t>
      </w:r>
      <w:r w:rsidR="00005F6B" w:rsidRPr="007C0A8E">
        <w:rPr>
          <w:rFonts w:ascii="Arial" w:hAnsi="Arial" w:cs="Arial"/>
          <w:bCs/>
          <w:sz w:val="20"/>
        </w:rPr>
        <w:t>(</w:t>
      </w:r>
      <w:r w:rsidR="00005F6B" w:rsidRPr="007C0A8E">
        <w:rPr>
          <w:rFonts w:ascii="Gill Sans MT" w:hAnsi="Gill Sans MT"/>
          <w:sz w:val="20"/>
        </w:rPr>
        <w:t xml:space="preserve">The parameter p is the weighting </w:t>
      </w:r>
      <w:r>
        <w:rPr>
          <w:rFonts w:ascii="Gill Sans MT" w:hAnsi="Gill Sans MT"/>
          <w:sz w:val="20"/>
        </w:rPr>
        <w:t>given to the current observed density index</w:t>
      </w:r>
      <w:r w:rsidR="00005F6B" w:rsidRPr="007C0A8E">
        <w:rPr>
          <w:rFonts w:ascii="Gill Sans MT" w:hAnsi="Gill Sans MT"/>
          <w:sz w:val="20"/>
        </w:rPr>
        <w:t>.  The higher the value of p the more influence given to the current observation).</w:t>
      </w:r>
    </w:p>
    <w:p w:rsidR="001E2F7E" w:rsidRDefault="00CB47DE" w:rsidP="00805B64">
      <w:pPr>
        <w:pStyle w:val="Text"/>
        <w:tabs>
          <w:tab w:val="left" w:pos="851"/>
        </w:tabs>
        <w:spacing w:before="360" w:after="240"/>
        <w:ind w:right="425"/>
        <w:rPr>
          <w:rFonts w:ascii="Gill Sans MT" w:hAnsi="Gill Sans MT"/>
        </w:rPr>
      </w:pPr>
      <w:r>
        <w:rPr>
          <w:rFonts w:ascii="Gill Sans MT" w:hAnsi="Gill Sans MT"/>
        </w:rPr>
        <w:t>A p-</w:t>
      </w:r>
      <w:r w:rsidR="005B40BF" w:rsidRPr="00AF49A3">
        <w:rPr>
          <w:rFonts w:ascii="Gill Sans MT" w:hAnsi="Gill Sans MT"/>
        </w:rPr>
        <w:t>value of 0.5 has been used when applying the EWMA</w:t>
      </w:r>
      <w:r w:rsidR="007C0A8E">
        <w:rPr>
          <w:rFonts w:ascii="Gill Sans MT" w:hAnsi="Gill Sans MT"/>
        </w:rPr>
        <w:t xml:space="preserve"> </w:t>
      </w:r>
      <w:r w:rsidR="005B40BF" w:rsidRPr="00AF49A3">
        <w:rPr>
          <w:rFonts w:ascii="Gill Sans MT" w:hAnsi="Gill Sans MT"/>
        </w:rPr>
        <w:t xml:space="preserve">to </w:t>
      </w:r>
      <w:r w:rsidR="00C84C42" w:rsidRPr="00AF49A3">
        <w:rPr>
          <w:rFonts w:ascii="Gill Sans MT" w:hAnsi="Gill Sans MT"/>
        </w:rPr>
        <w:t>regional data</w:t>
      </w:r>
      <w:r w:rsidR="001E2F7E">
        <w:rPr>
          <w:rFonts w:ascii="Gill Sans MT" w:hAnsi="Gill Sans MT"/>
        </w:rPr>
        <w:t xml:space="preserve"> (i.e. the current density index contributes 50% towards the EWMA, the previous </w:t>
      </w:r>
      <w:r w:rsidR="00EB3736">
        <w:rPr>
          <w:rFonts w:ascii="Gill Sans MT" w:hAnsi="Gill Sans MT"/>
        </w:rPr>
        <w:t xml:space="preserve">two </w:t>
      </w:r>
      <w:r w:rsidR="001E2F7E">
        <w:rPr>
          <w:rFonts w:ascii="Gill Sans MT" w:hAnsi="Gill Sans MT"/>
        </w:rPr>
        <w:t>year</w:t>
      </w:r>
      <w:r w:rsidR="00EB3736">
        <w:rPr>
          <w:rFonts w:ascii="Gill Sans MT" w:hAnsi="Gill Sans MT"/>
        </w:rPr>
        <w:t>s contribute</w:t>
      </w:r>
      <w:r w:rsidR="001E2F7E">
        <w:rPr>
          <w:rFonts w:ascii="Gill Sans MT" w:hAnsi="Gill Sans MT"/>
        </w:rPr>
        <w:t xml:space="preserve"> 25% </w:t>
      </w:r>
      <w:r w:rsidR="00EB3736">
        <w:rPr>
          <w:rFonts w:ascii="Gill Sans MT" w:hAnsi="Gill Sans MT"/>
        </w:rPr>
        <w:t>each</w:t>
      </w:r>
      <w:r w:rsidR="001E2F7E">
        <w:rPr>
          <w:rFonts w:ascii="Gill Sans MT" w:hAnsi="Gill Sans MT"/>
        </w:rPr>
        <w:t>)</w:t>
      </w:r>
      <w:r w:rsidR="005B40BF" w:rsidRPr="00AF49A3">
        <w:rPr>
          <w:rFonts w:ascii="Gill Sans MT" w:hAnsi="Gill Sans MT"/>
        </w:rPr>
        <w:t xml:space="preserve"> as this best fit</w:t>
      </w:r>
      <w:r w:rsidR="00630595" w:rsidRPr="00AF49A3">
        <w:rPr>
          <w:rFonts w:ascii="Gill Sans MT" w:hAnsi="Gill Sans MT"/>
        </w:rPr>
        <w:t>s</w:t>
      </w:r>
      <w:r w:rsidR="005B40BF" w:rsidRPr="00AF49A3">
        <w:rPr>
          <w:rFonts w:ascii="Gill Sans MT" w:hAnsi="Gill Sans MT"/>
        </w:rPr>
        <w:t xml:space="preserve"> the </w:t>
      </w:r>
      <w:r w:rsidR="00C84C42" w:rsidRPr="00AF49A3">
        <w:rPr>
          <w:rFonts w:ascii="Gill Sans MT" w:hAnsi="Gill Sans MT"/>
        </w:rPr>
        <w:t>observed pattern</w:t>
      </w:r>
      <w:r w:rsidR="005B40BF" w:rsidRPr="00AF49A3">
        <w:rPr>
          <w:rFonts w:ascii="Gill Sans MT" w:hAnsi="Gill Sans MT"/>
        </w:rPr>
        <w:t xml:space="preserve">.  </w:t>
      </w:r>
    </w:p>
    <w:p w:rsidR="007E74FE" w:rsidRPr="00AF49A3" w:rsidRDefault="0093412E" w:rsidP="001E2F7E">
      <w:pPr>
        <w:pStyle w:val="Text"/>
        <w:tabs>
          <w:tab w:val="left" w:pos="851"/>
        </w:tabs>
        <w:spacing w:after="240"/>
        <w:ind w:right="425"/>
        <w:rPr>
          <w:rFonts w:ascii="Gill Sans MT" w:hAnsi="Gill Sans MT"/>
        </w:rPr>
      </w:pPr>
      <w:r w:rsidRPr="00AF49A3">
        <w:rPr>
          <w:rFonts w:ascii="Gill Sans MT" w:hAnsi="Gill Sans MT"/>
        </w:rPr>
        <w:t>I</w:t>
      </w:r>
      <w:r w:rsidR="000B477C" w:rsidRPr="00AF49A3">
        <w:rPr>
          <w:rFonts w:ascii="Gill Sans MT" w:hAnsi="Gill Sans MT"/>
        </w:rPr>
        <w:t xml:space="preserve">f there is a sudden and real decline in possum numbers, this methodology may result in a lag between an actual significant decline and its observation </w:t>
      </w:r>
      <w:r w:rsidR="00C84C42" w:rsidRPr="00AF49A3">
        <w:rPr>
          <w:rFonts w:ascii="Gill Sans MT" w:hAnsi="Gill Sans MT"/>
        </w:rPr>
        <w:t>(</w:t>
      </w:r>
      <w:r w:rsidR="000B477C" w:rsidRPr="00AF49A3">
        <w:rPr>
          <w:rFonts w:ascii="Gill Sans MT" w:hAnsi="Gill Sans MT"/>
        </w:rPr>
        <w:t>and subsequent triggering of appropriate management actions</w:t>
      </w:r>
      <w:r w:rsidR="00C84C42" w:rsidRPr="00AF49A3">
        <w:rPr>
          <w:rFonts w:ascii="Gill Sans MT" w:hAnsi="Gill Sans MT"/>
        </w:rPr>
        <w:t>)</w:t>
      </w:r>
      <w:r w:rsidRPr="00AF49A3">
        <w:rPr>
          <w:rFonts w:ascii="Gill Sans MT" w:hAnsi="Gill Sans MT"/>
        </w:rPr>
        <w:t xml:space="preserve">, however using the EWMA to set annual quotas is inherently </w:t>
      </w:r>
      <w:r w:rsidR="002D13E0" w:rsidRPr="00AF49A3">
        <w:rPr>
          <w:rFonts w:ascii="Gill Sans MT" w:hAnsi="Gill Sans MT"/>
        </w:rPr>
        <w:t>sensitive to this</w:t>
      </w:r>
      <w:r w:rsidR="005E3EEE" w:rsidRPr="00AF49A3">
        <w:rPr>
          <w:rFonts w:ascii="Gill Sans MT" w:hAnsi="Gill Sans MT"/>
        </w:rPr>
        <w:t xml:space="preserve"> as it gives </w:t>
      </w:r>
      <w:r w:rsidR="00330C99">
        <w:rPr>
          <w:rFonts w:ascii="Gill Sans MT" w:hAnsi="Gill Sans MT"/>
        </w:rPr>
        <w:t>greater</w:t>
      </w:r>
      <w:r w:rsidR="005E3EEE" w:rsidRPr="00AF49A3">
        <w:rPr>
          <w:rFonts w:ascii="Gill Sans MT" w:hAnsi="Gill Sans MT"/>
        </w:rPr>
        <w:t xml:space="preserve"> </w:t>
      </w:r>
      <w:r w:rsidR="00F77DB2" w:rsidRPr="00AF49A3">
        <w:rPr>
          <w:rFonts w:ascii="Gill Sans MT" w:hAnsi="Gill Sans MT"/>
        </w:rPr>
        <w:t>influence</w:t>
      </w:r>
      <w:r w:rsidR="005E3EEE" w:rsidRPr="00AF49A3">
        <w:rPr>
          <w:rFonts w:ascii="Gill Sans MT" w:hAnsi="Gill Sans MT"/>
        </w:rPr>
        <w:t xml:space="preserve"> to the current survey result.  In addition, actual</w:t>
      </w:r>
      <w:r w:rsidRPr="00AF49A3">
        <w:rPr>
          <w:rFonts w:ascii="Gill Sans MT" w:hAnsi="Gill Sans MT"/>
        </w:rPr>
        <w:t xml:space="preserve"> possum densities are more likely to be higher than those observed during roadside surveys.</w:t>
      </w:r>
      <w:r w:rsidR="000B477C" w:rsidRPr="00AF49A3">
        <w:rPr>
          <w:rFonts w:ascii="Gill Sans MT" w:hAnsi="Gill Sans MT"/>
        </w:rPr>
        <w:t xml:space="preserve">  </w:t>
      </w:r>
    </w:p>
    <w:p w:rsidR="007E74FE" w:rsidRPr="00AF49A3" w:rsidRDefault="001F11E3" w:rsidP="005B40BF">
      <w:pPr>
        <w:pStyle w:val="Text"/>
        <w:tabs>
          <w:tab w:val="left" w:pos="851"/>
        </w:tabs>
        <w:spacing w:after="0"/>
        <w:ind w:right="425"/>
        <w:jc w:val="center"/>
        <w:rPr>
          <w:noProof/>
          <w:lang w:val="en-US"/>
        </w:rPr>
      </w:pPr>
      <w:r>
        <w:rPr>
          <w:noProof/>
          <w:lang w:val="en-US"/>
        </w:rPr>
        <w:pict>
          <v:shape id="_x0000_s1167" type="#_x0000_t202" style="position:absolute;left:0;text-align:left;margin-left:154.9pt;margin-top:82.9pt;width:121.4pt;height:36.8pt;z-index:251663872;mso-position-horizontal-relative:page;mso-position-vertical-relative:page;v-text-anchor:middle" o:allowincell="f" filled="f" fillcolor="#0077d0" stroked="f" strokeweight="1pt">
            <v:fill color2="#365f91"/>
            <v:shadow on="t" color="#7f7f7f" opacity=".5" offset="-6pt,6pt"/>
            <v:textbox style="mso-next-textbox:#_x0000_s1167" inset="14.4pt,4.7mm,14.4pt">
              <w:txbxContent>
                <w:p w:rsidR="00056494" w:rsidRPr="001F11E3" w:rsidRDefault="00056494" w:rsidP="001F11E3">
                  <w:pPr>
                    <w:spacing w:before="0" w:after="0"/>
                    <w:rPr>
                      <w:rFonts w:ascii="Gill Sans MT" w:hAnsi="Gill Sans MT"/>
                    </w:rPr>
                  </w:pPr>
                  <w:r w:rsidRPr="001F11E3">
                    <w:rPr>
                      <w:rFonts w:ascii="Gill Sans MT" w:hAnsi="Gill Sans MT"/>
                    </w:rPr>
                    <w:t>South East Region</w:t>
                  </w:r>
                </w:p>
              </w:txbxContent>
            </v:textbox>
          </v:shape>
        </w:pict>
      </w:r>
      <w:r w:rsidR="00A41B8C">
        <w:rPr>
          <w:noProof/>
          <w:lang w:eastAsia="en-AU"/>
        </w:rPr>
        <w:drawing>
          <wp:inline distT="0" distB="0" distL="0" distR="0">
            <wp:extent cx="5524500" cy="3048000"/>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4" cstate="print"/>
                    <a:srcRect/>
                    <a:stretch>
                      <a:fillRect/>
                    </a:stretch>
                  </pic:blipFill>
                  <pic:spPr bwMode="auto">
                    <a:xfrm>
                      <a:off x="0" y="0"/>
                      <a:ext cx="5524500" cy="3048000"/>
                    </a:xfrm>
                    <a:prstGeom prst="rect">
                      <a:avLst/>
                    </a:prstGeom>
                    <a:noFill/>
                    <a:ln w="9525">
                      <a:noFill/>
                      <a:miter lim="800000"/>
                      <a:headEnd/>
                      <a:tailEnd/>
                    </a:ln>
                  </pic:spPr>
                </pic:pic>
              </a:graphicData>
            </a:graphic>
          </wp:inline>
        </w:drawing>
      </w:r>
    </w:p>
    <w:p w:rsidR="007E74FE" w:rsidRPr="00AF49A3" w:rsidRDefault="000B477C" w:rsidP="002261CF">
      <w:pPr>
        <w:pStyle w:val="Text"/>
        <w:tabs>
          <w:tab w:val="left" w:pos="851"/>
        </w:tabs>
        <w:spacing w:before="0" w:after="480"/>
        <w:ind w:right="425"/>
        <w:rPr>
          <w:rFonts w:ascii="Gill Sans MT" w:hAnsi="Gill Sans MT"/>
          <w:sz w:val="22"/>
          <w:szCs w:val="22"/>
        </w:rPr>
      </w:pPr>
      <w:r w:rsidRPr="00AF49A3">
        <w:rPr>
          <w:rFonts w:ascii="Gill Sans MT" w:hAnsi="Gill Sans MT"/>
          <w:b/>
          <w:noProof/>
          <w:sz w:val="22"/>
          <w:szCs w:val="22"/>
          <w:lang w:val="en-US"/>
        </w:rPr>
        <w:t xml:space="preserve">Figure </w:t>
      </w:r>
      <w:r w:rsidR="00245EF8">
        <w:rPr>
          <w:rFonts w:ascii="Gill Sans MT" w:hAnsi="Gill Sans MT"/>
          <w:b/>
          <w:noProof/>
          <w:sz w:val="22"/>
          <w:szCs w:val="22"/>
          <w:lang w:val="en-US"/>
        </w:rPr>
        <w:t>9</w:t>
      </w:r>
      <w:r w:rsidRPr="00AF49A3">
        <w:rPr>
          <w:rFonts w:ascii="Gill Sans MT" w:hAnsi="Gill Sans MT"/>
          <w:b/>
          <w:noProof/>
          <w:sz w:val="22"/>
          <w:szCs w:val="22"/>
          <w:lang w:val="en-US"/>
        </w:rPr>
        <w:t>:  Example of the effect of applying a</w:t>
      </w:r>
      <w:r w:rsidR="00FD2177" w:rsidRPr="00AF49A3">
        <w:rPr>
          <w:rFonts w:ascii="Gill Sans MT" w:hAnsi="Gill Sans MT"/>
          <w:b/>
          <w:noProof/>
          <w:sz w:val="22"/>
          <w:szCs w:val="22"/>
          <w:lang w:val="en-US"/>
        </w:rPr>
        <w:t xml:space="preserve"> 3-year</w:t>
      </w:r>
      <w:r w:rsidR="005B40BF" w:rsidRPr="00AF49A3">
        <w:rPr>
          <w:rFonts w:ascii="Gill Sans MT" w:hAnsi="Gill Sans MT"/>
          <w:b/>
          <w:noProof/>
          <w:sz w:val="22"/>
          <w:szCs w:val="22"/>
          <w:lang w:val="en-US"/>
        </w:rPr>
        <w:t xml:space="preserve"> exponentially weighted</w:t>
      </w:r>
      <w:r w:rsidRPr="00AF49A3">
        <w:rPr>
          <w:rFonts w:ascii="Gill Sans MT" w:hAnsi="Gill Sans MT"/>
          <w:b/>
          <w:noProof/>
          <w:sz w:val="22"/>
          <w:szCs w:val="22"/>
          <w:lang w:val="en-US"/>
        </w:rPr>
        <w:t xml:space="preserve"> </w:t>
      </w:r>
      <w:r w:rsidR="00160D66" w:rsidRPr="00AF49A3">
        <w:rPr>
          <w:rFonts w:ascii="Gill Sans MT" w:hAnsi="Gill Sans MT"/>
          <w:b/>
          <w:noProof/>
          <w:sz w:val="22"/>
          <w:szCs w:val="22"/>
          <w:lang w:val="en-US"/>
        </w:rPr>
        <w:t>moving average (</w:t>
      </w:r>
      <w:r w:rsidR="00FD2177" w:rsidRPr="00AF49A3">
        <w:rPr>
          <w:rFonts w:ascii="Gill Sans MT" w:hAnsi="Gill Sans MT"/>
          <w:b/>
          <w:noProof/>
          <w:sz w:val="22"/>
          <w:szCs w:val="22"/>
          <w:lang w:val="en-US"/>
        </w:rPr>
        <w:t>EWMA</w:t>
      </w:r>
      <w:r w:rsidR="00160D66" w:rsidRPr="00AF49A3">
        <w:rPr>
          <w:rFonts w:ascii="Gill Sans MT" w:hAnsi="Gill Sans MT"/>
          <w:b/>
          <w:noProof/>
          <w:sz w:val="22"/>
          <w:szCs w:val="22"/>
          <w:lang w:val="en-US"/>
        </w:rPr>
        <w:t>)</w:t>
      </w:r>
      <w:r w:rsidRPr="00AF49A3">
        <w:rPr>
          <w:rFonts w:ascii="Gill Sans MT" w:hAnsi="Gill Sans MT"/>
          <w:b/>
          <w:noProof/>
          <w:sz w:val="22"/>
          <w:szCs w:val="22"/>
          <w:lang w:val="en-US"/>
        </w:rPr>
        <w:t xml:space="preserve"> to brushtail possum density index data. </w:t>
      </w:r>
      <w:r w:rsidR="005B7949" w:rsidRPr="00AF49A3">
        <w:rPr>
          <w:rFonts w:ascii="Gill Sans MT" w:hAnsi="Gill Sans MT"/>
          <w:b/>
          <w:noProof/>
          <w:sz w:val="22"/>
          <w:szCs w:val="22"/>
          <w:lang w:val="en-US"/>
        </w:rPr>
        <w:t xml:space="preserve"> </w:t>
      </w:r>
      <w:r w:rsidR="005B7949" w:rsidRPr="00AF49A3">
        <w:rPr>
          <w:rFonts w:ascii="Gill Sans MT" w:hAnsi="Gill Sans MT"/>
          <w:noProof/>
          <w:sz w:val="20"/>
          <w:lang w:val="en-US"/>
        </w:rPr>
        <w:t>Blue line shows a s</w:t>
      </w:r>
      <w:r w:rsidR="00673A26">
        <w:rPr>
          <w:rFonts w:ascii="Gill Sans MT" w:hAnsi="Gill Sans MT"/>
          <w:noProof/>
          <w:sz w:val="20"/>
          <w:lang w:val="en-US"/>
        </w:rPr>
        <w:t>tandard</w:t>
      </w:r>
      <w:r w:rsidR="005B7949" w:rsidRPr="00AF49A3">
        <w:rPr>
          <w:rFonts w:ascii="Gill Sans MT" w:hAnsi="Gill Sans MT"/>
          <w:noProof/>
          <w:sz w:val="20"/>
          <w:lang w:val="en-US"/>
        </w:rPr>
        <w:t xml:space="preserve"> 3-year moving average for comparison</w:t>
      </w:r>
      <w:r w:rsidR="005B7949" w:rsidRPr="00AF49A3">
        <w:rPr>
          <w:rFonts w:ascii="Gill Sans MT" w:hAnsi="Gill Sans MT"/>
          <w:b/>
          <w:noProof/>
          <w:sz w:val="22"/>
          <w:szCs w:val="22"/>
          <w:lang w:val="en-US"/>
        </w:rPr>
        <w:t>.</w:t>
      </w:r>
    </w:p>
    <w:p w:rsidR="007E74FE" w:rsidRPr="00AF49A3" w:rsidRDefault="000B477C" w:rsidP="006C0342">
      <w:pPr>
        <w:pStyle w:val="Heading3"/>
        <w:rPr>
          <w:rFonts w:ascii="Gill Sans MT" w:hAnsi="Gill Sans MT"/>
          <w:b/>
          <w:sz w:val="24"/>
          <w:szCs w:val="24"/>
        </w:rPr>
      </w:pPr>
      <w:bookmarkStart w:id="53" w:name="_Toc265159861"/>
      <w:bookmarkEnd w:id="47"/>
      <w:r w:rsidRPr="00AF49A3">
        <w:rPr>
          <w:rFonts w:ascii="Gill Sans MT" w:hAnsi="Gill Sans MT"/>
          <w:b/>
          <w:sz w:val="24"/>
          <w:szCs w:val="24"/>
        </w:rPr>
        <w:t>Quota Management</w:t>
      </w:r>
      <w:bookmarkEnd w:id="53"/>
    </w:p>
    <w:p w:rsidR="007E74FE" w:rsidRPr="00AF49A3" w:rsidRDefault="00194C72">
      <w:pPr>
        <w:pStyle w:val="Text"/>
        <w:tabs>
          <w:tab w:val="left" w:pos="851"/>
        </w:tabs>
        <w:ind w:right="424"/>
        <w:rPr>
          <w:rFonts w:ascii="Gill Sans MT" w:hAnsi="Gill Sans MT"/>
        </w:rPr>
      </w:pPr>
      <w:r w:rsidRPr="00AF49A3">
        <w:rPr>
          <w:rFonts w:ascii="Gill Sans MT" w:hAnsi="Gill Sans MT"/>
        </w:rPr>
        <w:t xml:space="preserve">Processors and skin dealers will be informed of the regional quotas at the beginning of the new quota year.  No individual quotas for processors/skin dealers will be set.  The WMB will instead monitor the total regional take </w:t>
      </w:r>
      <w:r w:rsidR="00727A15" w:rsidRPr="00AF49A3">
        <w:rPr>
          <w:rFonts w:ascii="Gill Sans MT" w:hAnsi="Gill Sans MT"/>
        </w:rPr>
        <w:t>and set appropriate controls should the commercial take approach approved quotas.</w:t>
      </w:r>
    </w:p>
    <w:p w:rsidR="00331069" w:rsidRPr="00AF49A3" w:rsidRDefault="00727A15" w:rsidP="00331069">
      <w:pPr>
        <w:pStyle w:val="Text"/>
        <w:tabs>
          <w:tab w:val="left" w:pos="851"/>
        </w:tabs>
        <w:ind w:right="424"/>
        <w:rPr>
          <w:rFonts w:ascii="Gill Sans MT" w:hAnsi="Gill Sans MT"/>
        </w:rPr>
      </w:pPr>
      <w:r w:rsidRPr="00AF49A3">
        <w:rPr>
          <w:rFonts w:ascii="Gill Sans MT" w:hAnsi="Gill Sans MT"/>
        </w:rPr>
        <w:t>U</w:t>
      </w:r>
      <w:r w:rsidR="000B477C" w:rsidRPr="00AF49A3">
        <w:rPr>
          <w:rFonts w:ascii="Gill Sans MT" w:hAnsi="Gill Sans MT"/>
        </w:rPr>
        <w:t xml:space="preserve">nder Section 29 of the </w:t>
      </w:r>
      <w:r w:rsidR="000B477C" w:rsidRPr="00AF49A3">
        <w:rPr>
          <w:rFonts w:ascii="Gill Sans MT" w:hAnsi="Gill Sans MT"/>
          <w:i/>
        </w:rPr>
        <w:t>Nature Conservation Act 2002</w:t>
      </w:r>
      <w:r w:rsidR="000B477C" w:rsidRPr="00AF49A3">
        <w:rPr>
          <w:rFonts w:ascii="Gill Sans MT" w:hAnsi="Gill Sans MT"/>
        </w:rPr>
        <w:t xml:space="preserve"> the WMB can apply </w:t>
      </w:r>
      <w:r w:rsidR="00B80B2A" w:rsidRPr="00AF49A3">
        <w:rPr>
          <w:rFonts w:ascii="Gill Sans MT" w:hAnsi="Gill Sans MT"/>
        </w:rPr>
        <w:t>t</w:t>
      </w:r>
      <w:r w:rsidR="00331069" w:rsidRPr="00AF49A3">
        <w:rPr>
          <w:rFonts w:ascii="Gill Sans MT" w:hAnsi="Gill Sans MT"/>
        </w:rPr>
        <w:t>he following management responses as required to minimise unwanted impacts on accepted land uses through commercial harvesting or for the purpose of limiting the harvest of brushtail possums either across Tasmania or at a regional level:</w:t>
      </w:r>
    </w:p>
    <w:p w:rsidR="00331069" w:rsidRPr="00AF49A3" w:rsidRDefault="00331069" w:rsidP="00037FD2">
      <w:pPr>
        <w:pStyle w:val="Bullet"/>
        <w:numPr>
          <w:ilvl w:val="0"/>
          <w:numId w:val="15"/>
        </w:numPr>
        <w:tabs>
          <w:tab w:val="left" w:pos="426"/>
        </w:tabs>
        <w:spacing w:before="240" w:after="240"/>
        <w:ind w:left="426" w:right="425" w:hanging="426"/>
        <w:rPr>
          <w:rFonts w:ascii="Gill Sans MT" w:hAnsi="Gill Sans MT"/>
          <w:i/>
        </w:rPr>
      </w:pPr>
      <w:r w:rsidRPr="00AF49A3">
        <w:rPr>
          <w:rFonts w:ascii="Gill Sans MT" w:hAnsi="Gill Sans MT"/>
          <w:i/>
        </w:rPr>
        <w:t>Increase/decrease commercial quotas</w:t>
      </w:r>
      <w:r w:rsidR="00F23B6D" w:rsidRPr="00AF49A3">
        <w:rPr>
          <w:rFonts w:ascii="Gill Sans MT" w:hAnsi="Gill Sans MT"/>
          <w:i/>
        </w:rPr>
        <w:t xml:space="preserve"> (commercial quotas can only be increased if the increase meets the requirements for special quotas set out in section 7.4.4)</w:t>
      </w:r>
      <w:r w:rsidRPr="00AF49A3">
        <w:rPr>
          <w:rFonts w:ascii="Gill Sans MT" w:hAnsi="Gill Sans MT"/>
          <w:i/>
        </w:rPr>
        <w:t>;</w:t>
      </w:r>
    </w:p>
    <w:p w:rsidR="00331069" w:rsidRPr="00AF49A3" w:rsidRDefault="00331069" w:rsidP="00037FD2">
      <w:pPr>
        <w:numPr>
          <w:ilvl w:val="0"/>
          <w:numId w:val="14"/>
        </w:numPr>
        <w:tabs>
          <w:tab w:val="left" w:pos="426"/>
          <w:tab w:val="left" w:pos="851"/>
        </w:tabs>
        <w:spacing w:before="240" w:after="240" w:line="360" w:lineRule="atLeast"/>
        <w:ind w:left="567" w:right="425" w:hanging="567"/>
        <w:rPr>
          <w:rFonts w:ascii="Gill Sans MT" w:hAnsi="Gill Sans MT"/>
          <w:b/>
          <w:i/>
          <w:sz w:val="24"/>
          <w:szCs w:val="24"/>
        </w:rPr>
      </w:pPr>
      <w:r w:rsidRPr="00AF49A3">
        <w:rPr>
          <w:rFonts w:ascii="Gill Sans MT" w:hAnsi="Gill Sans MT"/>
          <w:b/>
          <w:i/>
          <w:sz w:val="24"/>
          <w:szCs w:val="24"/>
        </w:rPr>
        <w:t xml:space="preserve">Apply quotas on individual </w:t>
      </w:r>
      <w:r w:rsidR="00F0765F">
        <w:rPr>
          <w:rFonts w:ascii="Gill Sans MT" w:hAnsi="Gill Sans MT"/>
          <w:b/>
          <w:i/>
          <w:sz w:val="24"/>
          <w:szCs w:val="24"/>
        </w:rPr>
        <w:t>permits</w:t>
      </w:r>
      <w:r w:rsidRPr="00AF49A3">
        <w:rPr>
          <w:rFonts w:ascii="Gill Sans MT" w:hAnsi="Gill Sans MT"/>
          <w:b/>
          <w:i/>
          <w:sz w:val="24"/>
          <w:szCs w:val="24"/>
        </w:rPr>
        <w:t>;</w:t>
      </w:r>
    </w:p>
    <w:p w:rsidR="00331069" w:rsidRPr="00AF49A3" w:rsidRDefault="00331069" w:rsidP="00037FD2">
      <w:pPr>
        <w:numPr>
          <w:ilvl w:val="0"/>
          <w:numId w:val="14"/>
        </w:numPr>
        <w:tabs>
          <w:tab w:val="left" w:pos="-1418"/>
          <w:tab w:val="left" w:pos="426"/>
        </w:tabs>
        <w:spacing w:before="240" w:after="240" w:line="360" w:lineRule="atLeast"/>
        <w:ind w:left="426" w:right="425" w:hanging="426"/>
        <w:rPr>
          <w:rFonts w:ascii="Gill Sans MT" w:hAnsi="Gill Sans MT"/>
          <w:b/>
          <w:i/>
          <w:sz w:val="24"/>
          <w:szCs w:val="24"/>
        </w:rPr>
      </w:pPr>
      <w:r w:rsidRPr="00AF49A3">
        <w:rPr>
          <w:rFonts w:ascii="Gill Sans MT" w:hAnsi="Gill Sans MT"/>
          <w:b/>
          <w:i/>
          <w:sz w:val="24"/>
          <w:szCs w:val="24"/>
        </w:rPr>
        <w:t xml:space="preserve">Restrict the number of commercial hunting </w:t>
      </w:r>
      <w:r w:rsidR="00F0765F">
        <w:rPr>
          <w:rFonts w:ascii="Gill Sans MT" w:hAnsi="Gill Sans MT"/>
          <w:b/>
          <w:i/>
          <w:sz w:val="24"/>
          <w:szCs w:val="24"/>
        </w:rPr>
        <w:t>permits</w:t>
      </w:r>
      <w:r w:rsidRPr="00AF49A3">
        <w:rPr>
          <w:rFonts w:ascii="Gill Sans MT" w:hAnsi="Gill Sans MT"/>
          <w:b/>
          <w:i/>
          <w:sz w:val="24"/>
          <w:szCs w:val="24"/>
        </w:rPr>
        <w:t xml:space="preserve"> available for issue;</w:t>
      </w:r>
    </w:p>
    <w:p w:rsidR="00331069" w:rsidRPr="00914F1D" w:rsidRDefault="00331069" w:rsidP="00037FD2">
      <w:pPr>
        <w:pStyle w:val="BulletLast"/>
        <w:spacing w:after="240"/>
        <w:rPr>
          <w:szCs w:val="24"/>
        </w:rPr>
      </w:pPr>
      <w:r w:rsidRPr="00914F1D">
        <w:t>Limit commercial harvest to properties covered by crop protection permits;</w:t>
      </w:r>
    </w:p>
    <w:p w:rsidR="007E74FE" w:rsidRPr="00914F1D" w:rsidRDefault="000B477C" w:rsidP="00037FD2">
      <w:pPr>
        <w:pStyle w:val="BulletLast"/>
        <w:spacing w:after="240"/>
      </w:pPr>
      <w:r w:rsidRPr="00914F1D">
        <w:t xml:space="preserve">Limit the number of animals to be taken under crop protection permits; </w:t>
      </w:r>
    </w:p>
    <w:p w:rsidR="00E4071B" w:rsidRPr="00AF49A3" w:rsidRDefault="000B477C" w:rsidP="00037FD2">
      <w:pPr>
        <w:pStyle w:val="BulletLast"/>
        <w:spacing w:after="240"/>
      </w:pPr>
      <w:r w:rsidRPr="00AF49A3">
        <w:t>Issue permits to take brushtail possum only aft</w:t>
      </w:r>
      <w:r w:rsidR="006B28D4" w:rsidRPr="00AF49A3">
        <w:t xml:space="preserve">er on-site property inspections; </w:t>
      </w:r>
      <w:r w:rsidR="006B28D4" w:rsidRPr="00E23093">
        <w:rPr>
          <w:b w:val="0"/>
        </w:rPr>
        <w:t>and/or</w:t>
      </w:r>
      <w:r w:rsidR="006B28D4" w:rsidRPr="00AF49A3">
        <w:t xml:space="preserve"> </w:t>
      </w:r>
    </w:p>
    <w:p w:rsidR="00331069" w:rsidRPr="00AF49A3" w:rsidRDefault="00331069" w:rsidP="00037FD2">
      <w:pPr>
        <w:pStyle w:val="BulletLast"/>
        <w:spacing w:after="240"/>
      </w:pPr>
      <w:r w:rsidRPr="00AF49A3">
        <w:t>Cancel all commercial hunting licences.</w:t>
      </w:r>
    </w:p>
    <w:p w:rsidR="00331069" w:rsidRPr="00AF49A3" w:rsidRDefault="00331069" w:rsidP="00331069">
      <w:pPr>
        <w:pStyle w:val="Heading3"/>
        <w:spacing w:before="480"/>
        <w:rPr>
          <w:rFonts w:ascii="Gill Sans MT" w:hAnsi="Gill Sans MT"/>
          <w:b/>
          <w:sz w:val="24"/>
          <w:szCs w:val="24"/>
        </w:rPr>
      </w:pPr>
      <w:bookmarkStart w:id="54" w:name="_Toc265159862"/>
      <w:r w:rsidRPr="00AF49A3">
        <w:rPr>
          <w:rFonts w:ascii="Gill Sans MT" w:hAnsi="Gill Sans MT"/>
          <w:b/>
          <w:sz w:val="24"/>
          <w:szCs w:val="24"/>
        </w:rPr>
        <w:t>Special Quotas</w:t>
      </w:r>
      <w:bookmarkEnd w:id="54"/>
    </w:p>
    <w:p w:rsidR="00BB7DDF" w:rsidRPr="00AF49A3" w:rsidRDefault="00331069" w:rsidP="00103AC0">
      <w:pPr>
        <w:pStyle w:val="Text"/>
        <w:tabs>
          <w:tab w:val="left" w:pos="851"/>
        </w:tabs>
        <w:ind w:right="425"/>
        <w:rPr>
          <w:rFonts w:ascii="Gill Sans MT" w:hAnsi="Gill Sans MT"/>
        </w:rPr>
      </w:pPr>
      <w:r w:rsidRPr="00AF49A3">
        <w:rPr>
          <w:rFonts w:ascii="Gill Sans MT" w:hAnsi="Gill Sans MT"/>
        </w:rPr>
        <w:t xml:space="preserve">Should the commercial quota within a </w:t>
      </w:r>
      <w:r w:rsidR="00BB7DDF" w:rsidRPr="00AF49A3">
        <w:rPr>
          <w:rFonts w:ascii="Gill Sans MT" w:hAnsi="Gill Sans MT"/>
        </w:rPr>
        <w:t xml:space="preserve">management </w:t>
      </w:r>
      <w:r w:rsidRPr="00AF49A3">
        <w:rPr>
          <w:rFonts w:ascii="Gill Sans MT" w:hAnsi="Gill Sans MT"/>
        </w:rPr>
        <w:t>region be approached before the end of the quota year, the WMB reserves the option of issuing</w:t>
      </w:r>
      <w:r w:rsidR="00BB7DDF" w:rsidRPr="00AF49A3">
        <w:rPr>
          <w:rFonts w:ascii="Gill Sans MT" w:hAnsi="Gill Sans MT"/>
        </w:rPr>
        <w:t xml:space="preserve"> ‘special quotas’,</w:t>
      </w:r>
      <w:r w:rsidRPr="00AF49A3">
        <w:rPr>
          <w:rFonts w:ascii="Gill Sans MT" w:hAnsi="Gill Sans MT"/>
        </w:rPr>
        <w:t xml:space="preserve"> small additional </w:t>
      </w:r>
      <w:r w:rsidR="00BB7DDF" w:rsidRPr="00AF49A3">
        <w:rPr>
          <w:rFonts w:ascii="Gill Sans MT" w:hAnsi="Gill Sans MT"/>
        </w:rPr>
        <w:t xml:space="preserve">property-specific </w:t>
      </w:r>
      <w:r w:rsidRPr="00AF49A3">
        <w:rPr>
          <w:rFonts w:ascii="Gill Sans MT" w:hAnsi="Gill Sans MT"/>
        </w:rPr>
        <w:t>commercial quotas</w:t>
      </w:r>
      <w:r w:rsidR="00BB7DDF" w:rsidRPr="00AF49A3">
        <w:rPr>
          <w:rFonts w:ascii="Gill Sans MT" w:hAnsi="Gill Sans MT"/>
        </w:rPr>
        <w:t>,</w:t>
      </w:r>
      <w:r w:rsidR="007D5478" w:rsidRPr="00AF49A3">
        <w:rPr>
          <w:rFonts w:ascii="Gill Sans MT" w:hAnsi="Gill Sans MT"/>
        </w:rPr>
        <w:t xml:space="preserve"> </w:t>
      </w:r>
      <w:r w:rsidRPr="00AF49A3">
        <w:rPr>
          <w:rFonts w:ascii="Gill Sans MT" w:hAnsi="Gill Sans MT"/>
        </w:rPr>
        <w:t xml:space="preserve">for properties in that region that can demonstrate a clear crop protection problem.  </w:t>
      </w:r>
      <w:r w:rsidR="00BB7DDF" w:rsidRPr="00AF49A3">
        <w:rPr>
          <w:rFonts w:ascii="Gill Sans MT" w:hAnsi="Gill Sans MT"/>
        </w:rPr>
        <w:t xml:space="preserve">The sole purpose of special quotas is to provide for commercial utilisation of possums that would be killed and left in the field </w:t>
      </w:r>
      <w:r w:rsidR="00BB7DDF" w:rsidRPr="00914F1D">
        <w:rPr>
          <w:rFonts w:ascii="Gill Sans MT" w:hAnsi="Gill Sans MT"/>
        </w:rPr>
        <w:t xml:space="preserve">under the normal non-commercial </w:t>
      </w:r>
      <w:r w:rsidR="00F0765F">
        <w:rPr>
          <w:rFonts w:ascii="Gill Sans MT" w:hAnsi="Gill Sans MT"/>
        </w:rPr>
        <w:t>permit</w:t>
      </w:r>
      <w:r w:rsidR="00F0765F" w:rsidRPr="00914F1D">
        <w:rPr>
          <w:rFonts w:ascii="Gill Sans MT" w:hAnsi="Gill Sans MT"/>
        </w:rPr>
        <w:t xml:space="preserve"> </w:t>
      </w:r>
      <w:r w:rsidR="00BB7DDF" w:rsidRPr="00914F1D">
        <w:rPr>
          <w:rFonts w:ascii="Gill Sans MT" w:hAnsi="Gill Sans MT"/>
        </w:rPr>
        <w:t xml:space="preserve">system.  Any special quotas would therefore minimise the number of possums </w:t>
      </w:r>
      <w:r w:rsidR="00F0765F">
        <w:rPr>
          <w:rFonts w:ascii="Gill Sans MT" w:hAnsi="Gill Sans MT"/>
        </w:rPr>
        <w:t>taken</w:t>
      </w:r>
      <w:r w:rsidR="00F0765F" w:rsidRPr="00914F1D">
        <w:rPr>
          <w:rFonts w:ascii="Gill Sans MT" w:hAnsi="Gill Sans MT"/>
        </w:rPr>
        <w:t xml:space="preserve"> </w:t>
      </w:r>
      <w:r w:rsidR="00BB7DDF" w:rsidRPr="00914F1D">
        <w:rPr>
          <w:rFonts w:ascii="Gill Sans MT" w:hAnsi="Gill Sans MT"/>
        </w:rPr>
        <w:t xml:space="preserve">under non-commercial </w:t>
      </w:r>
      <w:r w:rsidR="00F0765F">
        <w:rPr>
          <w:rFonts w:ascii="Gill Sans MT" w:hAnsi="Gill Sans MT"/>
        </w:rPr>
        <w:t>permits</w:t>
      </w:r>
      <w:r w:rsidR="00BB7DDF" w:rsidRPr="00914F1D">
        <w:rPr>
          <w:rFonts w:ascii="Gill Sans MT" w:hAnsi="Gill Sans MT"/>
        </w:rPr>
        <w:t>.  A</w:t>
      </w:r>
      <w:r w:rsidR="00BB7DDF" w:rsidRPr="00AF49A3">
        <w:rPr>
          <w:rFonts w:ascii="Gill Sans MT" w:hAnsi="Gill Sans MT"/>
        </w:rPr>
        <w:t xml:space="preserve"> special quota can only be considered when the commercial quota for a particular management region has been approached.</w:t>
      </w:r>
    </w:p>
    <w:p w:rsidR="00331069" w:rsidRPr="00AF49A3" w:rsidRDefault="00BB7DDF" w:rsidP="00103AC0">
      <w:pPr>
        <w:pStyle w:val="Text"/>
        <w:tabs>
          <w:tab w:val="left" w:pos="851"/>
        </w:tabs>
        <w:ind w:right="425"/>
        <w:rPr>
          <w:rFonts w:ascii="Gill Sans MT" w:hAnsi="Gill Sans MT"/>
        </w:rPr>
      </w:pPr>
      <w:r w:rsidRPr="00AF49A3">
        <w:rPr>
          <w:rFonts w:ascii="Gill Sans MT" w:hAnsi="Gill Sans MT"/>
        </w:rPr>
        <w:t>When considering issuing a special quota, o</w:t>
      </w:r>
      <w:r w:rsidR="00331069" w:rsidRPr="00AF49A3">
        <w:rPr>
          <w:rFonts w:ascii="Gill Sans MT" w:hAnsi="Gill Sans MT"/>
        </w:rPr>
        <w:t>ffice</w:t>
      </w:r>
      <w:r w:rsidR="00C9622E" w:rsidRPr="00AF49A3">
        <w:rPr>
          <w:rFonts w:ascii="Gill Sans MT" w:hAnsi="Gill Sans MT"/>
        </w:rPr>
        <w:t>rs from the WMB will inspect a</w:t>
      </w:r>
      <w:r w:rsidR="00331069" w:rsidRPr="00AF49A3">
        <w:rPr>
          <w:rFonts w:ascii="Gill Sans MT" w:hAnsi="Gill Sans MT"/>
        </w:rPr>
        <w:t xml:space="preserve"> property to determine the level of crop damage and the density of brushtail possums.  Given that these surveys will cover a substantial proportion of a single property, an estimate of </w:t>
      </w:r>
      <w:r w:rsidR="00331069" w:rsidRPr="00363641">
        <w:rPr>
          <w:rFonts w:ascii="Gill Sans MT" w:hAnsi="Gill Sans MT"/>
        </w:rPr>
        <w:t xml:space="preserve">possum population </w:t>
      </w:r>
      <w:r w:rsidR="00331069" w:rsidRPr="00363641">
        <w:rPr>
          <w:rFonts w:ascii="Gill Sans MT" w:hAnsi="Gill Sans MT"/>
          <w:i/>
        </w:rPr>
        <w:t>size</w:t>
      </w:r>
      <w:r w:rsidR="00F22D88">
        <w:rPr>
          <w:rFonts w:ascii="Gill Sans MT" w:hAnsi="Gill Sans MT"/>
        </w:rPr>
        <w:t>, rather than density index,</w:t>
      </w:r>
      <w:r w:rsidR="00331069" w:rsidRPr="00AF49A3">
        <w:rPr>
          <w:rFonts w:ascii="Gill Sans MT" w:hAnsi="Gill Sans MT"/>
        </w:rPr>
        <w:t xml:space="preserve"> will be determined.  Should there be a significant crop protection issue, the WMB would set a commercial quota of 20% of the estimated possum population on that property, allowed to be taken on that property only.  Details on the issuing of any additional property-based quotas will be provided in the annual report to </w:t>
      </w:r>
      <w:r w:rsidR="009D23BA">
        <w:rPr>
          <w:rFonts w:ascii="Gill Sans MT" w:hAnsi="Gill Sans MT"/>
        </w:rPr>
        <w:t>D</w:t>
      </w:r>
      <w:r w:rsidR="00005C52">
        <w:rPr>
          <w:rFonts w:ascii="Gill Sans MT" w:hAnsi="Gill Sans MT"/>
        </w:rPr>
        <w:t>O</w:t>
      </w:r>
      <w:r w:rsidR="009D23BA">
        <w:rPr>
          <w:rFonts w:ascii="Gill Sans MT" w:hAnsi="Gill Sans MT"/>
        </w:rPr>
        <w:t>E.</w:t>
      </w:r>
    </w:p>
    <w:p w:rsidR="00331069" w:rsidRPr="00AF49A3" w:rsidRDefault="00331069" w:rsidP="00103AC0">
      <w:pPr>
        <w:pStyle w:val="Text"/>
        <w:tabs>
          <w:tab w:val="left" w:pos="851"/>
        </w:tabs>
        <w:ind w:right="425"/>
        <w:rPr>
          <w:rFonts w:ascii="Gill Sans MT" w:hAnsi="Gill Sans MT"/>
        </w:rPr>
      </w:pPr>
      <w:r w:rsidRPr="00AF49A3">
        <w:rPr>
          <w:rFonts w:ascii="Gill Sans MT" w:hAnsi="Gill Sans MT"/>
        </w:rPr>
        <w:t>In addition, it is anticipated that if the commercial possum industry grows as a result of this management plan, the non-commercial take will decrease accordingly.  The commercial quota is based on the historical average non-commercial take as it is unknown how much the non-commercial take will decrease.  However, should the non-commercial take in a region demonstrate a substantial reduction during the life of the plan, the WMB reserves the option of increasing the commercial quota in that region correspondingly</w:t>
      </w:r>
      <w:r w:rsidR="007F30EC">
        <w:rPr>
          <w:rFonts w:ascii="Gill Sans MT" w:hAnsi="Gill Sans MT"/>
        </w:rPr>
        <w:t>, if this is supported by monitoring results</w:t>
      </w:r>
      <w:r w:rsidRPr="00AF49A3">
        <w:rPr>
          <w:rFonts w:ascii="Gill Sans MT" w:hAnsi="Gill Sans MT"/>
        </w:rPr>
        <w:t xml:space="preserve">.  </w:t>
      </w:r>
      <w:r w:rsidR="009D23BA">
        <w:rPr>
          <w:rFonts w:ascii="Gill Sans MT" w:hAnsi="Gill Sans MT"/>
        </w:rPr>
        <w:t>D</w:t>
      </w:r>
      <w:r w:rsidR="00005C52">
        <w:rPr>
          <w:rFonts w:ascii="Gill Sans MT" w:hAnsi="Gill Sans MT"/>
        </w:rPr>
        <w:t>O</w:t>
      </w:r>
      <w:r w:rsidR="009D23BA">
        <w:rPr>
          <w:rFonts w:ascii="Gill Sans MT" w:hAnsi="Gill Sans MT"/>
        </w:rPr>
        <w:t>E</w:t>
      </w:r>
      <w:r w:rsidRPr="00AF49A3">
        <w:rPr>
          <w:rFonts w:ascii="Gill Sans MT" w:hAnsi="Gill Sans MT"/>
        </w:rPr>
        <w:t xml:space="preserve"> will be notified should this occur. </w:t>
      </w:r>
    </w:p>
    <w:p w:rsidR="00E81F85" w:rsidRPr="00AF49A3" w:rsidRDefault="00E81F85" w:rsidP="004049E3">
      <w:pPr>
        <w:pStyle w:val="Text"/>
        <w:tabs>
          <w:tab w:val="left" w:pos="851"/>
        </w:tabs>
        <w:spacing w:before="240" w:after="240"/>
        <w:ind w:right="425"/>
        <w:rPr>
          <w:rFonts w:ascii="Gill Sans MT" w:hAnsi="Gill Sans MT"/>
          <w:b/>
        </w:rPr>
      </w:pPr>
      <w:r w:rsidRPr="00AF49A3">
        <w:rPr>
          <w:rFonts w:ascii="Gill Sans MT" w:hAnsi="Gill Sans MT"/>
          <w:b/>
        </w:rPr>
        <w:t>Key Actions:</w:t>
      </w:r>
    </w:p>
    <w:p w:rsidR="005E5EE1" w:rsidRPr="00AF49A3" w:rsidRDefault="005E5EE1" w:rsidP="004049E3">
      <w:pPr>
        <w:pStyle w:val="Text"/>
        <w:numPr>
          <w:ilvl w:val="0"/>
          <w:numId w:val="15"/>
        </w:numPr>
        <w:tabs>
          <w:tab w:val="left" w:pos="426"/>
        </w:tabs>
        <w:spacing w:before="240" w:after="240"/>
        <w:ind w:left="357" w:right="425" w:hanging="357"/>
        <w:rPr>
          <w:rFonts w:ascii="Gill Sans MT" w:hAnsi="Gill Sans MT"/>
          <w:b/>
          <w:i/>
        </w:rPr>
      </w:pPr>
      <w:r w:rsidRPr="00AF49A3">
        <w:rPr>
          <w:rFonts w:ascii="Gill Sans MT" w:hAnsi="Gill Sans MT"/>
          <w:b/>
          <w:i/>
        </w:rPr>
        <w:t xml:space="preserve">Monitor regional brushtail possum populations and </w:t>
      </w:r>
      <w:r w:rsidR="004049E3" w:rsidRPr="00AF49A3">
        <w:rPr>
          <w:rFonts w:ascii="Gill Sans MT" w:hAnsi="Gill Sans MT"/>
          <w:b/>
          <w:i/>
        </w:rPr>
        <w:t>set</w:t>
      </w:r>
      <w:r w:rsidRPr="00AF49A3">
        <w:rPr>
          <w:rFonts w:ascii="Gill Sans MT" w:hAnsi="Gill Sans MT"/>
          <w:b/>
          <w:i/>
        </w:rPr>
        <w:t xml:space="preserve"> annual regional commercial quotas </w:t>
      </w:r>
      <w:r w:rsidR="004049E3" w:rsidRPr="00AF49A3">
        <w:rPr>
          <w:rFonts w:ascii="Gill Sans MT" w:hAnsi="Gill Sans MT"/>
          <w:b/>
          <w:i/>
        </w:rPr>
        <w:t>in accordance with this management plan</w:t>
      </w:r>
      <w:r w:rsidR="008C77C3">
        <w:rPr>
          <w:rFonts w:ascii="Gill Sans MT" w:hAnsi="Gill Sans MT"/>
          <w:b/>
          <w:i/>
        </w:rPr>
        <w:t xml:space="preserve">; </w:t>
      </w:r>
      <w:r w:rsidR="008C77C3">
        <w:rPr>
          <w:rFonts w:ascii="Gill Sans MT" w:hAnsi="Gill Sans MT"/>
          <w:i/>
        </w:rPr>
        <w:t>and</w:t>
      </w:r>
    </w:p>
    <w:p w:rsidR="004049E3" w:rsidRPr="00AF49A3" w:rsidRDefault="005E5EE1" w:rsidP="004049E3">
      <w:pPr>
        <w:pStyle w:val="Text"/>
        <w:numPr>
          <w:ilvl w:val="0"/>
          <w:numId w:val="15"/>
        </w:numPr>
        <w:tabs>
          <w:tab w:val="left" w:pos="426"/>
        </w:tabs>
        <w:spacing w:before="240" w:after="240"/>
        <w:ind w:left="357" w:right="425" w:hanging="357"/>
        <w:rPr>
          <w:rFonts w:ascii="Gill Sans MT" w:hAnsi="Gill Sans MT"/>
          <w:b/>
          <w:i/>
        </w:rPr>
      </w:pPr>
      <w:r w:rsidRPr="00AF49A3">
        <w:rPr>
          <w:rFonts w:ascii="Gill Sans MT" w:hAnsi="Gill Sans MT"/>
          <w:b/>
          <w:i/>
        </w:rPr>
        <w:t>Should the commercial quota within a region be approached, the WMB will assess the viability of issuing property-based special quotas within that region.</w:t>
      </w:r>
    </w:p>
    <w:p w:rsidR="004049E3" w:rsidRPr="00AF49A3" w:rsidRDefault="004049E3" w:rsidP="004049E3">
      <w:pPr>
        <w:pStyle w:val="Text"/>
        <w:tabs>
          <w:tab w:val="left" w:pos="426"/>
        </w:tabs>
        <w:spacing w:before="240" w:after="240"/>
        <w:ind w:right="425"/>
        <w:rPr>
          <w:rFonts w:ascii="Gill Sans MT" w:hAnsi="Gill Sans MT"/>
          <w:b/>
        </w:rPr>
      </w:pPr>
      <w:r w:rsidRPr="00AF49A3">
        <w:rPr>
          <w:rFonts w:ascii="Gill Sans MT" w:hAnsi="Gill Sans MT"/>
          <w:b/>
        </w:rPr>
        <w:t>Performance Measures:</w:t>
      </w:r>
    </w:p>
    <w:p w:rsidR="004049E3" w:rsidRPr="00AF49A3" w:rsidRDefault="004049E3" w:rsidP="004049E3">
      <w:pPr>
        <w:pStyle w:val="Text"/>
        <w:numPr>
          <w:ilvl w:val="0"/>
          <w:numId w:val="26"/>
        </w:numPr>
        <w:tabs>
          <w:tab w:val="left" w:pos="426"/>
        </w:tabs>
        <w:spacing w:before="240" w:after="240"/>
        <w:ind w:left="426" w:right="425" w:hanging="426"/>
        <w:rPr>
          <w:rFonts w:ascii="Gill Sans MT" w:hAnsi="Gill Sans MT"/>
          <w:b/>
          <w:i/>
        </w:rPr>
      </w:pPr>
      <w:r w:rsidRPr="00AF49A3">
        <w:rPr>
          <w:rFonts w:ascii="Gill Sans MT" w:hAnsi="Gill Sans MT"/>
          <w:b/>
          <w:i/>
        </w:rPr>
        <w:t>Annual regional commercial quotas are set in accordance with the pro</w:t>
      </w:r>
      <w:r w:rsidR="008C77C3">
        <w:rPr>
          <w:rFonts w:ascii="Gill Sans MT" w:hAnsi="Gill Sans MT"/>
          <w:b/>
          <w:i/>
        </w:rPr>
        <w:t>visions of this management plan;</w:t>
      </w:r>
    </w:p>
    <w:p w:rsidR="004049E3" w:rsidRPr="00AF49A3" w:rsidRDefault="009D23BA" w:rsidP="004049E3">
      <w:pPr>
        <w:pStyle w:val="Text"/>
        <w:numPr>
          <w:ilvl w:val="0"/>
          <w:numId w:val="26"/>
        </w:numPr>
        <w:tabs>
          <w:tab w:val="left" w:pos="426"/>
        </w:tabs>
        <w:spacing w:before="240" w:after="240"/>
        <w:ind w:left="426" w:right="425" w:hanging="426"/>
        <w:rPr>
          <w:rFonts w:ascii="Gill Sans MT" w:hAnsi="Gill Sans MT"/>
          <w:b/>
          <w:i/>
        </w:rPr>
      </w:pPr>
      <w:r>
        <w:rPr>
          <w:rFonts w:ascii="Gill Sans MT" w:hAnsi="Gill Sans MT"/>
          <w:b/>
          <w:i/>
        </w:rPr>
        <w:t>D</w:t>
      </w:r>
      <w:r w:rsidR="00005C52">
        <w:rPr>
          <w:rFonts w:ascii="Gill Sans MT" w:hAnsi="Gill Sans MT"/>
          <w:b/>
          <w:i/>
        </w:rPr>
        <w:t>O</w:t>
      </w:r>
      <w:r>
        <w:rPr>
          <w:rFonts w:ascii="Gill Sans MT" w:hAnsi="Gill Sans MT"/>
          <w:b/>
          <w:i/>
        </w:rPr>
        <w:t>E</w:t>
      </w:r>
      <w:r w:rsidR="004049E3" w:rsidRPr="00AF49A3">
        <w:rPr>
          <w:rFonts w:ascii="Gill Sans MT" w:hAnsi="Gill Sans MT"/>
          <w:b/>
          <w:i/>
        </w:rPr>
        <w:t xml:space="preserve"> is advised of the commercial harvest quotas for the following fi</w:t>
      </w:r>
      <w:r w:rsidR="008C77C3">
        <w:rPr>
          <w:rFonts w:ascii="Gill Sans MT" w:hAnsi="Gill Sans MT"/>
          <w:b/>
          <w:i/>
        </w:rPr>
        <w:t xml:space="preserve">nancial year by 1 June; </w:t>
      </w:r>
      <w:r w:rsidR="008C77C3">
        <w:rPr>
          <w:rFonts w:ascii="Gill Sans MT" w:hAnsi="Gill Sans MT"/>
          <w:i/>
        </w:rPr>
        <w:t>and</w:t>
      </w:r>
    </w:p>
    <w:p w:rsidR="004049E3" w:rsidRPr="00AF49A3" w:rsidRDefault="004049E3" w:rsidP="004049E3">
      <w:pPr>
        <w:pStyle w:val="Text"/>
        <w:numPr>
          <w:ilvl w:val="0"/>
          <w:numId w:val="26"/>
        </w:numPr>
        <w:tabs>
          <w:tab w:val="left" w:pos="426"/>
        </w:tabs>
        <w:spacing w:before="240" w:after="240"/>
        <w:ind w:left="426" w:right="425" w:hanging="426"/>
        <w:rPr>
          <w:rFonts w:ascii="Gill Sans MT" w:hAnsi="Gill Sans MT"/>
          <w:b/>
          <w:i/>
        </w:rPr>
      </w:pPr>
      <w:r w:rsidRPr="00AF49A3">
        <w:rPr>
          <w:rFonts w:ascii="Gill Sans MT" w:hAnsi="Gill Sans MT"/>
          <w:b/>
          <w:i/>
        </w:rPr>
        <w:t xml:space="preserve">Special commercial quotas are set and utilised in accordance with the provisions of this management plan and </w:t>
      </w:r>
      <w:r w:rsidR="009D23BA">
        <w:rPr>
          <w:rFonts w:ascii="Gill Sans MT" w:hAnsi="Gill Sans MT"/>
          <w:b/>
          <w:i/>
        </w:rPr>
        <w:t>D</w:t>
      </w:r>
      <w:r w:rsidR="00005C52">
        <w:rPr>
          <w:rFonts w:ascii="Gill Sans MT" w:hAnsi="Gill Sans MT"/>
          <w:b/>
          <w:i/>
        </w:rPr>
        <w:t>O</w:t>
      </w:r>
      <w:r w:rsidR="009D23BA">
        <w:rPr>
          <w:rFonts w:ascii="Gill Sans MT" w:hAnsi="Gill Sans MT"/>
          <w:b/>
          <w:i/>
        </w:rPr>
        <w:t>E</w:t>
      </w:r>
      <w:r w:rsidRPr="00AF49A3">
        <w:rPr>
          <w:rFonts w:ascii="Gill Sans MT" w:hAnsi="Gill Sans MT"/>
          <w:b/>
          <w:i/>
        </w:rPr>
        <w:t xml:space="preserve"> is notified if</w:t>
      </w:r>
      <w:r w:rsidR="00C02C8F">
        <w:rPr>
          <w:rFonts w:ascii="Gill Sans MT" w:hAnsi="Gill Sans MT"/>
          <w:b/>
          <w:i/>
        </w:rPr>
        <w:t xml:space="preserve"> and when</w:t>
      </w:r>
      <w:r w:rsidRPr="00AF49A3">
        <w:rPr>
          <w:rFonts w:ascii="Gill Sans MT" w:hAnsi="Gill Sans MT"/>
          <w:b/>
          <w:i/>
        </w:rPr>
        <w:t xml:space="preserve"> any special quotas are issued.</w:t>
      </w:r>
    </w:p>
    <w:p w:rsidR="007E74FE" w:rsidRPr="00AF49A3" w:rsidRDefault="000B477C" w:rsidP="00331069">
      <w:pPr>
        <w:pStyle w:val="Heading2"/>
        <w:tabs>
          <w:tab w:val="left" w:pos="851"/>
        </w:tabs>
        <w:spacing w:before="480"/>
        <w:ind w:right="425"/>
        <w:rPr>
          <w:rFonts w:ascii="Gill Sans MT" w:hAnsi="Gill Sans MT"/>
          <w:sz w:val="26"/>
          <w:szCs w:val="26"/>
        </w:rPr>
      </w:pPr>
      <w:bookmarkStart w:id="55" w:name="_Toc52163504"/>
      <w:bookmarkStart w:id="56" w:name="_Toc265159863"/>
      <w:r w:rsidRPr="00AF49A3">
        <w:rPr>
          <w:rFonts w:ascii="Gill Sans MT" w:hAnsi="Gill Sans MT"/>
          <w:sz w:val="26"/>
          <w:szCs w:val="26"/>
        </w:rPr>
        <w:t xml:space="preserve">Monitoring of Brushtail Possum </w:t>
      </w:r>
      <w:bookmarkEnd w:id="55"/>
      <w:r w:rsidRPr="00AF49A3">
        <w:rPr>
          <w:rFonts w:ascii="Gill Sans MT" w:hAnsi="Gill Sans MT"/>
          <w:sz w:val="26"/>
          <w:szCs w:val="26"/>
        </w:rPr>
        <w:t>Take</w:t>
      </w:r>
      <w:bookmarkEnd w:id="56"/>
    </w:p>
    <w:p w:rsidR="007E74FE" w:rsidRPr="00AF49A3" w:rsidRDefault="000B477C">
      <w:pPr>
        <w:pStyle w:val="Caption"/>
        <w:tabs>
          <w:tab w:val="left" w:pos="851"/>
        </w:tabs>
        <w:spacing w:before="240" w:after="240"/>
        <w:ind w:right="425"/>
        <w:rPr>
          <w:rFonts w:ascii="Gill Sans MT" w:hAnsi="Gill Sans MT"/>
          <w:b w:val="0"/>
        </w:rPr>
      </w:pPr>
      <w:r w:rsidRPr="00AF49A3">
        <w:rPr>
          <w:rFonts w:ascii="Gill Sans MT" w:hAnsi="Gill Sans MT"/>
          <w:b w:val="0"/>
        </w:rPr>
        <w:t>The following sources of information are used to monitor the number of brushtail possums taken in Tasmania each year:</w:t>
      </w:r>
    </w:p>
    <w:p w:rsidR="007E74FE" w:rsidRPr="00AF49A3" w:rsidRDefault="000B477C" w:rsidP="00E23093">
      <w:pPr>
        <w:pStyle w:val="BulletLast"/>
        <w:spacing w:after="240"/>
        <w:ind w:left="425" w:hanging="425"/>
      </w:pPr>
      <w:r w:rsidRPr="00AF49A3">
        <w:t>Returns from holders of commercial permits to shoot and/or trap brushtail possums;</w:t>
      </w:r>
    </w:p>
    <w:p w:rsidR="007E74FE" w:rsidRPr="009D23BA" w:rsidRDefault="000B477C" w:rsidP="00E23093">
      <w:pPr>
        <w:pStyle w:val="BulletLast"/>
        <w:spacing w:after="240"/>
        <w:ind w:left="425" w:hanging="425"/>
      </w:pPr>
      <w:r w:rsidRPr="009D23BA">
        <w:t xml:space="preserve">Returns from holders of non-commercial crop protection permits; </w:t>
      </w:r>
      <w:r w:rsidRPr="009D23BA">
        <w:rPr>
          <w:b w:val="0"/>
        </w:rPr>
        <w:t>and</w:t>
      </w:r>
    </w:p>
    <w:p w:rsidR="00E4071B" w:rsidRPr="00AF49A3" w:rsidRDefault="000B477C" w:rsidP="00E23093">
      <w:pPr>
        <w:pStyle w:val="BulletLast"/>
        <w:spacing w:after="240"/>
        <w:ind w:left="425" w:hanging="425"/>
      </w:pPr>
      <w:r w:rsidRPr="00AF49A3">
        <w:t xml:space="preserve">Returns from skin dealers and meat processors. </w:t>
      </w:r>
    </w:p>
    <w:p w:rsidR="00392A37" w:rsidRPr="00AF49A3" w:rsidRDefault="000B477C">
      <w:pPr>
        <w:pStyle w:val="Text"/>
        <w:tabs>
          <w:tab w:val="left" w:pos="851"/>
        </w:tabs>
        <w:spacing w:before="240"/>
        <w:ind w:right="425"/>
        <w:rPr>
          <w:rFonts w:ascii="Gill Sans MT" w:hAnsi="Gill Sans MT"/>
        </w:rPr>
      </w:pPr>
      <w:r w:rsidRPr="00AF49A3">
        <w:rPr>
          <w:rFonts w:ascii="Gill Sans MT" w:hAnsi="Gill Sans MT"/>
        </w:rPr>
        <w:t xml:space="preserve">All holders of commercial permits to shoot and/or trap brushtail possums in Tasmania are required as a condition of their permit to make </w:t>
      </w:r>
      <w:r w:rsidR="00F0765F">
        <w:rPr>
          <w:rFonts w:ascii="Gill Sans MT" w:hAnsi="Gill Sans MT"/>
        </w:rPr>
        <w:t>quarterly</w:t>
      </w:r>
      <w:r w:rsidR="00F0765F" w:rsidRPr="00AF49A3">
        <w:rPr>
          <w:rFonts w:ascii="Gill Sans MT" w:hAnsi="Gill Sans MT"/>
        </w:rPr>
        <w:t xml:space="preserve"> </w:t>
      </w:r>
      <w:r w:rsidRPr="00AF49A3">
        <w:rPr>
          <w:rFonts w:ascii="Gill Sans MT" w:hAnsi="Gill Sans MT"/>
        </w:rPr>
        <w:t xml:space="preserve">returns of the number of animals taken and the number of skins or carcases sold.  These returns are to be forwarded to the WMB within 14 days of the end of each </w:t>
      </w:r>
      <w:r w:rsidR="00F0765F">
        <w:rPr>
          <w:rFonts w:ascii="Gill Sans MT" w:hAnsi="Gill Sans MT"/>
        </w:rPr>
        <w:t>quarter</w:t>
      </w:r>
      <w:r w:rsidRPr="00AF49A3">
        <w:rPr>
          <w:rFonts w:ascii="Gill Sans MT" w:hAnsi="Gill Sans MT"/>
        </w:rPr>
        <w:t>.</w:t>
      </w:r>
    </w:p>
    <w:p w:rsidR="007E74FE" w:rsidRPr="00AF49A3" w:rsidRDefault="000B477C">
      <w:pPr>
        <w:pStyle w:val="Text"/>
        <w:tabs>
          <w:tab w:val="left" w:pos="851"/>
        </w:tabs>
        <w:ind w:right="424"/>
        <w:rPr>
          <w:rFonts w:ascii="Gill Sans MT" w:hAnsi="Gill Sans MT"/>
        </w:rPr>
      </w:pPr>
      <w:r w:rsidRPr="009D23BA">
        <w:rPr>
          <w:rFonts w:ascii="Gill Sans MT" w:hAnsi="Gill Sans MT"/>
        </w:rPr>
        <w:t>Holders of crop protection permits are required to return their permit within 30 days of expiry with details of the number of brushtail possums taken.</w:t>
      </w:r>
      <w:r w:rsidRPr="00AF49A3">
        <w:rPr>
          <w:rFonts w:ascii="Gill Sans MT" w:hAnsi="Gill Sans MT"/>
        </w:rPr>
        <w:t xml:space="preserve">  </w:t>
      </w:r>
    </w:p>
    <w:p w:rsidR="00E322EC" w:rsidRPr="00AF49A3" w:rsidRDefault="000B477C">
      <w:pPr>
        <w:pStyle w:val="Text"/>
        <w:tabs>
          <w:tab w:val="left" w:pos="851"/>
        </w:tabs>
        <w:ind w:right="424"/>
        <w:rPr>
          <w:rFonts w:ascii="Gill Sans MT" w:hAnsi="Gill Sans MT"/>
        </w:rPr>
      </w:pPr>
      <w:r w:rsidRPr="00AF49A3">
        <w:rPr>
          <w:rFonts w:ascii="Gill Sans MT" w:hAnsi="Gill Sans MT"/>
        </w:rPr>
        <w:t xml:space="preserve">Skin dealers and meat processors are required to make monthly returns of their transactions </w:t>
      </w:r>
      <w:r w:rsidR="00E322EC" w:rsidRPr="00AF49A3">
        <w:rPr>
          <w:rFonts w:ascii="Gill Sans MT" w:hAnsi="Gill Sans MT"/>
          <w:lang w:eastAsia="en-AU"/>
        </w:rPr>
        <w:t>no later than the 14</w:t>
      </w:r>
      <w:r w:rsidR="00E322EC" w:rsidRPr="007F30EC">
        <w:rPr>
          <w:rFonts w:ascii="Gill Sans MT" w:hAnsi="Gill Sans MT"/>
          <w:vertAlign w:val="superscript"/>
          <w:lang w:eastAsia="en-AU"/>
        </w:rPr>
        <w:t>th</w:t>
      </w:r>
      <w:r w:rsidR="00E322EC" w:rsidRPr="00AF49A3">
        <w:rPr>
          <w:rFonts w:ascii="Gill Sans MT" w:hAnsi="Gill Sans MT"/>
          <w:lang w:eastAsia="en-AU"/>
        </w:rPr>
        <w:t xml:space="preserve"> day of each month. </w:t>
      </w:r>
      <w:r w:rsidR="00E322EC" w:rsidRPr="00AF49A3">
        <w:rPr>
          <w:rFonts w:ascii="Gill Sans MT" w:hAnsi="Gill Sans MT"/>
        </w:rPr>
        <w:t xml:space="preserve"> </w:t>
      </w:r>
      <w:r w:rsidRPr="00AF49A3">
        <w:rPr>
          <w:rFonts w:ascii="Gill Sans MT" w:hAnsi="Gill Sans MT"/>
        </w:rPr>
        <w:t>D</w:t>
      </w:r>
      <w:r w:rsidR="00E322EC" w:rsidRPr="00AF49A3">
        <w:rPr>
          <w:rFonts w:ascii="Gill Sans MT" w:hAnsi="Gill Sans MT"/>
        </w:rPr>
        <w:t>etails</w:t>
      </w:r>
      <w:r w:rsidRPr="00AF49A3">
        <w:rPr>
          <w:rFonts w:ascii="Gill Sans MT" w:hAnsi="Gill Sans MT"/>
        </w:rPr>
        <w:t xml:space="preserve"> include the numb</w:t>
      </w:r>
      <w:r w:rsidR="00E322EC" w:rsidRPr="00AF49A3">
        <w:rPr>
          <w:rFonts w:ascii="Gill Sans MT" w:hAnsi="Gill Sans MT"/>
        </w:rPr>
        <w:t>er of skins/carcasses processed and</w:t>
      </w:r>
      <w:r w:rsidRPr="00AF49A3">
        <w:rPr>
          <w:rFonts w:ascii="Gill Sans MT" w:hAnsi="Gill Sans MT"/>
        </w:rPr>
        <w:t xml:space="preserve"> the name and permit number of the hunter from whom </w:t>
      </w:r>
      <w:r w:rsidR="00E322EC" w:rsidRPr="00AF49A3">
        <w:rPr>
          <w:rFonts w:ascii="Gill Sans MT" w:hAnsi="Gill Sans MT"/>
        </w:rPr>
        <w:t xml:space="preserve">the carcasses were </w:t>
      </w:r>
      <w:r w:rsidRPr="00AF49A3">
        <w:rPr>
          <w:rFonts w:ascii="Gill Sans MT" w:hAnsi="Gill Sans MT"/>
        </w:rPr>
        <w:t>purchased</w:t>
      </w:r>
      <w:r w:rsidR="00E322EC" w:rsidRPr="00AF49A3">
        <w:rPr>
          <w:rFonts w:ascii="Gill Sans MT" w:hAnsi="Gill Sans MT"/>
        </w:rPr>
        <w:t>.</w:t>
      </w:r>
      <w:r w:rsidRPr="00AF49A3">
        <w:rPr>
          <w:rFonts w:ascii="Gill Sans MT" w:hAnsi="Gill Sans MT"/>
        </w:rPr>
        <w:t xml:space="preserve"> </w:t>
      </w:r>
    </w:p>
    <w:p w:rsidR="007E74FE" w:rsidRPr="00AF49A3" w:rsidRDefault="000B477C">
      <w:pPr>
        <w:pStyle w:val="Text"/>
        <w:tabs>
          <w:tab w:val="left" w:pos="851"/>
        </w:tabs>
        <w:ind w:right="424"/>
        <w:rPr>
          <w:rFonts w:ascii="Gill Sans MT" w:hAnsi="Gill Sans MT"/>
        </w:rPr>
      </w:pPr>
      <w:r w:rsidRPr="00AF49A3">
        <w:rPr>
          <w:rFonts w:ascii="Gill Sans MT" w:hAnsi="Gill Sans MT"/>
        </w:rPr>
        <w:t xml:space="preserve">The WMB keeps records of the returns from all permit holders of the number of brushtail possums taken.  The </w:t>
      </w:r>
      <w:r w:rsidR="00FB6FE1" w:rsidRPr="00AF49A3">
        <w:rPr>
          <w:rFonts w:ascii="Gill Sans MT" w:hAnsi="Gill Sans MT"/>
        </w:rPr>
        <w:t>annual commercial harvest will be monitored and when the harvest approaches the quota limit, the actions set out in section 7.4</w:t>
      </w:r>
      <w:r w:rsidR="009B610D">
        <w:rPr>
          <w:rFonts w:ascii="Gill Sans MT" w:hAnsi="Gill Sans MT"/>
        </w:rPr>
        <w:t>.4</w:t>
      </w:r>
      <w:r w:rsidR="00FB6FE1" w:rsidRPr="00AF49A3">
        <w:rPr>
          <w:rFonts w:ascii="Gill Sans MT" w:hAnsi="Gill Sans MT"/>
        </w:rPr>
        <w:t xml:space="preserve"> will be undertaken</w:t>
      </w:r>
      <w:r w:rsidRPr="00AF49A3">
        <w:rPr>
          <w:rFonts w:ascii="Gill Sans MT" w:hAnsi="Gill Sans MT"/>
        </w:rPr>
        <w:t>.</w:t>
      </w:r>
    </w:p>
    <w:p w:rsidR="007E74FE" w:rsidRPr="00AF49A3" w:rsidRDefault="000B477C">
      <w:pPr>
        <w:pStyle w:val="Text"/>
        <w:tabs>
          <w:tab w:val="left" w:pos="851"/>
        </w:tabs>
        <w:spacing w:after="240"/>
        <w:ind w:right="425"/>
        <w:rPr>
          <w:rFonts w:ascii="Gill Sans MT" w:hAnsi="Gill Sans MT"/>
        </w:rPr>
      </w:pPr>
      <w:r w:rsidRPr="00AF49A3">
        <w:rPr>
          <w:rFonts w:ascii="Gill Sans MT" w:hAnsi="Gill Sans MT"/>
        </w:rPr>
        <w:t>The WMB will maintain records of the number of skins and carcasses exported out of Tasmania.</w:t>
      </w:r>
    </w:p>
    <w:p w:rsidR="007E74FE" w:rsidRPr="00AF49A3" w:rsidRDefault="000B477C" w:rsidP="00E23093">
      <w:pPr>
        <w:pStyle w:val="Text"/>
        <w:keepNext/>
        <w:tabs>
          <w:tab w:val="left" w:pos="851"/>
        </w:tabs>
        <w:spacing w:before="240" w:after="240"/>
        <w:ind w:right="424"/>
        <w:rPr>
          <w:rFonts w:ascii="Gill Sans MT" w:hAnsi="Gill Sans MT"/>
          <w:b/>
        </w:rPr>
      </w:pPr>
      <w:r w:rsidRPr="00AF49A3">
        <w:rPr>
          <w:rFonts w:ascii="Gill Sans MT" w:hAnsi="Gill Sans MT"/>
          <w:b/>
        </w:rPr>
        <w:t>Key Actions</w:t>
      </w:r>
    </w:p>
    <w:p w:rsidR="007E74FE" w:rsidRPr="009D23BA" w:rsidRDefault="000B477C" w:rsidP="00E23093">
      <w:pPr>
        <w:pStyle w:val="BulletLast"/>
        <w:spacing w:after="240"/>
      </w:pPr>
      <w:r w:rsidRPr="009D23BA">
        <w:t>Collect accurate data on the number of brushtail possum</w:t>
      </w:r>
      <w:r w:rsidR="003F0E83" w:rsidRPr="009D23BA">
        <w:t>s taken in each region under this</w:t>
      </w:r>
      <w:r w:rsidRPr="009D23BA">
        <w:t xml:space="preserve"> management plan for brushtail possum</w:t>
      </w:r>
      <w:r w:rsidR="003F0E83" w:rsidRPr="009D23BA">
        <w:t>s</w:t>
      </w:r>
      <w:r w:rsidRPr="009D23BA">
        <w:t xml:space="preserve"> in Tasmania; </w:t>
      </w:r>
      <w:r w:rsidRPr="009D23BA">
        <w:rPr>
          <w:b w:val="0"/>
        </w:rPr>
        <w:t>and</w:t>
      </w:r>
    </w:p>
    <w:p w:rsidR="007E74FE" w:rsidRPr="00AF49A3" w:rsidRDefault="000B477C" w:rsidP="00E23093">
      <w:pPr>
        <w:pStyle w:val="BulletLast"/>
        <w:spacing w:after="240"/>
      </w:pPr>
      <w:r w:rsidRPr="00AF49A3">
        <w:t xml:space="preserve">Maintain record keeping. </w:t>
      </w:r>
    </w:p>
    <w:p w:rsidR="007E74FE" w:rsidRPr="00AF49A3" w:rsidRDefault="000B477C" w:rsidP="00E23093">
      <w:pPr>
        <w:pStyle w:val="Text"/>
        <w:tabs>
          <w:tab w:val="left" w:pos="851"/>
        </w:tabs>
        <w:spacing w:before="240" w:after="240"/>
        <w:ind w:right="425"/>
        <w:rPr>
          <w:rFonts w:ascii="Gill Sans MT" w:hAnsi="Gill Sans MT"/>
          <w:b/>
        </w:rPr>
      </w:pPr>
      <w:r w:rsidRPr="00AF49A3">
        <w:rPr>
          <w:rFonts w:ascii="Gill Sans MT" w:hAnsi="Gill Sans MT"/>
          <w:b/>
        </w:rPr>
        <w:t>Performance measures</w:t>
      </w:r>
    </w:p>
    <w:p w:rsidR="007E74FE" w:rsidRPr="00AF49A3" w:rsidRDefault="000B477C" w:rsidP="00E23093">
      <w:pPr>
        <w:pStyle w:val="Bullet"/>
        <w:numPr>
          <w:ilvl w:val="0"/>
          <w:numId w:val="16"/>
        </w:numPr>
        <w:tabs>
          <w:tab w:val="left" w:pos="426"/>
        </w:tabs>
        <w:spacing w:before="240" w:after="240"/>
        <w:ind w:left="425" w:right="424" w:hanging="425"/>
        <w:rPr>
          <w:rFonts w:ascii="Gill Sans MT" w:hAnsi="Gill Sans MT"/>
          <w:i/>
        </w:rPr>
      </w:pPr>
      <w:r w:rsidRPr="00AF49A3">
        <w:rPr>
          <w:rFonts w:ascii="Gill Sans MT" w:hAnsi="Gill Sans MT"/>
          <w:i/>
        </w:rPr>
        <w:t>Records entered into database system and analysed quarterly, with</w:t>
      </w:r>
      <w:r w:rsidR="006B28D4" w:rsidRPr="00AF49A3">
        <w:rPr>
          <w:rFonts w:ascii="Gill Sans MT" w:hAnsi="Gill Sans MT"/>
          <w:i/>
        </w:rPr>
        <w:t xml:space="preserve"> monthly analysis carried out once</w:t>
      </w:r>
      <w:r w:rsidRPr="00AF49A3">
        <w:rPr>
          <w:rFonts w:ascii="Gill Sans MT" w:hAnsi="Gill Sans MT"/>
          <w:i/>
        </w:rPr>
        <w:t xml:space="preserve"> quotas are approached</w:t>
      </w:r>
      <w:r w:rsidR="00931133" w:rsidRPr="00AF49A3">
        <w:rPr>
          <w:rFonts w:ascii="Gill Sans MT" w:hAnsi="Gill Sans MT"/>
          <w:i/>
        </w:rPr>
        <w:t xml:space="preserve"> within 85%</w:t>
      </w:r>
      <w:r w:rsidRPr="00AF49A3">
        <w:rPr>
          <w:rFonts w:ascii="Gill Sans MT" w:hAnsi="Gill Sans MT"/>
          <w:i/>
        </w:rPr>
        <w:t>;</w:t>
      </w:r>
    </w:p>
    <w:p w:rsidR="007E74FE" w:rsidRPr="00AF49A3" w:rsidRDefault="000B477C" w:rsidP="00E23093">
      <w:pPr>
        <w:pStyle w:val="BulletLast"/>
        <w:spacing w:after="240"/>
      </w:pPr>
      <w:r w:rsidRPr="00AF49A3">
        <w:t>Maintain an up-to-date database to info</w:t>
      </w:r>
      <w:r w:rsidR="00856A33" w:rsidRPr="00AF49A3">
        <w:t xml:space="preserve">rm quota management as required; </w:t>
      </w:r>
      <w:r w:rsidR="00856A33" w:rsidRPr="003D0018">
        <w:rPr>
          <w:b w:val="0"/>
        </w:rPr>
        <w:t>and</w:t>
      </w:r>
    </w:p>
    <w:p w:rsidR="00856A33" w:rsidRPr="00AF49A3" w:rsidRDefault="00C9622E" w:rsidP="00E23093">
      <w:pPr>
        <w:pStyle w:val="BulletLast"/>
        <w:spacing w:after="240"/>
      </w:pPr>
      <w:r w:rsidRPr="00AF49A3">
        <w:t>The a</w:t>
      </w:r>
      <w:r w:rsidR="00856A33" w:rsidRPr="00AF49A3">
        <w:t>nnual number of commercially-harvested possums is within the allocated commercial quota issued for that quota year.</w:t>
      </w:r>
    </w:p>
    <w:p w:rsidR="007E74FE" w:rsidRPr="00AF49A3" w:rsidRDefault="000B477C">
      <w:pPr>
        <w:pStyle w:val="Heading2"/>
        <w:tabs>
          <w:tab w:val="left" w:pos="851"/>
        </w:tabs>
        <w:spacing w:before="360"/>
        <w:ind w:right="424"/>
        <w:rPr>
          <w:rFonts w:ascii="Gill Sans MT" w:hAnsi="Gill Sans MT"/>
          <w:sz w:val="26"/>
          <w:szCs w:val="26"/>
        </w:rPr>
      </w:pPr>
      <w:bookmarkStart w:id="57" w:name="_Ref51210861"/>
      <w:bookmarkStart w:id="58" w:name="_Toc52163505"/>
      <w:bookmarkStart w:id="59" w:name="_Toc265159864"/>
      <w:r w:rsidRPr="00AF49A3">
        <w:rPr>
          <w:rFonts w:ascii="Gill Sans MT" w:hAnsi="Gill Sans MT"/>
          <w:sz w:val="26"/>
          <w:szCs w:val="26"/>
        </w:rPr>
        <w:t>Monitoring of Regional Brushtail Possum Population</w:t>
      </w:r>
      <w:bookmarkEnd w:id="57"/>
      <w:bookmarkEnd w:id="58"/>
      <w:r w:rsidRPr="00AF49A3">
        <w:rPr>
          <w:rFonts w:ascii="Gill Sans MT" w:hAnsi="Gill Sans MT"/>
          <w:sz w:val="26"/>
          <w:szCs w:val="26"/>
        </w:rPr>
        <w:t>s</w:t>
      </w:r>
      <w:bookmarkEnd w:id="59"/>
    </w:p>
    <w:p w:rsidR="007E74FE" w:rsidRPr="00AF49A3" w:rsidRDefault="000B477C" w:rsidP="009642D9">
      <w:pPr>
        <w:pStyle w:val="Text"/>
        <w:tabs>
          <w:tab w:val="left" w:pos="851"/>
        </w:tabs>
        <w:spacing w:before="240"/>
        <w:ind w:right="425"/>
        <w:rPr>
          <w:rFonts w:ascii="Gill Sans MT" w:hAnsi="Gill Sans MT"/>
        </w:rPr>
      </w:pPr>
      <w:r w:rsidRPr="00AF49A3">
        <w:rPr>
          <w:rFonts w:ascii="Gill Sans MT" w:hAnsi="Gill Sans MT"/>
        </w:rPr>
        <w:t xml:space="preserve">Monitoring of trends in regional brushtail possum populations is undertaken through a system of standardised spotlight survey counts performed annually on mainland Tasmania. The standardised surveys are carried out in accordance with the method set out in the </w:t>
      </w:r>
      <w:r w:rsidRPr="00AF49A3">
        <w:rPr>
          <w:rFonts w:ascii="Gill Sans MT" w:hAnsi="Gill Sans MT"/>
          <w:i/>
        </w:rPr>
        <w:t xml:space="preserve">Tasmanian Spotlight Survey Manual </w:t>
      </w:r>
      <w:r w:rsidRPr="00AF49A3">
        <w:rPr>
          <w:rFonts w:ascii="Gill Sans MT" w:hAnsi="Gill Sans MT"/>
        </w:rPr>
        <w:t xml:space="preserve">(Appendix </w:t>
      </w:r>
      <w:r w:rsidR="00CB15EC">
        <w:rPr>
          <w:rFonts w:ascii="Gill Sans MT" w:hAnsi="Gill Sans MT"/>
        </w:rPr>
        <w:t>9</w:t>
      </w:r>
      <w:r w:rsidRPr="00AF49A3">
        <w:rPr>
          <w:rFonts w:ascii="Gill Sans MT" w:hAnsi="Gill Sans MT"/>
        </w:rPr>
        <w:t>) and modified to include line-transect sampling in an effort to improve survey precision and assist in minimising observer variation and seasonal differences.</w:t>
      </w:r>
    </w:p>
    <w:p w:rsidR="002F09A8" w:rsidRPr="00AF49A3" w:rsidRDefault="002F09A8" w:rsidP="002F09A8">
      <w:pPr>
        <w:pStyle w:val="Text"/>
        <w:tabs>
          <w:tab w:val="left" w:pos="851"/>
        </w:tabs>
        <w:ind w:right="424"/>
        <w:rPr>
          <w:rFonts w:ascii="Gill Sans MT" w:hAnsi="Gill Sans MT"/>
        </w:rPr>
      </w:pPr>
      <w:r w:rsidRPr="00AF49A3">
        <w:rPr>
          <w:rFonts w:ascii="Gill Sans MT" w:hAnsi="Gill Sans MT"/>
        </w:rPr>
        <w:t xml:space="preserve">Line transect sampling involves an observer moving along a transect line; in this case the survey route, recording perpendicular distances to detected objects.  Objects away from the line will often go undetected, but those on or near the line are assumed to be seen with certainty.  The sample of detection distances allows a detection function to be modelled and the proportion of objects detected in a strip transect (i.e. detection probability) to be estimated.  An estimate of brushtail possum density in the vicinity of transect lines can then be calculated.  </w:t>
      </w:r>
    </w:p>
    <w:p w:rsidR="002F09A8" w:rsidRPr="00AF49A3" w:rsidRDefault="002F09A8" w:rsidP="002F09A8">
      <w:pPr>
        <w:pStyle w:val="Text"/>
        <w:tabs>
          <w:tab w:val="left" w:pos="851"/>
        </w:tabs>
        <w:ind w:right="424"/>
        <w:rPr>
          <w:rFonts w:ascii="Gill Sans MT" w:hAnsi="Gill Sans MT"/>
        </w:rPr>
      </w:pPr>
      <w:r w:rsidRPr="00AF49A3">
        <w:rPr>
          <w:rFonts w:ascii="Gill Sans MT" w:hAnsi="Gill Sans MT"/>
        </w:rPr>
        <w:t xml:space="preserve">The WMB recognises that this method will not however overcome the likely bias associated with sampling from roads, however it is likely that, if anything, this bias produces an underestimate of true population density, as possums in those areas not surveyed (e.g. reserved areas) are not subject to any harvest pressures.  The direction of bias is, however, unimportant and estimates should be regarded as a repeatable </w:t>
      </w:r>
      <w:r w:rsidRPr="00AF49A3">
        <w:rPr>
          <w:rFonts w:ascii="Gill Sans MT" w:hAnsi="Gill Sans MT"/>
          <w:i/>
        </w:rPr>
        <w:t xml:space="preserve">index </w:t>
      </w:r>
      <w:r w:rsidRPr="00AF49A3">
        <w:rPr>
          <w:rFonts w:ascii="Gill Sans MT" w:hAnsi="Gill Sans MT"/>
        </w:rPr>
        <w:t xml:space="preserve">of population density rather than an estimate of total population size.  Historical data on population trends within each region, collected prior to the introduction of line-transect sampling in 2002, has been converted to densities using conversion factors derived from surveys undertaken during 2002-04 (Figures 2-5).  These conversion factors may be refined over time as more data is collected.  </w:t>
      </w:r>
    </w:p>
    <w:p w:rsidR="002F09A8" w:rsidRPr="00AF49A3" w:rsidRDefault="002F09A8" w:rsidP="002F09A8">
      <w:pPr>
        <w:pStyle w:val="Text"/>
        <w:tabs>
          <w:tab w:val="left" w:pos="851"/>
        </w:tabs>
        <w:ind w:right="424"/>
        <w:rPr>
          <w:rFonts w:ascii="Gill Sans MT" w:hAnsi="Gill Sans MT"/>
          <w:szCs w:val="24"/>
          <w:lang w:val="en-GB"/>
        </w:rPr>
      </w:pPr>
      <w:r w:rsidRPr="00AF49A3">
        <w:rPr>
          <w:rFonts w:ascii="Gill Sans MT" w:hAnsi="Gill Sans MT"/>
        </w:rPr>
        <w:t xml:space="preserve">There are currently 173 standard 10 km spotlight survey routes on mainland Tasmania (Appendix </w:t>
      </w:r>
      <w:r w:rsidR="00CB15EC">
        <w:rPr>
          <w:rFonts w:ascii="Gill Sans MT" w:hAnsi="Gill Sans MT"/>
        </w:rPr>
        <w:t>1</w:t>
      </w:r>
      <w:r w:rsidRPr="00AF49A3">
        <w:rPr>
          <w:rFonts w:ascii="Gill Sans MT" w:hAnsi="Gill Sans MT"/>
        </w:rPr>
        <w:t xml:space="preserve">), some of which have been monitored for 30 years.  The standard spotlight survey routes are surveyed once a year between November and </w:t>
      </w:r>
      <w:r w:rsidR="00E97B60">
        <w:rPr>
          <w:rFonts w:ascii="Gill Sans MT" w:hAnsi="Gill Sans MT"/>
        </w:rPr>
        <w:t>February</w:t>
      </w:r>
      <w:r w:rsidRPr="00AF49A3">
        <w:rPr>
          <w:rFonts w:ascii="Gill Sans MT" w:hAnsi="Gill Sans MT"/>
        </w:rPr>
        <w:t xml:space="preserve"> and quotas are set annually in June based on data from the previous surveys.</w:t>
      </w:r>
    </w:p>
    <w:p w:rsidR="002F09A8" w:rsidRPr="00AF49A3" w:rsidRDefault="002F09A8" w:rsidP="002F09A8">
      <w:pPr>
        <w:pStyle w:val="Text"/>
        <w:tabs>
          <w:tab w:val="left" w:pos="851"/>
        </w:tabs>
        <w:ind w:right="424"/>
        <w:rPr>
          <w:rFonts w:ascii="Gill Sans MT" w:hAnsi="Gill Sans MT"/>
        </w:rPr>
      </w:pPr>
      <w:r w:rsidRPr="00AF49A3">
        <w:rPr>
          <w:rFonts w:ascii="Gill Sans MT" w:hAnsi="Gill Sans MT"/>
        </w:rPr>
        <w:t>The results of the spotlight surveys will be used to assess changes in regional densities of brushtail possums and will be presented in the quota report.  The trends in density will be used to assess the impact of harvesting on brushtail possum populations in Tasmania and in determining appropriate management responses.</w:t>
      </w:r>
    </w:p>
    <w:p w:rsidR="007E74FE" w:rsidRPr="00AF49A3" w:rsidRDefault="002F09A8" w:rsidP="002F09A8">
      <w:pPr>
        <w:pStyle w:val="Text"/>
        <w:tabs>
          <w:tab w:val="left" w:pos="851"/>
        </w:tabs>
        <w:spacing w:after="360"/>
        <w:ind w:right="425"/>
        <w:rPr>
          <w:rFonts w:ascii="Gill Sans MT" w:hAnsi="Gill Sans MT"/>
        </w:rPr>
      </w:pPr>
      <w:r w:rsidRPr="00AF49A3">
        <w:rPr>
          <w:rFonts w:ascii="Gill Sans MT" w:hAnsi="Gill Sans MT"/>
        </w:rPr>
        <w:t xml:space="preserve">Reviews of survey method, such as frequency of monitoring and monitoring protocols, may be conducted in the future and the spotlight survey manual updated accordingly.  Full details of monitoring results will be reported in the quota report document and full report submitted annually to </w:t>
      </w:r>
      <w:r>
        <w:rPr>
          <w:rFonts w:ascii="Gill Sans MT" w:hAnsi="Gill Sans MT"/>
        </w:rPr>
        <w:t>DOE</w:t>
      </w:r>
      <w:r w:rsidRPr="00AF49A3">
        <w:rPr>
          <w:rFonts w:ascii="Gill Sans MT" w:hAnsi="Gill Sans MT"/>
        </w:rPr>
        <w:t xml:space="preserve">.  Annual population density indices and associated quotas will also be available to stakeholders and the general public via the </w:t>
      </w:r>
      <w:r>
        <w:rPr>
          <w:rFonts w:ascii="Gill Sans MT" w:hAnsi="Gill Sans MT"/>
        </w:rPr>
        <w:t>DOE</w:t>
      </w:r>
      <w:r w:rsidRPr="00AF49A3">
        <w:rPr>
          <w:rFonts w:ascii="Gill Sans MT" w:hAnsi="Gill Sans MT"/>
        </w:rPr>
        <w:t xml:space="preserve"> website.  Detailed monito</w:t>
      </w:r>
      <w:r>
        <w:rPr>
          <w:rFonts w:ascii="Gill Sans MT" w:hAnsi="Gill Sans MT"/>
        </w:rPr>
        <w:t xml:space="preserve">ring results, quota reports and annual reports </w:t>
      </w:r>
      <w:r w:rsidRPr="00AF49A3">
        <w:rPr>
          <w:rFonts w:ascii="Gill Sans MT" w:hAnsi="Gill Sans MT"/>
        </w:rPr>
        <w:t>will be posted on the DPIPWE website.</w:t>
      </w:r>
    </w:p>
    <w:p w:rsidR="00A541A4" w:rsidRPr="00AF49A3" w:rsidRDefault="00A541A4" w:rsidP="009642D9">
      <w:pPr>
        <w:pStyle w:val="Heading3"/>
        <w:rPr>
          <w:rFonts w:ascii="Gill Sans MT" w:hAnsi="Gill Sans MT"/>
          <w:b/>
          <w:sz w:val="24"/>
          <w:szCs w:val="24"/>
        </w:rPr>
      </w:pPr>
      <w:bookmarkStart w:id="60" w:name="_Toc265159865"/>
      <w:r w:rsidRPr="00AF49A3">
        <w:rPr>
          <w:rFonts w:ascii="Gill Sans MT" w:hAnsi="Gill Sans MT"/>
          <w:b/>
          <w:sz w:val="24"/>
          <w:szCs w:val="24"/>
        </w:rPr>
        <w:t xml:space="preserve">Indirect </w:t>
      </w:r>
      <w:r w:rsidR="00BC6B9B" w:rsidRPr="00AF49A3">
        <w:rPr>
          <w:rFonts w:ascii="Gill Sans MT" w:hAnsi="Gill Sans MT"/>
          <w:b/>
          <w:sz w:val="24"/>
          <w:szCs w:val="24"/>
        </w:rPr>
        <w:t>population</w:t>
      </w:r>
      <w:r w:rsidRPr="00AF49A3">
        <w:rPr>
          <w:rFonts w:ascii="Gill Sans MT" w:hAnsi="Gill Sans MT"/>
          <w:b/>
          <w:sz w:val="24"/>
          <w:szCs w:val="24"/>
        </w:rPr>
        <w:t xml:space="preserve"> monitoring</w:t>
      </w:r>
      <w:bookmarkEnd w:id="60"/>
    </w:p>
    <w:p w:rsidR="00006C13" w:rsidRDefault="00BC6B9B" w:rsidP="009642D9">
      <w:pPr>
        <w:pStyle w:val="Text"/>
        <w:spacing w:after="360"/>
        <w:ind w:right="425"/>
        <w:rPr>
          <w:rFonts w:ascii="Gill Sans MT" w:hAnsi="Gill Sans MT"/>
        </w:rPr>
      </w:pPr>
      <w:r w:rsidRPr="00AF49A3">
        <w:rPr>
          <w:rFonts w:ascii="Gill Sans MT" w:hAnsi="Gill Sans MT"/>
        </w:rPr>
        <w:t>In addition to monitoring the density index of possums in Tasmania, harvesters are re</w:t>
      </w:r>
      <w:r w:rsidR="006C0342" w:rsidRPr="00AF49A3">
        <w:rPr>
          <w:rFonts w:ascii="Gill Sans MT" w:hAnsi="Gill Sans MT"/>
        </w:rPr>
        <w:t>quired to provide information on</w:t>
      </w:r>
      <w:r w:rsidRPr="00AF49A3">
        <w:rPr>
          <w:rFonts w:ascii="Gill Sans MT" w:hAnsi="Gill Sans MT"/>
        </w:rPr>
        <w:t xml:space="preserve"> the sex</w:t>
      </w:r>
      <w:r w:rsidR="008F5F39" w:rsidRPr="00AF49A3">
        <w:rPr>
          <w:rFonts w:ascii="Gill Sans MT" w:hAnsi="Gill Sans MT"/>
        </w:rPr>
        <w:t xml:space="preserve"> of possums taken under commercial permit as a secondary measure of sustainable harvest activity.  </w:t>
      </w:r>
      <w:r w:rsidR="00C52535" w:rsidRPr="00AF49A3">
        <w:rPr>
          <w:rFonts w:ascii="Gill Sans MT" w:hAnsi="Gill Sans MT"/>
        </w:rPr>
        <w:t>It is unlikely that there will be a significant bias in the sex-ratio of harvested possums, a</w:t>
      </w:r>
      <w:r w:rsidR="006C5F69" w:rsidRPr="00AF49A3">
        <w:rPr>
          <w:rFonts w:ascii="Gill Sans MT" w:hAnsi="Gill Sans MT"/>
        </w:rPr>
        <w:t xml:space="preserve">s behaviour and morphology differs </w:t>
      </w:r>
      <w:r w:rsidR="00436E8C" w:rsidRPr="00AF49A3">
        <w:rPr>
          <w:rFonts w:ascii="Gill Sans MT" w:hAnsi="Gill Sans MT"/>
        </w:rPr>
        <w:t>little</w:t>
      </w:r>
      <w:r w:rsidR="00C52535" w:rsidRPr="00AF49A3">
        <w:rPr>
          <w:rFonts w:ascii="Gill Sans MT" w:hAnsi="Gill Sans MT"/>
        </w:rPr>
        <w:t xml:space="preserve"> between the sexes</w:t>
      </w:r>
      <w:r w:rsidR="006E0915" w:rsidRPr="00AF49A3">
        <w:rPr>
          <w:rFonts w:ascii="Gill Sans MT" w:hAnsi="Gill Sans MT"/>
        </w:rPr>
        <w:t>;</w:t>
      </w:r>
      <w:r w:rsidR="006C5F69" w:rsidRPr="00AF49A3">
        <w:rPr>
          <w:rFonts w:ascii="Gill Sans MT" w:hAnsi="Gill Sans MT"/>
        </w:rPr>
        <w:t xml:space="preserve"> however </w:t>
      </w:r>
      <w:r w:rsidR="008F5F39" w:rsidRPr="00AF49A3">
        <w:rPr>
          <w:rFonts w:ascii="Gill Sans MT" w:hAnsi="Gill Sans MT"/>
        </w:rPr>
        <w:t xml:space="preserve">this data will </w:t>
      </w:r>
      <w:r w:rsidR="00CD7B10" w:rsidRPr="00AF49A3">
        <w:rPr>
          <w:rFonts w:ascii="Gill Sans MT" w:hAnsi="Gill Sans MT"/>
        </w:rPr>
        <w:t>provide a check to ensure that harvest practices do not alter basic demographic</w:t>
      </w:r>
      <w:r w:rsidR="008F5F39" w:rsidRPr="00AF49A3">
        <w:rPr>
          <w:rFonts w:ascii="Gill Sans MT" w:hAnsi="Gill Sans MT"/>
        </w:rPr>
        <w:t xml:space="preserve"> </w:t>
      </w:r>
      <w:r w:rsidR="00CD7B10" w:rsidRPr="00AF49A3">
        <w:rPr>
          <w:rFonts w:ascii="Gill Sans MT" w:hAnsi="Gill Sans MT"/>
        </w:rPr>
        <w:t>parameters</w:t>
      </w:r>
      <w:r w:rsidR="008F5F39" w:rsidRPr="00AF49A3">
        <w:rPr>
          <w:rFonts w:ascii="Gill Sans MT" w:hAnsi="Gill Sans MT"/>
        </w:rPr>
        <w:t xml:space="preserve"> </w:t>
      </w:r>
      <w:r w:rsidR="00CD7B10" w:rsidRPr="00AF49A3">
        <w:rPr>
          <w:rFonts w:ascii="Gill Sans MT" w:hAnsi="Gill Sans MT"/>
        </w:rPr>
        <w:t>that may</w:t>
      </w:r>
      <w:r w:rsidR="006C5F69" w:rsidRPr="00AF49A3">
        <w:rPr>
          <w:rFonts w:ascii="Gill Sans MT" w:hAnsi="Gill Sans MT"/>
        </w:rPr>
        <w:t>, in time,</w:t>
      </w:r>
      <w:r w:rsidR="00CD7B10" w:rsidRPr="00AF49A3">
        <w:rPr>
          <w:rFonts w:ascii="Gill Sans MT" w:hAnsi="Gill Sans MT"/>
        </w:rPr>
        <w:t xml:space="preserve"> compromise population integrity.</w:t>
      </w:r>
      <w:r w:rsidR="00006C13" w:rsidRPr="00AF49A3">
        <w:rPr>
          <w:rFonts w:ascii="Gill Sans MT" w:hAnsi="Gill Sans MT"/>
        </w:rPr>
        <w:t xml:space="preserve">  </w:t>
      </w:r>
    </w:p>
    <w:p w:rsidR="00F97BA7" w:rsidRPr="00AF49A3" w:rsidRDefault="00F97BA7" w:rsidP="009642D9">
      <w:pPr>
        <w:pStyle w:val="Heading3"/>
        <w:spacing w:after="240"/>
        <w:rPr>
          <w:rFonts w:ascii="Gill Sans MT" w:hAnsi="Gill Sans MT"/>
          <w:b/>
          <w:sz w:val="24"/>
          <w:szCs w:val="24"/>
        </w:rPr>
      </w:pPr>
      <w:bookmarkStart w:id="61" w:name="_Toc265159866"/>
      <w:r w:rsidRPr="00AF49A3">
        <w:rPr>
          <w:rFonts w:ascii="Gill Sans MT" w:hAnsi="Gill Sans MT"/>
          <w:b/>
          <w:sz w:val="24"/>
          <w:szCs w:val="24"/>
        </w:rPr>
        <w:t xml:space="preserve">New Commercial </w:t>
      </w:r>
      <w:r w:rsidR="0082423C" w:rsidRPr="00AF49A3">
        <w:rPr>
          <w:rFonts w:ascii="Gill Sans MT" w:hAnsi="Gill Sans MT"/>
          <w:b/>
          <w:sz w:val="24"/>
          <w:szCs w:val="24"/>
        </w:rPr>
        <w:t xml:space="preserve">Management </w:t>
      </w:r>
      <w:r w:rsidRPr="00AF49A3">
        <w:rPr>
          <w:rFonts w:ascii="Gill Sans MT" w:hAnsi="Gill Sans MT"/>
          <w:b/>
          <w:sz w:val="24"/>
          <w:szCs w:val="24"/>
        </w:rPr>
        <w:t>Regions</w:t>
      </w:r>
      <w:bookmarkEnd w:id="61"/>
    </w:p>
    <w:p w:rsidR="00F97BA7" w:rsidRPr="00AF49A3" w:rsidRDefault="00F97BA7" w:rsidP="009642D9">
      <w:pPr>
        <w:pStyle w:val="Text"/>
        <w:ind w:right="425"/>
        <w:rPr>
          <w:rFonts w:ascii="Gill Sans MT" w:hAnsi="Gill Sans MT"/>
        </w:rPr>
      </w:pPr>
      <w:r w:rsidRPr="00AF49A3">
        <w:rPr>
          <w:rFonts w:ascii="Gill Sans MT" w:hAnsi="Gill Sans MT"/>
        </w:rPr>
        <w:t xml:space="preserve">Should there be future demand to commercially harvest brushtail possums for export from within a currently unharvested </w:t>
      </w:r>
      <w:r w:rsidR="0082423C" w:rsidRPr="00AF49A3">
        <w:rPr>
          <w:rFonts w:ascii="Gill Sans MT" w:hAnsi="Gill Sans MT"/>
        </w:rPr>
        <w:t xml:space="preserve">management </w:t>
      </w:r>
      <w:r w:rsidRPr="00AF49A3">
        <w:rPr>
          <w:rFonts w:ascii="Gill Sans MT" w:hAnsi="Gill Sans MT"/>
        </w:rPr>
        <w:t xml:space="preserve">region (e.g. the South West region, or even King or Flinders Islands) DPIPWE will need to assess the region to ensure the following criteria are met before </w:t>
      </w:r>
      <w:r w:rsidR="00F0765F">
        <w:rPr>
          <w:rFonts w:ascii="Gill Sans MT" w:hAnsi="Gill Sans MT"/>
        </w:rPr>
        <w:t>permits</w:t>
      </w:r>
      <w:r w:rsidR="00F0765F" w:rsidRPr="00AF49A3">
        <w:rPr>
          <w:rFonts w:ascii="Gill Sans MT" w:hAnsi="Gill Sans MT"/>
        </w:rPr>
        <w:t xml:space="preserve"> </w:t>
      </w:r>
      <w:r w:rsidRPr="00AF49A3">
        <w:rPr>
          <w:rFonts w:ascii="Gill Sans MT" w:hAnsi="Gill Sans MT"/>
        </w:rPr>
        <w:t>are issued to commercially harvest possums from within that region:</w:t>
      </w:r>
    </w:p>
    <w:p w:rsidR="00F97BA7" w:rsidRPr="00AF49A3" w:rsidRDefault="004B3E06" w:rsidP="004D7486">
      <w:pPr>
        <w:pStyle w:val="Text"/>
        <w:numPr>
          <w:ilvl w:val="0"/>
          <w:numId w:val="17"/>
        </w:numPr>
        <w:spacing w:before="240"/>
        <w:ind w:left="425" w:right="425" w:hanging="425"/>
        <w:rPr>
          <w:rFonts w:ascii="Gill Sans MT" w:hAnsi="Gill Sans MT"/>
          <w:i/>
        </w:rPr>
      </w:pPr>
      <w:r w:rsidRPr="00AF49A3">
        <w:rPr>
          <w:rFonts w:ascii="Gill Sans MT" w:hAnsi="Gill Sans MT"/>
          <w:b/>
          <w:i/>
        </w:rPr>
        <w:t xml:space="preserve">It </w:t>
      </w:r>
      <w:r w:rsidR="00F0765F">
        <w:rPr>
          <w:rFonts w:ascii="Gill Sans MT" w:hAnsi="Gill Sans MT"/>
          <w:b/>
          <w:i/>
        </w:rPr>
        <w:t>can</w:t>
      </w:r>
      <w:r w:rsidR="00F0765F" w:rsidRPr="00AF49A3">
        <w:rPr>
          <w:rFonts w:ascii="Gill Sans MT" w:hAnsi="Gill Sans MT"/>
          <w:b/>
          <w:i/>
        </w:rPr>
        <w:t xml:space="preserve"> </w:t>
      </w:r>
      <w:r w:rsidRPr="00AF49A3">
        <w:rPr>
          <w:rFonts w:ascii="Gill Sans MT" w:hAnsi="Gill Sans MT"/>
          <w:b/>
          <w:i/>
        </w:rPr>
        <w:t>be demonstrated that a</w:t>
      </w:r>
      <w:r w:rsidR="00727A15" w:rsidRPr="00AF49A3">
        <w:rPr>
          <w:rFonts w:ascii="Gill Sans MT" w:hAnsi="Gill Sans MT"/>
          <w:b/>
          <w:i/>
        </w:rPr>
        <w:t xml:space="preserve"> commercial harvest of brushtail possums within the new region could be sustainable at some level;</w:t>
      </w:r>
      <w:r w:rsidR="00F97BA7" w:rsidRPr="00AF49A3">
        <w:rPr>
          <w:rFonts w:ascii="Gill Sans MT" w:hAnsi="Gill Sans MT"/>
          <w:i/>
        </w:rPr>
        <w:t xml:space="preserve"> and</w:t>
      </w:r>
    </w:p>
    <w:p w:rsidR="00F97BA7" w:rsidRPr="00AF49A3" w:rsidRDefault="00F97BA7" w:rsidP="004D7486">
      <w:pPr>
        <w:pStyle w:val="Text"/>
        <w:numPr>
          <w:ilvl w:val="0"/>
          <w:numId w:val="17"/>
        </w:numPr>
        <w:spacing w:before="240"/>
        <w:ind w:left="425" w:right="425" w:hanging="425"/>
        <w:rPr>
          <w:rFonts w:ascii="Gill Sans MT" w:hAnsi="Gill Sans MT"/>
          <w:b/>
          <w:i/>
        </w:rPr>
      </w:pPr>
      <w:r w:rsidRPr="00AF49A3">
        <w:rPr>
          <w:rFonts w:ascii="Gill Sans MT" w:hAnsi="Gill Sans MT"/>
          <w:b/>
          <w:i/>
        </w:rPr>
        <w:t>A commercial harvest from within the new region would have positive outcomes for crop pr</w:t>
      </w:r>
      <w:r w:rsidR="00B53540" w:rsidRPr="00AF49A3">
        <w:rPr>
          <w:rFonts w:ascii="Gill Sans MT" w:hAnsi="Gill Sans MT"/>
          <w:b/>
          <w:i/>
        </w:rPr>
        <w:t>otection, or would utilise</w:t>
      </w:r>
      <w:r w:rsidRPr="00AF49A3">
        <w:rPr>
          <w:rFonts w:ascii="Gill Sans MT" w:hAnsi="Gill Sans MT"/>
          <w:b/>
          <w:i/>
        </w:rPr>
        <w:t xml:space="preserve"> animals that would otherwise be taken for crop protection purposes</w:t>
      </w:r>
      <w:r w:rsidR="00BD217F" w:rsidRPr="00AF49A3">
        <w:rPr>
          <w:rFonts w:ascii="Gill Sans MT" w:hAnsi="Gill Sans MT"/>
          <w:b/>
          <w:i/>
        </w:rPr>
        <w:t>.</w:t>
      </w:r>
    </w:p>
    <w:p w:rsidR="00794466" w:rsidRPr="00AF49A3" w:rsidRDefault="00794466" w:rsidP="005648F4">
      <w:pPr>
        <w:pStyle w:val="Text"/>
        <w:spacing w:before="0" w:after="0"/>
        <w:ind w:right="424"/>
        <w:rPr>
          <w:rFonts w:ascii="Gill Sans MT" w:hAnsi="Gill Sans MT"/>
        </w:rPr>
      </w:pPr>
    </w:p>
    <w:p w:rsidR="00951D94" w:rsidRPr="00AF49A3" w:rsidRDefault="00F97BA7" w:rsidP="00951D94">
      <w:pPr>
        <w:pStyle w:val="Text"/>
        <w:spacing w:before="0" w:after="0"/>
        <w:ind w:right="425"/>
        <w:rPr>
          <w:rFonts w:ascii="Gill Sans MT" w:hAnsi="Gill Sans MT"/>
        </w:rPr>
      </w:pPr>
      <w:r w:rsidRPr="00AF49A3">
        <w:rPr>
          <w:rFonts w:ascii="Gill Sans MT" w:hAnsi="Gill Sans MT"/>
        </w:rPr>
        <w:t xml:space="preserve">If these criteria were met, quotas would be set for the new region as for the four currently harvested regions, i.e. based on maximum levels of previous </w:t>
      </w:r>
      <w:r w:rsidRPr="00AF49A3">
        <w:rPr>
          <w:rFonts w:ascii="Gill Sans MT" w:hAnsi="Gill Sans MT"/>
          <w:i/>
        </w:rPr>
        <w:t>crop protection</w:t>
      </w:r>
      <w:r w:rsidRPr="00AF49A3">
        <w:rPr>
          <w:rFonts w:ascii="Gill Sans MT" w:hAnsi="Gill Sans MT"/>
        </w:rPr>
        <w:t xml:space="preserve"> take from within that region.  Density-based management trigger points would be set as for the other regions and quotas set annually using density estimates obtained from spotlight surveys that are already undertaken in the unharvested regions regardless of whether they currently support a commercial possum harvest.</w:t>
      </w:r>
    </w:p>
    <w:p w:rsidR="00951D94" w:rsidRPr="00AF49A3" w:rsidRDefault="00951D94" w:rsidP="00951D94">
      <w:pPr>
        <w:pStyle w:val="Text"/>
        <w:spacing w:before="0" w:after="0"/>
        <w:ind w:right="425"/>
        <w:rPr>
          <w:rFonts w:ascii="Gill Sans MT" w:hAnsi="Gill Sans MT"/>
          <w:b/>
        </w:rPr>
      </w:pPr>
    </w:p>
    <w:p w:rsidR="007E74FE" w:rsidRPr="00AF49A3" w:rsidRDefault="000B477C" w:rsidP="00951D94">
      <w:pPr>
        <w:pStyle w:val="Text"/>
        <w:keepNext/>
        <w:tabs>
          <w:tab w:val="left" w:pos="851"/>
        </w:tabs>
        <w:spacing w:before="0"/>
        <w:ind w:right="425"/>
        <w:rPr>
          <w:rFonts w:ascii="Gill Sans MT" w:hAnsi="Gill Sans MT"/>
          <w:b/>
        </w:rPr>
      </w:pPr>
      <w:r w:rsidRPr="00AF49A3">
        <w:rPr>
          <w:rFonts w:ascii="Gill Sans MT" w:hAnsi="Gill Sans MT"/>
          <w:b/>
        </w:rPr>
        <w:t>Key Actions</w:t>
      </w:r>
    </w:p>
    <w:p w:rsidR="007E74FE" w:rsidRPr="00AF49A3" w:rsidRDefault="000B477C" w:rsidP="00527746">
      <w:pPr>
        <w:pStyle w:val="BulletLast"/>
        <w:spacing w:after="240"/>
        <w:ind w:left="425" w:hanging="425"/>
      </w:pPr>
      <w:r w:rsidRPr="00AF49A3">
        <w:t xml:space="preserve">Undertake annual surveys of regional possum populations in </w:t>
      </w:r>
      <w:r w:rsidR="007B536E">
        <w:t>regions</w:t>
      </w:r>
      <w:r w:rsidR="007B536E" w:rsidRPr="00AF49A3">
        <w:t xml:space="preserve"> </w:t>
      </w:r>
      <w:r w:rsidRPr="00AF49A3">
        <w:t>subject to culling or harvesting;</w:t>
      </w:r>
    </w:p>
    <w:p w:rsidR="007E74FE" w:rsidRPr="00AF49A3" w:rsidRDefault="000B477C" w:rsidP="00527746">
      <w:pPr>
        <w:pStyle w:val="BulletLast"/>
        <w:spacing w:after="240"/>
        <w:ind w:left="425" w:hanging="425"/>
      </w:pPr>
      <w:r w:rsidRPr="00AF49A3">
        <w:t>Collate and analyse survey results to determine trends in populations to inform quota setting;</w:t>
      </w:r>
    </w:p>
    <w:p w:rsidR="00736474" w:rsidRPr="00AF49A3" w:rsidRDefault="000B477C" w:rsidP="00527746">
      <w:pPr>
        <w:pStyle w:val="BulletLast"/>
        <w:spacing w:after="240"/>
        <w:ind w:left="425" w:hanging="425"/>
      </w:pPr>
      <w:r w:rsidRPr="00AF49A3">
        <w:t>Monitor</w:t>
      </w:r>
      <w:r w:rsidR="00C63117">
        <w:t xml:space="preserve"> population</w:t>
      </w:r>
      <w:r w:rsidRPr="00AF49A3">
        <w:t xml:space="preserve"> trends in a manner that allows setting of appropriate harvest quotas and adoption of management practices that ensure the conservation of brushtail possums in Tasmania</w:t>
      </w:r>
      <w:r w:rsidR="00736474" w:rsidRPr="00AF49A3">
        <w:t>;</w:t>
      </w:r>
    </w:p>
    <w:p w:rsidR="00C63117" w:rsidRPr="00C63117" w:rsidRDefault="000B477C" w:rsidP="00527746">
      <w:pPr>
        <w:pStyle w:val="BulletLast"/>
        <w:spacing w:after="240"/>
        <w:ind w:left="425" w:hanging="425"/>
      </w:pPr>
      <w:r w:rsidRPr="00AF49A3">
        <w:t>Review survey techniques regularly and update practices where necessary.</w:t>
      </w:r>
      <w:r w:rsidR="00AB447F" w:rsidRPr="00AF49A3">
        <w:t xml:space="preserve">  </w:t>
      </w:r>
      <w:r w:rsidR="009D23BA">
        <w:t>D</w:t>
      </w:r>
      <w:r w:rsidR="00005C52">
        <w:t>O</w:t>
      </w:r>
      <w:r w:rsidR="009D23BA">
        <w:t>E</w:t>
      </w:r>
      <w:r w:rsidR="00AB447F" w:rsidRPr="00AF49A3">
        <w:t xml:space="preserve"> to be notified of any</w:t>
      </w:r>
      <w:r w:rsidR="003D0018">
        <w:t xml:space="preserve"> changes to monitoring protocol;</w:t>
      </w:r>
      <w:r w:rsidR="00C63117" w:rsidRPr="00C63117">
        <w:t xml:space="preserve"> </w:t>
      </w:r>
    </w:p>
    <w:p w:rsidR="00C63117" w:rsidRDefault="00C63117" w:rsidP="00527746">
      <w:pPr>
        <w:pStyle w:val="BulletLast"/>
        <w:spacing w:after="240"/>
        <w:ind w:left="425" w:hanging="425"/>
      </w:pPr>
      <w:r w:rsidRPr="00C63117">
        <w:t>Information on the sex-ratio of commercially harvested possums is collected and analysed for significant change</w:t>
      </w:r>
      <w:r w:rsidR="003D0018">
        <w:t xml:space="preserve">; </w:t>
      </w:r>
      <w:r w:rsidR="003D0018">
        <w:rPr>
          <w:b w:val="0"/>
        </w:rPr>
        <w:t>and</w:t>
      </w:r>
    </w:p>
    <w:p w:rsidR="00C63117" w:rsidRPr="00C63117" w:rsidRDefault="006B258C" w:rsidP="00527746">
      <w:pPr>
        <w:pStyle w:val="BulletLast"/>
        <w:spacing w:after="240"/>
        <w:ind w:left="425" w:hanging="425"/>
      </w:pPr>
      <w:r w:rsidRPr="006B258C">
        <w:t xml:space="preserve">Any new </w:t>
      </w:r>
      <w:r>
        <w:t xml:space="preserve">management </w:t>
      </w:r>
      <w:r w:rsidRPr="006B258C">
        <w:t>zones will be added in accordance w</w:t>
      </w:r>
      <w:r>
        <w:t>ith conditions stipulated in this</w:t>
      </w:r>
      <w:r w:rsidRPr="006B258C">
        <w:t xml:space="preserve"> management plan</w:t>
      </w:r>
      <w:r>
        <w:t>.</w:t>
      </w:r>
    </w:p>
    <w:p w:rsidR="007E74FE" w:rsidRPr="00AF49A3" w:rsidRDefault="000B477C" w:rsidP="00527746">
      <w:pPr>
        <w:pStyle w:val="Text"/>
        <w:tabs>
          <w:tab w:val="left" w:pos="851"/>
        </w:tabs>
        <w:spacing w:before="360" w:after="240"/>
        <w:ind w:left="425" w:right="425" w:hanging="425"/>
        <w:rPr>
          <w:rFonts w:ascii="Gill Sans MT" w:hAnsi="Gill Sans MT"/>
          <w:b/>
        </w:rPr>
      </w:pPr>
      <w:r w:rsidRPr="00AF49A3">
        <w:rPr>
          <w:rFonts w:ascii="Gill Sans MT" w:hAnsi="Gill Sans MT"/>
          <w:b/>
        </w:rPr>
        <w:t>Performance measures:</w:t>
      </w:r>
    </w:p>
    <w:p w:rsidR="00BD217F" w:rsidRPr="00AF49A3" w:rsidRDefault="00BD217F" w:rsidP="00527746">
      <w:pPr>
        <w:pStyle w:val="BulletLast"/>
        <w:spacing w:after="240"/>
        <w:ind w:left="425" w:hanging="425"/>
      </w:pPr>
      <w:r w:rsidRPr="00AF49A3">
        <w:t>Population surveys are conducted</w:t>
      </w:r>
      <w:r w:rsidR="006C0342" w:rsidRPr="00AF49A3">
        <w:t xml:space="preserve"> in accordance with the management plan and</w:t>
      </w:r>
      <w:r w:rsidRPr="00AF49A3">
        <w:t xml:space="preserve"> between November and February</w:t>
      </w:r>
      <w:r w:rsidR="00B53540" w:rsidRPr="00AF49A3">
        <w:t xml:space="preserve"> </w:t>
      </w:r>
      <w:r w:rsidRPr="00AF49A3">
        <w:t>each quota year t</w:t>
      </w:r>
      <w:r w:rsidR="00EE67A2" w:rsidRPr="00AF49A3">
        <w:t>hroughout the life of this plan;</w:t>
      </w:r>
    </w:p>
    <w:p w:rsidR="00E23583" w:rsidRPr="00AF49A3" w:rsidRDefault="006B28D4" w:rsidP="00527746">
      <w:pPr>
        <w:pStyle w:val="BulletLast"/>
        <w:spacing w:after="240"/>
        <w:ind w:left="425" w:hanging="425"/>
      </w:pPr>
      <w:r w:rsidRPr="00AF49A3">
        <w:t>Population t</w:t>
      </w:r>
      <w:r w:rsidR="000B477C" w:rsidRPr="00AF49A3">
        <w:t xml:space="preserve">rends </w:t>
      </w:r>
      <w:r w:rsidR="007B536E">
        <w:t xml:space="preserve">are </w:t>
      </w:r>
      <w:r w:rsidR="000B477C" w:rsidRPr="00AF49A3">
        <w:t>determined and monitored;</w:t>
      </w:r>
      <w:r w:rsidR="00E23583" w:rsidRPr="00AF49A3">
        <w:t xml:space="preserve"> </w:t>
      </w:r>
    </w:p>
    <w:p w:rsidR="007E74FE" w:rsidRPr="00AF49A3" w:rsidRDefault="00E23583" w:rsidP="00527746">
      <w:pPr>
        <w:pStyle w:val="BulletLast"/>
        <w:spacing w:after="240"/>
        <w:ind w:left="425" w:hanging="425"/>
      </w:pPr>
      <w:r w:rsidRPr="00AF49A3">
        <w:t xml:space="preserve">Sudden or acute changes in the sex ratio of harvested possums, as ascertained from permit returns, are investigated to determine where practicable the cause of the change; </w:t>
      </w:r>
      <w:r w:rsidRPr="003D0018">
        <w:rPr>
          <w:b w:val="0"/>
        </w:rPr>
        <w:t xml:space="preserve">and </w:t>
      </w:r>
    </w:p>
    <w:p w:rsidR="007E74FE" w:rsidRPr="00AF49A3" w:rsidRDefault="000B477C" w:rsidP="00527746">
      <w:pPr>
        <w:pStyle w:val="BulletLast"/>
        <w:spacing w:after="240"/>
        <w:ind w:left="425" w:hanging="425"/>
      </w:pPr>
      <w:r w:rsidRPr="00AF49A3">
        <w:t>Monitoring results published</w:t>
      </w:r>
      <w:r w:rsidR="007B536E">
        <w:t xml:space="preserve"> on the departmental web-site and included</w:t>
      </w:r>
      <w:r w:rsidRPr="00AF49A3">
        <w:t xml:space="preserve"> in t</w:t>
      </w:r>
      <w:r w:rsidR="006B28D4" w:rsidRPr="00AF49A3">
        <w:t xml:space="preserve">he annual quota report to </w:t>
      </w:r>
      <w:r w:rsidR="009D23BA">
        <w:t>D</w:t>
      </w:r>
      <w:r w:rsidR="0042581D">
        <w:t>O</w:t>
      </w:r>
      <w:r w:rsidR="009D23BA">
        <w:t>E.</w:t>
      </w:r>
    </w:p>
    <w:p w:rsidR="00A9620A" w:rsidRPr="00AF49A3" w:rsidRDefault="00A9620A" w:rsidP="00A9620A">
      <w:pPr>
        <w:tabs>
          <w:tab w:val="left" w:pos="851"/>
        </w:tabs>
        <w:spacing w:after="0"/>
        <w:ind w:right="424"/>
        <w:rPr>
          <w:rFonts w:ascii="Garamond" w:hAnsi="Garamond"/>
          <w:sz w:val="24"/>
          <w:szCs w:val="24"/>
        </w:rPr>
      </w:pPr>
      <w:bookmarkStart w:id="62" w:name="_Toc52163507"/>
      <w:bookmarkStart w:id="63" w:name="_Toc49584198"/>
      <w:bookmarkStart w:id="64" w:name="_Toc49744945"/>
      <w:bookmarkStart w:id="65" w:name="_Toc52163508"/>
    </w:p>
    <w:p w:rsidR="007E74FE" w:rsidRPr="00AF49A3" w:rsidRDefault="000B477C">
      <w:pPr>
        <w:pStyle w:val="Heading1"/>
        <w:tabs>
          <w:tab w:val="left" w:pos="851"/>
        </w:tabs>
        <w:spacing w:before="120"/>
        <w:ind w:right="424"/>
        <w:rPr>
          <w:rFonts w:ascii="Gill Sans MT" w:hAnsi="Gill Sans MT" w:cs="Arial"/>
        </w:rPr>
      </w:pPr>
      <w:r w:rsidRPr="00AF49A3">
        <w:br w:type="page"/>
      </w:r>
      <w:bookmarkStart w:id="66" w:name="_Toc265159867"/>
      <w:r w:rsidRPr="00AF49A3">
        <w:rPr>
          <w:rFonts w:ascii="Gill Sans MT" w:hAnsi="Gill Sans MT" w:cs="Arial"/>
        </w:rPr>
        <w:t>Animal Welfare</w:t>
      </w:r>
      <w:bookmarkEnd w:id="63"/>
      <w:bookmarkEnd w:id="64"/>
      <w:bookmarkEnd w:id="65"/>
      <w:bookmarkEnd w:id="66"/>
    </w:p>
    <w:p w:rsidR="007E74FE" w:rsidRPr="00AF49A3" w:rsidRDefault="007E74FE">
      <w:pPr>
        <w:pStyle w:val="Text"/>
        <w:tabs>
          <w:tab w:val="left" w:pos="851"/>
        </w:tabs>
        <w:ind w:right="424"/>
      </w:pPr>
    </w:p>
    <w:p w:rsidR="007E74FE" w:rsidRPr="00AF49A3" w:rsidRDefault="000B477C">
      <w:pPr>
        <w:pStyle w:val="Text"/>
        <w:tabs>
          <w:tab w:val="left" w:pos="851"/>
        </w:tabs>
        <w:ind w:right="424"/>
        <w:rPr>
          <w:rFonts w:ascii="Gill Sans MT" w:hAnsi="Gill Sans MT"/>
          <w:b/>
        </w:rPr>
      </w:pPr>
      <w:r w:rsidRPr="00AF49A3">
        <w:rPr>
          <w:rFonts w:ascii="Gill Sans MT" w:hAnsi="Gill Sans MT"/>
          <w:b/>
        </w:rPr>
        <w:t>Objective:</w:t>
      </w:r>
    </w:p>
    <w:p w:rsidR="007E74FE" w:rsidRPr="00AF49A3" w:rsidRDefault="000B477C" w:rsidP="00F7393A">
      <w:pPr>
        <w:pStyle w:val="Bullet"/>
        <w:numPr>
          <w:ilvl w:val="0"/>
          <w:numId w:val="24"/>
        </w:numPr>
        <w:tabs>
          <w:tab w:val="left" w:pos="426"/>
        </w:tabs>
        <w:spacing w:after="240"/>
        <w:ind w:left="426" w:right="424" w:hanging="426"/>
        <w:rPr>
          <w:rFonts w:ascii="Gill Sans MT" w:hAnsi="Gill Sans MT"/>
        </w:rPr>
      </w:pPr>
      <w:bookmarkStart w:id="67" w:name="_Hlt82855156"/>
      <w:r w:rsidRPr="00AF49A3">
        <w:rPr>
          <w:rFonts w:ascii="Gill Sans MT" w:hAnsi="Gill Sans MT"/>
        </w:rPr>
        <w:t>To ensure the development and application of best practice animal welfare standards in the management of brushtail possums in Tasmania.</w:t>
      </w:r>
    </w:p>
    <w:bookmarkEnd w:id="67"/>
    <w:p w:rsidR="007E74FE" w:rsidRPr="00AF49A3" w:rsidRDefault="000B477C">
      <w:pPr>
        <w:pStyle w:val="Text"/>
        <w:tabs>
          <w:tab w:val="left" w:pos="851"/>
        </w:tabs>
        <w:ind w:right="424"/>
        <w:rPr>
          <w:rFonts w:ascii="Gill Sans MT" w:hAnsi="Gill Sans MT"/>
        </w:rPr>
      </w:pPr>
      <w:r w:rsidRPr="00AF49A3">
        <w:rPr>
          <w:rFonts w:ascii="Gill Sans MT" w:hAnsi="Gill Sans MT"/>
        </w:rPr>
        <w:t>All efforts will be made to ensure that the management actions covered by this management plan are humane and minimise animal suffering.</w:t>
      </w:r>
      <w:r w:rsidR="00027C87" w:rsidRPr="00AF49A3">
        <w:rPr>
          <w:rFonts w:ascii="Gill Sans MT" w:hAnsi="Gill Sans MT"/>
        </w:rPr>
        <w:t xml:space="preserve"> </w:t>
      </w:r>
      <w:r w:rsidRPr="00AF49A3">
        <w:rPr>
          <w:rFonts w:ascii="Gill Sans MT" w:hAnsi="Gill Sans MT"/>
        </w:rPr>
        <w:t xml:space="preserve">  All standards and practices will be regularly reviewed </w:t>
      </w:r>
      <w:r w:rsidR="00627AB3">
        <w:rPr>
          <w:rFonts w:ascii="Gill Sans MT" w:hAnsi="Gill Sans MT"/>
        </w:rPr>
        <w:t xml:space="preserve">by the Tasmanian Animal Welfare Advisory Committee (AWAC), an independent committee with representatives including veterinary specialists and animal welfare organisations, </w:t>
      </w:r>
      <w:r w:rsidRPr="00AF49A3">
        <w:rPr>
          <w:rFonts w:ascii="Gill Sans MT" w:hAnsi="Gill Sans MT"/>
        </w:rPr>
        <w:t>as new information becomes available.</w:t>
      </w:r>
    </w:p>
    <w:p w:rsidR="007E74FE" w:rsidRPr="00AF49A3" w:rsidRDefault="000B477C">
      <w:pPr>
        <w:pStyle w:val="Text"/>
        <w:tabs>
          <w:tab w:val="left" w:pos="851"/>
        </w:tabs>
        <w:ind w:right="424"/>
        <w:rPr>
          <w:rFonts w:ascii="Gill Sans MT" w:hAnsi="Gill Sans MT"/>
        </w:rPr>
      </w:pPr>
      <w:r w:rsidRPr="00AF49A3">
        <w:rPr>
          <w:rFonts w:ascii="Gill Sans MT" w:hAnsi="Gill Sans MT"/>
        </w:rPr>
        <w:t xml:space="preserve">The prevention of cruelty to animals, including brushtail possums, and the promotion of animal welfare are provided for by the </w:t>
      </w:r>
      <w:r w:rsidRPr="00AF49A3">
        <w:rPr>
          <w:rFonts w:ascii="Gill Sans MT" w:hAnsi="Gill Sans MT"/>
          <w:i/>
        </w:rPr>
        <w:t>Animal Welfare Act 1993</w:t>
      </w:r>
      <w:r w:rsidRPr="00AF49A3">
        <w:rPr>
          <w:rFonts w:ascii="Gill Sans MT" w:hAnsi="Gill Sans MT"/>
        </w:rPr>
        <w:t>.  Section 8 of the Act makes it an offence to inflict unreasonable or unjustifiable pain or suffering to an animal.  Section 12 of the Act prohibits the use of leghold traps or snares, wh</w:t>
      </w:r>
      <w:r w:rsidR="009F4686" w:rsidRPr="00AF49A3">
        <w:rPr>
          <w:rFonts w:ascii="Gill Sans MT" w:hAnsi="Gill Sans MT"/>
        </w:rPr>
        <w:t>ilst</w:t>
      </w:r>
      <w:r w:rsidRPr="00AF49A3">
        <w:rPr>
          <w:rFonts w:ascii="Gill Sans MT" w:hAnsi="Gill Sans MT"/>
        </w:rPr>
        <w:t xml:space="preserve"> the </w:t>
      </w:r>
      <w:r w:rsidRPr="00AF49A3">
        <w:rPr>
          <w:rFonts w:ascii="Gill Sans MT" w:hAnsi="Gill Sans MT"/>
          <w:i/>
        </w:rPr>
        <w:t xml:space="preserve">Wildlife </w:t>
      </w:r>
      <w:r w:rsidR="008901E3">
        <w:rPr>
          <w:rFonts w:ascii="Gill Sans MT" w:hAnsi="Gill Sans MT"/>
          <w:i/>
        </w:rPr>
        <w:t xml:space="preserve">(General) </w:t>
      </w:r>
      <w:r w:rsidRPr="00AF49A3">
        <w:rPr>
          <w:rFonts w:ascii="Gill Sans MT" w:hAnsi="Gill Sans MT"/>
          <w:i/>
        </w:rPr>
        <w:t xml:space="preserve">Regulations </w:t>
      </w:r>
      <w:r w:rsidR="008901E3">
        <w:rPr>
          <w:rFonts w:ascii="Gill Sans MT" w:hAnsi="Gill Sans MT"/>
          <w:i/>
        </w:rPr>
        <w:t>2010</w:t>
      </w:r>
      <w:r w:rsidRPr="00AF49A3">
        <w:rPr>
          <w:rFonts w:ascii="Gill Sans MT" w:hAnsi="Gill Sans MT"/>
          <w:i/>
        </w:rPr>
        <w:t xml:space="preserve"> </w:t>
      </w:r>
      <w:r w:rsidRPr="00AF49A3">
        <w:rPr>
          <w:rFonts w:ascii="Gill Sans MT" w:hAnsi="Gill Sans MT"/>
        </w:rPr>
        <w:t>require that, except under permit from the Secretary of DPIPWE, a person may not take brushtail possums with chemicals, poisons, bows and arrows or spears.  Permits are not issued allowing the taking of brushtail possums with bows, arrows or spears.</w:t>
      </w:r>
    </w:p>
    <w:p w:rsidR="009F4686" w:rsidRPr="00AF49A3" w:rsidRDefault="000B477C">
      <w:pPr>
        <w:pStyle w:val="Text"/>
        <w:tabs>
          <w:tab w:val="left" w:pos="851"/>
        </w:tabs>
        <w:ind w:right="424"/>
        <w:rPr>
          <w:rFonts w:ascii="Gill Sans MT" w:hAnsi="Gill Sans MT"/>
          <w:lang w:val="en-US"/>
        </w:rPr>
      </w:pPr>
      <w:r w:rsidRPr="00AF49A3">
        <w:rPr>
          <w:rFonts w:ascii="Gill Sans MT" w:hAnsi="Gill Sans MT"/>
        </w:rPr>
        <w:t xml:space="preserve">The </w:t>
      </w:r>
      <w:r w:rsidRPr="00AF49A3">
        <w:rPr>
          <w:rFonts w:ascii="Gill Sans MT" w:hAnsi="Gill Sans MT"/>
          <w:i/>
        </w:rPr>
        <w:t>Animal Welfare Act 1993</w:t>
      </w:r>
      <w:r w:rsidRPr="00AF49A3">
        <w:rPr>
          <w:rFonts w:ascii="Gill Sans MT" w:hAnsi="Gill Sans MT"/>
        </w:rPr>
        <w:t xml:space="preserve"> also provides for the development of Animal Welfare Standards</w:t>
      </w:r>
      <w:r w:rsidR="00AE03EB">
        <w:rPr>
          <w:rFonts w:ascii="Gill Sans MT" w:hAnsi="Gill Sans MT"/>
        </w:rPr>
        <w:t xml:space="preserve"> including </w:t>
      </w:r>
      <w:r w:rsidR="00AE03EB" w:rsidRPr="00AE03EB">
        <w:rPr>
          <w:rFonts w:ascii="Gill Sans MT" w:hAnsi="Gill Sans MT"/>
          <w:i/>
        </w:rPr>
        <w:t>The Code of Practice for the field shooting of brushtail possums in Tasmania – February 2012</w:t>
      </w:r>
      <w:r w:rsidR="00AE03EB">
        <w:rPr>
          <w:rFonts w:ascii="Gill Sans MT" w:hAnsi="Gill Sans MT"/>
        </w:rPr>
        <w:t xml:space="preserve">, which describes the requirements permit holders must comply with when shooting brushtail possum for </w:t>
      </w:r>
      <w:r w:rsidR="008901E3">
        <w:rPr>
          <w:rFonts w:ascii="Gill Sans MT" w:hAnsi="Gill Sans MT"/>
        </w:rPr>
        <w:t xml:space="preserve">crop protection or </w:t>
      </w:r>
      <w:r w:rsidR="00AE03EB">
        <w:rPr>
          <w:rFonts w:ascii="Gill Sans MT" w:hAnsi="Gill Sans MT"/>
        </w:rPr>
        <w:t xml:space="preserve">commercial purposes in Tasmania. </w:t>
      </w:r>
    </w:p>
    <w:p w:rsidR="000333B7" w:rsidRDefault="000B477C" w:rsidP="0091338D">
      <w:pPr>
        <w:pStyle w:val="Text"/>
        <w:tabs>
          <w:tab w:val="left" w:pos="851"/>
        </w:tabs>
        <w:spacing w:after="360"/>
        <w:ind w:right="425"/>
        <w:rPr>
          <w:rFonts w:ascii="Gill Sans MT" w:hAnsi="Gill Sans MT"/>
          <w:lang w:val="en-US"/>
        </w:rPr>
      </w:pPr>
      <w:r w:rsidRPr="00AF49A3">
        <w:rPr>
          <w:rFonts w:ascii="Gill Sans MT" w:hAnsi="Gill Sans MT"/>
          <w:lang w:val="en-US"/>
        </w:rPr>
        <w:t xml:space="preserve">An instant and humane death, achieved through a </w:t>
      </w:r>
      <w:r w:rsidR="009F4686" w:rsidRPr="00AF49A3">
        <w:rPr>
          <w:rFonts w:ascii="Gill Sans MT" w:hAnsi="Gill Sans MT"/>
          <w:lang w:val="en-US"/>
        </w:rPr>
        <w:t>brain</w:t>
      </w:r>
      <w:r w:rsidRPr="00AF49A3">
        <w:rPr>
          <w:rFonts w:ascii="Gill Sans MT" w:hAnsi="Gill Sans MT"/>
          <w:lang w:val="en-US"/>
        </w:rPr>
        <w:t>-shot, is a condition of a Commercial Hunting permit.</w:t>
      </w:r>
      <w:r w:rsidR="00727A15" w:rsidRPr="00AF49A3">
        <w:rPr>
          <w:rFonts w:ascii="Gill Sans MT" w:hAnsi="Gill Sans MT"/>
          <w:lang w:val="en-US"/>
        </w:rPr>
        <w:t xml:space="preserve">  The humane destruction of any pouch-young is a condition of spotlight shooting </w:t>
      </w:r>
      <w:r w:rsidR="009F4686" w:rsidRPr="00AF49A3">
        <w:rPr>
          <w:rFonts w:ascii="Gill Sans MT" w:hAnsi="Gill Sans MT"/>
          <w:lang w:val="en-US"/>
        </w:rPr>
        <w:t xml:space="preserve">and trapping </w:t>
      </w:r>
      <w:r w:rsidR="00727A15" w:rsidRPr="00AF49A3">
        <w:rPr>
          <w:rFonts w:ascii="Gill Sans MT" w:hAnsi="Gill Sans MT"/>
          <w:lang w:val="en-US"/>
        </w:rPr>
        <w:t>permit</w:t>
      </w:r>
      <w:r w:rsidR="009F4686" w:rsidRPr="00AF49A3">
        <w:rPr>
          <w:rFonts w:ascii="Gill Sans MT" w:hAnsi="Gill Sans MT"/>
          <w:lang w:val="en-US"/>
        </w:rPr>
        <w:t>s</w:t>
      </w:r>
      <w:r w:rsidR="00727A15" w:rsidRPr="00AF49A3">
        <w:rPr>
          <w:rFonts w:ascii="Gill Sans MT" w:hAnsi="Gill Sans MT"/>
          <w:lang w:val="en-US"/>
        </w:rPr>
        <w:t xml:space="preserve"> and is covered by the </w:t>
      </w:r>
      <w:r w:rsidR="00727A15" w:rsidRPr="009D1868">
        <w:rPr>
          <w:rFonts w:ascii="Gill Sans MT" w:hAnsi="Gill Sans MT"/>
          <w:i/>
          <w:lang w:val="en-US"/>
        </w:rPr>
        <w:t xml:space="preserve">Code of Practice for the </w:t>
      </w:r>
      <w:r w:rsidR="005A11CF" w:rsidRPr="009D1868">
        <w:rPr>
          <w:rFonts w:ascii="Gill Sans MT" w:hAnsi="Gill Sans MT"/>
          <w:i/>
          <w:lang w:val="en-US"/>
        </w:rPr>
        <w:t xml:space="preserve">Trapping </w:t>
      </w:r>
      <w:r w:rsidR="00727A15" w:rsidRPr="009D1868">
        <w:rPr>
          <w:rFonts w:ascii="Gill Sans MT" w:hAnsi="Gill Sans MT"/>
          <w:i/>
          <w:lang w:val="en-US"/>
        </w:rPr>
        <w:t>and Destruction of Wallabies and</w:t>
      </w:r>
      <w:r w:rsidR="005A11CF" w:rsidRPr="009D1868">
        <w:rPr>
          <w:rFonts w:ascii="Gill Sans MT" w:hAnsi="Gill Sans MT"/>
          <w:i/>
          <w:lang w:val="en-US"/>
        </w:rPr>
        <w:t xml:space="preserve"> Brushtail </w:t>
      </w:r>
      <w:r w:rsidR="00727A15" w:rsidRPr="009D1868">
        <w:rPr>
          <w:rFonts w:ascii="Gill Sans MT" w:hAnsi="Gill Sans MT"/>
          <w:i/>
          <w:lang w:val="en-US"/>
        </w:rPr>
        <w:t>Possums in Tasmania</w:t>
      </w:r>
      <w:r w:rsidR="005A11CF" w:rsidRPr="009D1868">
        <w:rPr>
          <w:rFonts w:ascii="Gill Sans MT" w:hAnsi="Gill Sans MT"/>
          <w:i/>
          <w:lang w:val="en-US"/>
        </w:rPr>
        <w:t xml:space="preserve"> for Crop-Protection and Commercial Purposes</w:t>
      </w:r>
      <w:r w:rsidR="00727A15" w:rsidRPr="009D1868">
        <w:rPr>
          <w:rFonts w:ascii="Gill Sans MT" w:hAnsi="Gill Sans MT"/>
          <w:i/>
          <w:lang w:val="en-US"/>
        </w:rPr>
        <w:t xml:space="preserve"> – </w:t>
      </w:r>
      <w:r w:rsidR="005A11CF" w:rsidRPr="009D1868">
        <w:rPr>
          <w:rFonts w:ascii="Gill Sans MT" w:hAnsi="Gill Sans MT"/>
          <w:i/>
          <w:lang w:val="en-US"/>
        </w:rPr>
        <w:t xml:space="preserve">November </w:t>
      </w:r>
      <w:r w:rsidR="00727A15" w:rsidRPr="009D1868">
        <w:rPr>
          <w:rFonts w:ascii="Gill Sans MT" w:hAnsi="Gill Sans MT"/>
          <w:i/>
          <w:lang w:val="en-US"/>
        </w:rPr>
        <w:t>2009</w:t>
      </w:r>
      <w:r w:rsidR="00727A15" w:rsidRPr="00AF49A3">
        <w:rPr>
          <w:rFonts w:ascii="Gill Sans MT" w:hAnsi="Gill Sans MT"/>
          <w:lang w:val="en-US"/>
        </w:rPr>
        <w:t xml:space="preserve">, </w:t>
      </w:r>
      <w:r w:rsidR="00A4634B" w:rsidRPr="00AF49A3">
        <w:rPr>
          <w:rFonts w:ascii="Gill Sans MT" w:hAnsi="Gill Sans MT"/>
          <w:lang w:val="en-US"/>
        </w:rPr>
        <w:t>compliance with</w:t>
      </w:r>
      <w:r w:rsidR="00727A15" w:rsidRPr="00AF49A3">
        <w:rPr>
          <w:rFonts w:ascii="Gill Sans MT" w:hAnsi="Gill Sans MT"/>
          <w:lang w:val="en-US"/>
        </w:rPr>
        <w:t xml:space="preserve"> which is a permit condition when live-trapping possums</w:t>
      </w:r>
      <w:r w:rsidR="005A11CF" w:rsidRPr="00AF49A3">
        <w:rPr>
          <w:rFonts w:ascii="Gill Sans MT" w:hAnsi="Gill Sans MT"/>
          <w:lang w:val="en-US"/>
        </w:rPr>
        <w:t xml:space="preserve"> </w:t>
      </w:r>
      <w:r w:rsidR="009F4686" w:rsidRPr="00AF49A3">
        <w:rPr>
          <w:rFonts w:ascii="Gill Sans MT" w:hAnsi="Gill Sans MT"/>
          <w:lang w:val="en-US"/>
        </w:rPr>
        <w:t xml:space="preserve">for on-site destruction </w:t>
      </w:r>
      <w:r w:rsidR="005A11CF" w:rsidRPr="00AF49A3">
        <w:rPr>
          <w:rFonts w:ascii="Gill Sans MT" w:hAnsi="Gill Sans MT"/>
          <w:lang w:val="en-US"/>
        </w:rPr>
        <w:t>(</w:t>
      </w:r>
      <w:r w:rsidR="005A11CF" w:rsidRPr="003442AD">
        <w:rPr>
          <w:rFonts w:ascii="Gill Sans MT" w:hAnsi="Gill Sans MT"/>
          <w:lang w:val="en-US"/>
        </w:rPr>
        <w:t xml:space="preserve">Appendix </w:t>
      </w:r>
      <w:r w:rsidR="00630351">
        <w:rPr>
          <w:rFonts w:ascii="Gill Sans MT" w:hAnsi="Gill Sans MT"/>
          <w:lang w:val="en-US"/>
        </w:rPr>
        <w:t>11</w:t>
      </w:r>
      <w:r w:rsidR="005A11CF" w:rsidRPr="00AF49A3">
        <w:rPr>
          <w:rFonts w:ascii="Gill Sans MT" w:hAnsi="Gill Sans MT"/>
          <w:lang w:val="en-US"/>
        </w:rPr>
        <w:t>)</w:t>
      </w:r>
      <w:r w:rsidR="00727A15" w:rsidRPr="00AF49A3">
        <w:rPr>
          <w:rFonts w:ascii="Gill Sans MT" w:hAnsi="Gill Sans MT"/>
          <w:lang w:val="en-US"/>
        </w:rPr>
        <w:t>.</w:t>
      </w:r>
    </w:p>
    <w:p w:rsidR="00951D94" w:rsidRPr="00AF49A3" w:rsidRDefault="000B477C" w:rsidP="0091338D">
      <w:pPr>
        <w:pStyle w:val="Text"/>
        <w:tabs>
          <w:tab w:val="left" w:pos="851"/>
        </w:tabs>
        <w:spacing w:after="360"/>
        <w:ind w:right="425"/>
        <w:rPr>
          <w:rFonts w:ascii="Gill Sans MT" w:hAnsi="Gill Sans MT"/>
        </w:rPr>
      </w:pPr>
      <w:r w:rsidRPr="00AF49A3">
        <w:rPr>
          <w:rFonts w:ascii="Gill Sans MT" w:hAnsi="Gill Sans MT"/>
          <w:color w:val="000000"/>
        </w:rPr>
        <w:t xml:space="preserve">Persons harvesting for meat must be accredited in accordance with the provisions of the </w:t>
      </w:r>
      <w:r w:rsidRPr="00AF49A3">
        <w:rPr>
          <w:rFonts w:ascii="Gill Sans MT" w:hAnsi="Gill Sans MT"/>
          <w:i/>
          <w:color w:val="000000"/>
        </w:rPr>
        <w:t>Meat Hygiene Act 198</w:t>
      </w:r>
      <w:r w:rsidR="00C4249F">
        <w:rPr>
          <w:rFonts w:ascii="Gill Sans MT" w:hAnsi="Gill Sans MT"/>
          <w:i/>
          <w:color w:val="000000"/>
        </w:rPr>
        <w:t>5</w:t>
      </w:r>
      <w:r w:rsidRPr="00AF49A3">
        <w:rPr>
          <w:rFonts w:ascii="Gill Sans MT" w:hAnsi="Gill Sans MT"/>
          <w:i/>
          <w:color w:val="000000"/>
        </w:rPr>
        <w:t xml:space="preserve">, </w:t>
      </w:r>
      <w:r w:rsidRPr="00AF49A3">
        <w:rPr>
          <w:rFonts w:ascii="Gill Sans MT" w:hAnsi="Gill Sans MT"/>
          <w:color w:val="000000"/>
        </w:rPr>
        <w:t xml:space="preserve">and the Australian Standard for the Hygienic Production of </w:t>
      </w:r>
      <w:r w:rsidR="001B1EEF">
        <w:rPr>
          <w:rFonts w:ascii="Gill Sans MT" w:hAnsi="Gill Sans MT"/>
          <w:color w:val="000000"/>
        </w:rPr>
        <w:t xml:space="preserve">Wild </w:t>
      </w:r>
      <w:r w:rsidRPr="00AF49A3">
        <w:rPr>
          <w:rFonts w:ascii="Gill Sans MT" w:hAnsi="Gill Sans MT"/>
          <w:color w:val="000000"/>
        </w:rPr>
        <w:t xml:space="preserve">Game Meat for Human Consumption.  All commercial shooters must complete the </w:t>
      </w:r>
      <w:r w:rsidR="009D1868" w:rsidRPr="009D1868">
        <w:rPr>
          <w:rFonts w:ascii="Gill Sans MT" w:hAnsi="Gill Sans MT"/>
          <w:color w:val="000000"/>
        </w:rPr>
        <w:t xml:space="preserve">National Meat Industry Training Advisory Council (Mintrac) MTM11 Game Harvester Skill Set </w:t>
      </w:r>
      <w:r w:rsidRPr="001B1EEF">
        <w:rPr>
          <w:rFonts w:ascii="Gill Sans MT" w:hAnsi="Gill Sans MT"/>
          <w:color w:val="000000"/>
        </w:rPr>
        <w:t xml:space="preserve">course provided by the </w:t>
      </w:r>
      <w:r w:rsidR="009D1868" w:rsidRPr="009D1868">
        <w:rPr>
          <w:rFonts w:ascii="Gill Sans MT" w:hAnsi="Gill Sans MT"/>
          <w:color w:val="000000"/>
        </w:rPr>
        <w:t>TasTAFE</w:t>
      </w:r>
      <w:r w:rsidR="009D1868" w:rsidRPr="001B1EEF">
        <w:rPr>
          <w:rFonts w:ascii="Gill Sans MT" w:hAnsi="Gill Sans MT"/>
          <w:color w:val="000000"/>
        </w:rPr>
        <w:t xml:space="preserve"> </w:t>
      </w:r>
      <w:r w:rsidRPr="001B1EEF">
        <w:rPr>
          <w:rFonts w:ascii="Gill Sans MT" w:hAnsi="Gill Sans MT"/>
          <w:color w:val="000000"/>
        </w:rPr>
        <w:t xml:space="preserve">before a permit can be issued allowing them to take brushtail possums with the purpose of selling the </w:t>
      </w:r>
      <w:r w:rsidR="001B1EEF" w:rsidRPr="001B1EEF">
        <w:rPr>
          <w:rFonts w:ascii="Gill Sans MT" w:hAnsi="Gill Sans MT"/>
          <w:iCs/>
          <w:color w:val="000000"/>
          <w:lang w:val="en-US"/>
        </w:rPr>
        <w:t>wild game animal carcass to a licensed game meat establishment or pet food works</w:t>
      </w:r>
      <w:r w:rsidRPr="001B1EEF">
        <w:rPr>
          <w:rFonts w:ascii="Gill Sans MT" w:hAnsi="Gill Sans MT"/>
          <w:color w:val="000000"/>
        </w:rPr>
        <w:t>.  This</w:t>
      </w:r>
      <w:r w:rsidRPr="00AF49A3">
        <w:rPr>
          <w:rFonts w:ascii="Gill Sans MT" w:hAnsi="Gill Sans MT"/>
          <w:color w:val="000000"/>
        </w:rPr>
        <w:t xml:space="preserve"> accreditation fulfils the training requirements of the Standard.  </w:t>
      </w:r>
      <w:r w:rsidRPr="00AF49A3">
        <w:rPr>
          <w:rFonts w:ascii="Gill Sans MT" w:hAnsi="Gill Sans MT"/>
        </w:rPr>
        <w:t xml:space="preserve">Accredited shooters within the game meat industry will be reassessed </w:t>
      </w:r>
      <w:r w:rsidR="00C33716">
        <w:rPr>
          <w:rFonts w:ascii="Gill Sans MT" w:hAnsi="Gill Sans MT"/>
        </w:rPr>
        <w:t>at least once annually</w:t>
      </w:r>
      <w:r w:rsidRPr="00AF49A3">
        <w:rPr>
          <w:rFonts w:ascii="Gill Sans MT" w:hAnsi="Gill Sans MT"/>
        </w:rPr>
        <w:t xml:space="preserve"> as part of the auditing of Licensed </w:t>
      </w:r>
      <w:r w:rsidR="001B1EEF">
        <w:rPr>
          <w:rFonts w:ascii="Gill Sans MT" w:hAnsi="Gill Sans MT"/>
        </w:rPr>
        <w:t xml:space="preserve">Wild </w:t>
      </w:r>
      <w:r w:rsidR="00FD7568">
        <w:rPr>
          <w:rFonts w:ascii="Gill Sans MT" w:hAnsi="Gill Sans MT"/>
        </w:rPr>
        <w:t>Game Meat Premises</w:t>
      </w:r>
      <w:r w:rsidR="00951D94" w:rsidRPr="00AF49A3">
        <w:rPr>
          <w:rFonts w:ascii="Gill Sans MT" w:hAnsi="Gill Sans MT"/>
        </w:rPr>
        <w:t>.</w:t>
      </w:r>
    </w:p>
    <w:p w:rsidR="009C4506" w:rsidRDefault="009C4506" w:rsidP="00E23093">
      <w:pPr>
        <w:pStyle w:val="Text"/>
        <w:tabs>
          <w:tab w:val="left" w:pos="851"/>
        </w:tabs>
        <w:spacing w:before="240" w:after="240"/>
        <w:ind w:right="425"/>
        <w:rPr>
          <w:rFonts w:ascii="Gill Sans MT" w:hAnsi="Gill Sans MT"/>
          <w:b/>
        </w:rPr>
      </w:pPr>
    </w:p>
    <w:p w:rsidR="009C4506" w:rsidRDefault="009C4506" w:rsidP="00E23093">
      <w:pPr>
        <w:pStyle w:val="Text"/>
        <w:tabs>
          <w:tab w:val="left" w:pos="851"/>
        </w:tabs>
        <w:spacing w:before="240" w:after="240"/>
        <w:ind w:right="425"/>
        <w:rPr>
          <w:rFonts w:ascii="Gill Sans MT" w:hAnsi="Gill Sans MT"/>
          <w:b/>
        </w:rPr>
      </w:pPr>
    </w:p>
    <w:p w:rsidR="007E74FE" w:rsidRPr="00AF49A3" w:rsidRDefault="000B477C" w:rsidP="00E23093">
      <w:pPr>
        <w:pStyle w:val="Text"/>
        <w:tabs>
          <w:tab w:val="left" w:pos="851"/>
        </w:tabs>
        <w:spacing w:before="240" w:after="240"/>
        <w:ind w:right="425"/>
        <w:rPr>
          <w:rFonts w:ascii="Gill Sans MT" w:hAnsi="Gill Sans MT"/>
          <w:b/>
        </w:rPr>
      </w:pPr>
      <w:r w:rsidRPr="00AF49A3">
        <w:rPr>
          <w:rFonts w:ascii="Gill Sans MT" w:hAnsi="Gill Sans MT"/>
          <w:b/>
        </w:rPr>
        <w:t>Key Actions</w:t>
      </w:r>
    </w:p>
    <w:p w:rsidR="00951D94" w:rsidRPr="00AF49A3" w:rsidRDefault="000B477C" w:rsidP="00E23093">
      <w:pPr>
        <w:pStyle w:val="BulletLast"/>
        <w:spacing w:after="240"/>
      </w:pPr>
      <w:r w:rsidRPr="00AF49A3">
        <w:t xml:space="preserve">Enforce the requirements of the "Code of Practice for </w:t>
      </w:r>
      <w:r w:rsidR="002A3331">
        <w:t>the field shooting of brushtail possums</w:t>
      </w:r>
      <w:r w:rsidRPr="00AF49A3">
        <w:t xml:space="preserve"> </w:t>
      </w:r>
      <w:r w:rsidR="00F00346" w:rsidRPr="00AF49A3">
        <w:t>in Tasmania</w:t>
      </w:r>
      <w:r w:rsidR="002A3331">
        <w:t>” in</w:t>
      </w:r>
      <w:r w:rsidR="00F00346" w:rsidRPr="00AF49A3">
        <w:t xml:space="preserve"> the conditions of Commercial Possum  Permits</w:t>
      </w:r>
      <w:r w:rsidRPr="00AF49A3">
        <w:t xml:space="preserve">; </w:t>
      </w:r>
      <w:r w:rsidR="002C67D1" w:rsidRPr="002C67D1">
        <w:rPr>
          <w:b w:val="0"/>
        </w:rPr>
        <w:t>and</w:t>
      </w:r>
    </w:p>
    <w:p w:rsidR="00951D94" w:rsidRPr="00AF49A3" w:rsidRDefault="000B477C" w:rsidP="00E23093">
      <w:pPr>
        <w:pStyle w:val="BulletLast"/>
        <w:spacing w:after="240"/>
      </w:pPr>
      <w:r w:rsidRPr="00AF49A3">
        <w:t>Require accreditation of all commercial shooters supplying game meat carcasses that includes a field-based assessment of competence in harvesting, followed by a re-assessment of competence for game meat</w:t>
      </w:r>
      <w:r w:rsidR="00951D94" w:rsidRPr="00AF49A3">
        <w:t xml:space="preserve"> harvesters at </w:t>
      </w:r>
      <w:r w:rsidR="00C33716">
        <w:t>least once annually</w:t>
      </w:r>
      <w:r w:rsidR="002C67D1">
        <w:t>.</w:t>
      </w:r>
    </w:p>
    <w:p w:rsidR="007E74FE" w:rsidRPr="00AF49A3" w:rsidRDefault="000B477C" w:rsidP="00E23093">
      <w:pPr>
        <w:pStyle w:val="Bullet"/>
        <w:tabs>
          <w:tab w:val="clear" w:pos="360"/>
          <w:tab w:val="left" w:pos="851"/>
        </w:tabs>
        <w:spacing w:before="240" w:after="240"/>
        <w:ind w:left="0" w:right="424" w:firstLine="0"/>
        <w:rPr>
          <w:rFonts w:ascii="Gill Sans MT" w:hAnsi="Gill Sans MT"/>
        </w:rPr>
      </w:pPr>
      <w:r w:rsidRPr="00AF49A3">
        <w:rPr>
          <w:rFonts w:ascii="Gill Sans MT" w:hAnsi="Gill Sans MT"/>
        </w:rPr>
        <w:t>Performance measures</w:t>
      </w:r>
    </w:p>
    <w:p w:rsidR="004B3E06" w:rsidRPr="00AF49A3" w:rsidRDefault="004B3E06" w:rsidP="00E23093">
      <w:pPr>
        <w:pStyle w:val="BulletLast"/>
        <w:spacing w:after="240"/>
      </w:pPr>
      <w:r w:rsidRPr="00AF49A3">
        <w:t>The extent of compliance with the requirements of all Commercial Brushtail Possum Hunting Permits determined through compliance activities and is at or near 100%;</w:t>
      </w:r>
      <w:r w:rsidR="002C67D1" w:rsidRPr="002C67D1">
        <w:rPr>
          <w:b w:val="0"/>
        </w:rPr>
        <w:t xml:space="preserve"> </w:t>
      </w:r>
      <w:r w:rsidR="002C67D1" w:rsidRPr="003D0018">
        <w:rPr>
          <w:b w:val="0"/>
        </w:rPr>
        <w:t>and</w:t>
      </w:r>
    </w:p>
    <w:p w:rsidR="007E74FE" w:rsidRPr="00AF49A3" w:rsidRDefault="000B477C" w:rsidP="002A3331">
      <w:pPr>
        <w:pStyle w:val="BulletLast"/>
        <w:spacing w:after="240"/>
      </w:pPr>
      <w:r w:rsidRPr="00AF49A3">
        <w:t>All shooters operating under a Commercial Brushtail Possum  Permit and selling carcasses for meat processing are accredi</w:t>
      </w:r>
      <w:r w:rsidR="002C67D1">
        <w:t>ted for competence in shooting.</w:t>
      </w:r>
    </w:p>
    <w:p w:rsidR="007E74FE" w:rsidRPr="00AF49A3" w:rsidRDefault="000B477C">
      <w:pPr>
        <w:pStyle w:val="Heading1"/>
        <w:tabs>
          <w:tab w:val="left" w:pos="851"/>
        </w:tabs>
        <w:ind w:right="424"/>
        <w:rPr>
          <w:rFonts w:ascii="Gill Sans MT" w:hAnsi="Gill Sans MT"/>
          <w:szCs w:val="28"/>
        </w:rPr>
      </w:pPr>
      <w:r w:rsidRPr="00AF49A3">
        <w:br w:type="page"/>
      </w:r>
      <w:r w:rsidRPr="00AF49A3">
        <w:rPr>
          <w:rFonts w:ascii="Gill Sans MT" w:hAnsi="Gill Sans MT"/>
          <w:sz w:val="32"/>
          <w:szCs w:val="32"/>
        </w:rPr>
        <w:t xml:space="preserve">  </w:t>
      </w:r>
      <w:bookmarkStart w:id="68" w:name="_Toc265159868"/>
      <w:r w:rsidRPr="00AF49A3">
        <w:rPr>
          <w:rFonts w:ascii="Gill Sans MT" w:hAnsi="Gill Sans MT"/>
          <w:szCs w:val="28"/>
        </w:rPr>
        <w:t>Compliance</w:t>
      </w:r>
      <w:bookmarkEnd w:id="62"/>
      <w:r w:rsidRPr="00AF49A3">
        <w:rPr>
          <w:rFonts w:ascii="Gill Sans MT" w:hAnsi="Gill Sans MT"/>
          <w:szCs w:val="28"/>
        </w:rPr>
        <w:t xml:space="preserve"> and Enforcement</w:t>
      </w:r>
      <w:bookmarkEnd w:id="68"/>
    </w:p>
    <w:p w:rsidR="007E74FE" w:rsidRPr="00AF49A3" w:rsidRDefault="007E74FE">
      <w:pPr>
        <w:pStyle w:val="Text"/>
        <w:tabs>
          <w:tab w:val="left" w:pos="851"/>
        </w:tabs>
        <w:ind w:right="424"/>
      </w:pPr>
    </w:p>
    <w:p w:rsidR="007E74FE" w:rsidRPr="00AF49A3" w:rsidRDefault="000B477C">
      <w:pPr>
        <w:pStyle w:val="Text"/>
        <w:tabs>
          <w:tab w:val="left" w:pos="851"/>
        </w:tabs>
        <w:ind w:right="424"/>
        <w:rPr>
          <w:rFonts w:ascii="Gill Sans MT" w:hAnsi="Gill Sans MT"/>
          <w:b/>
        </w:rPr>
      </w:pPr>
      <w:r w:rsidRPr="00AF49A3">
        <w:rPr>
          <w:rFonts w:ascii="Gill Sans MT" w:hAnsi="Gill Sans MT"/>
          <w:b/>
        </w:rPr>
        <w:t>Objective:</w:t>
      </w:r>
    </w:p>
    <w:p w:rsidR="007E74FE" w:rsidRPr="00AF49A3" w:rsidRDefault="000B477C" w:rsidP="00400694">
      <w:pPr>
        <w:pStyle w:val="Text"/>
        <w:numPr>
          <w:ilvl w:val="0"/>
          <w:numId w:val="24"/>
        </w:numPr>
        <w:tabs>
          <w:tab w:val="left" w:pos="426"/>
        </w:tabs>
        <w:spacing w:after="240"/>
        <w:ind w:left="426" w:right="424" w:hanging="426"/>
        <w:rPr>
          <w:rFonts w:ascii="Gill Sans MT" w:hAnsi="Gill Sans MT"/>
          <w:b/>
        </w:rPr>
      </w:pPr>
      <w:r w:rsidRPr="00AF49A3">
        <w:rPr>
          <w:rFonts w:ascii="Gill Sans MT" w:hAnsi="Gill Sans MT"/>
          <w:b/>
        </w:rPr>
        <w:t>To ensure that all requirements of this management plan are complied with.</w:t>
      </w:r>
    </w:p>
    <w:p w:rsidR="007E74FE" w:rsidRPr="00AF49A3" w:rsidRDefault="000B477C">
      <w:pPr>
        <w:pStyle w:val="Text"/>
        <w:tabs>
          <w:tab w:val="left" w:pos="851"/>
        </w:tabs>
        <w:ind w:right="424"/>
        <w:rPr>
          <w:rFonts w:ascii="Gill Sans MT" w:hAnsi="Gill Sans MT"/>
        </w:rPr>
      </w:pPr>
      <w:r w:rsidRPr="00AF49A3">
        <w:rPr>
          <w:rFonts w:ascii="Gill Sans MT" w:hAnsi="Gill Sans MT"/>
        </w:rPr>
        <w:t xml:space="preserve">The management of brushtail possums is provided for under the </w:t>
      </w:r>
      <w:r w:rsidRPr="00AF49A3">
        <w:rPr>
          <w:rFonts w:ascii="Gill Sans MT" w:hAnsi="Gill Sans MT"/>
          <w:i/>
        </w:rPr>
        <w:t>Wildlife</w:t>
      </w:r>
      <w:r w:rsidR="00B36127">
        <w:rPr>
          <w:rFonts w:ascii="Gill Sans MT" w:hAnsi="Gill Sans MT"/>
          <w:i/>
        </w:rPr>
        <w:t xml:space="preserve"> (General)</w:t>
      </w:r>
      <w:r w:rsidRPr="00AF49A3">
        <w:rPr>
          <w:rFonts w:ascii="Gill Sans MT" w:hAnsi="Gill Sans MT"/>
          <w:i/>
        </w:rPr>
        <w:t xml:space="preserve"> Regulations </w:t>
      </w:r>
      <w:r w:rsidR="00B36127">
        <w:rPr>
          <w:rFonts w:ascii="Gill Sans MT" w:hAnsi="Gill Sans MT"/>
          <w:i/>
        </w:rPr>
        <w:t>2010</w:t>
      </w:r>
      <w:r w:rsidRPr="00AF49A3">
        <w:rPr>
          <w:rFonts w:ascii="Gill Sans MT" w:hAnsi="Gill Sans MT"/>
          <w:i/>
        </w:rPr>
        <w:t xml:space="preserve"> </w:t>
      </w:r>
      <w:r w:rsidRPr="00AF49A3">
        <w:rPr>
          <w:rFonts w:ascii="Gill Sans MT" w:hAnsi="Gill Sans MT"/>
        </w:rPr>
        <w:t xml:space="preserve">and the </w:t>
      </w:r>
      <w:r w:rsidRPr="00AF49A3">
        <w:rPr>
          <w:rFonts w:ascii="Gill Sans MT" w:hAnsi="Gill Sans MT"/>
          <w:i/>
        </w:rPr>
        <w:t>Nature Conservation Act 2002</w:t>
      </w:r>
      <w:r w:rsidRPr="00AF49A3">
        <w:rPr>
          <w:rFonts w:ascii="Gill Sans MT" w:hAnsi="Gill Sans MT"/>
        </w:rPr>
        <w:t>.  The Regulations prescribe the species as partly protected wildlife and regulate the taking of brushtail possums and the subsequent disposal of their products.  Animal welfare matters are covered by conditions on the licence and the Animal Welfar</w:t>
      </w:r>
      <w:r w:rsidR="003442AD">
        <w:rPr>
          <w:rFonts w:ascii="Gill Sans MT" w:hAnsi="Gill Sans MT"/>
        </w:rPr>
        <w:t>e</w:t>
      </w:r>
      <w:r w:rsidR="00EB0AB2">
        <w:rPr>
          <w:rFonts w:ascii="Gill Sans MT" w:hAnsi="Gill Sans MT"/>
        </w:rPr>
        <w:t xml:space="preserve"> “Code of Practice for the field shooting of brushtail possums in Tasmania” (Appendix 10) and</w:t>
      </w:r>
      <w:r w:rsidR="003442AD">
        <w:rPr>
          <w:rFonts w:ascii="Gill Sans MT" w:hAnsi="Gill Sans MT"/>
        </w:rPr>
        <w:t xml:space="preserve"> “</w:t>
      </w:r>
      <w:r w:rsidRPr="00AF49A3">
        <w:rPr>
          <w:rFonts w:ascii="Gill Sans MT" w:hAnsi="Gill Sans MT"/>
        </w:rPr>
        <w:t xml:space="preserve">Code of Practice for </w:t>
      </w:r>
      <w:r w:rsidR="003442AD" w:rsidRPr="003442AD">
        <w:rPr>
          <w:rFonts w:ascii="Gill Sans MT" w:hAnsi="Gill Sans MT"/>
        </w:rPr>
        <w:t>Trapping and Destruction of Wallabies and Brushtail Possums in Tasmania for Crop-Protection and Commercial Purposes</w:t>
      </w:r>
      <w:r w:rsidR="003442AD">
        <w:rPr>
          <w:rFonts w:ascii="Gill Sans MT" w:hAnsi="Gill Sans MT"/>
        </w:rPr>
        <w:t>”</w:t>
      </w:r>
      <w:r w:rsidRPr="00AF49A3">
        <w:rPr>
          <w:rFonts w:ascii="Gill Sans MT" w:hAnsi="Gill Sans MT"/>
        </w:rPr>
        <w:t xml:space="preserve"> (Appendix </w:t>
      </w:r>
      <w:r w:rsidR="00630351">
        <w:rPr>
          <w:rFonts w:ascii="Gill Sans MT" w:hAnsi="Gill Sans MT"/>
        </w:rPr>
        <w:t>11</w:t>
      </w:r>
      <w:r w:rsidRPr="00AF49A3">
        <w:rPr>
          <w:rFonts w:ascii="Gill Sans MT" w:hAnsi="Gill Sans MT"/>
        </w:rPr>
        <w:t>).</w:t>
      </w:r>
    </w:p>
    <w:p w:rsidR="007E74FE" w:rsidRPr="00AF49A3" w:rsidRDefault="000B477C">
      <w:pPr>
        <w:pStyle w:val="Text"/>
        <w:tabs>
          <w:tab w:val="left" w:pos="851"/>
        </w:tabs>
        <w:spacing w:after="240"/>
        <w:ind w:right="424"/>
        <w:rPr>
          <w:rFonts w:ascii="Gill Sans MT" w:hAnsi="Gill Sans MT"/>
        </w:rPr>
      </w:pPr>
      <w:r w:rsidRPr="00AF49A3">
        <w:rPr>
          <w:rFonts w:ascii="Gill Sans MT" w:hAnsi="Gill Sans MT"/>
        </w:rPr>
        <w:t xml:space="preserve">The </w:t>
      </w:r>
      <w:r w:rsidRPr="00AF49A3">
        <w:rPr>
          <w:rFonts w:ascii="Gill Sans MT" w:hAnsi="Gill Sans MT"/>
          <w:i/>
        </w:rPr>
        <w:t>Wildlife</w:t>
      </w:r>
      <w:r w:rsidR="00B36127">
        <w:rPr>
          <w:rFonts w:ascii="Gill Sans MT" w:hAnsi="Gill Sans MT"/>
          <w:i/>
        </w:rPr>
        <w:t xml:space="preserve"> (General)</w:t>
      </w:r>
      <w:r w:rsidRPr="00AF49A3">
        <w:rPr>
          <w:rFonts w:ascii="Gill Sans MT" w:hAnsi="Gill Sans MT"/>
          <w:i/>
        </w:rPr>
        <w:t xml:space="preserve"> Regulations </w:t>
      </w:r>
      <w:r w:rsidR="00B36127">
        <w:rPr>
          <w:rFonts w:ascii="Gill Sans MT" w:hAnsi="Gill Sans MT"/>
          <w:i/>
        </w:rPr>
        <w:t>2010</w:t>
      </w:r>
      <w:r w:rsidRPr="00AF49A3">
        <w:rPr>
          <w:rFonts w:ascii="Gill Sans MT" w:hAnsi="Gill Sans MT"/>
        </w:rPr>
        <w:t xml:space="preserve"> are enforced by specialist Wildlife Enforcement Officers who operate across Tasmania.  These officers are assisted in this task by field-based officers of the Parks and Wildlife Service who are authorised to undertake enforcement activities under Section 8 of the </w:t>
      </w:r>
      <w:r w:rsidRPr="00AF49A3">
        <w:rPr>
          <w:rFonts w:ascii="Gill Sans MT" w:hAnsi="Gill Sans MT"/>
          <w:i/>
        </w:rPr>
        <w:t>Nature Conservation Act 2002</w:t>
      </w:r>
      <w:r w:rsidRPr="00AF49A3">
        <w:rPr>
          <w:rFonts w:ascii="Gill Sans MT" w:hAnsi="Gill Sans MT"/>
        </w:rPr>
        <w:t xml:space="preserve">.  The </w:t>
      </w:r>
      <w:r w:rsidRPr="00AF49A3">
        <w:rPr>
          <w:rFonts w:ascii="Gill Sans MT" w:hAnsi="Gill Sans MT"/>
          <w:i/>
        </w:rPr>
        <w:t xml:space="preserve">Animal Welfare Act 1993 </w:t>
      </w:r>
      <w:r w:rsidRPr="00AF49A3">
        <w:rPr>
          <w:rFonts w:ascii="Gill Sans MT" w:hAnsi="Gill Sans MT"/>
        </w:rPr>
        <w:t>is primarily policed by inspectors of the Food Safety Branch and wildlife enforcement officers of the WMB of DPIPWE, the Royal Society for the Prevention of Cruelty to Animals, Tasmania Police, and the Parks and Wildlife Service.</w:t>
      </w:r>
    </w:p>
    <w:p w:rsidR="007E74FE" w:rsidRPr="00AF49A3" w:rsidRDefault="000B477C" w:rsidP="00E23093">
      <w:pPr>
        <w:pStyle w:val="Text"/>
        <w:tabs>
          <w:tab w:val="left" w:pos="851"/>
        </w:tabs>
        <w:spacing w:before="240" w:after="240"/>
        <w:ind w:right="424"/>
        <w:rPr>
          <w:rFonts w:ascii="Gill Sans MT" w:hAnsi="Gill Sans MT"/>
          <w:b/>
        </w:rPr>
      </w:pPr>
      <w:r w:rsidRPr="00AF49A3">
        <w:rPr>
          <w:rFonts w:ascii="Gill Sans MT" w:hAnsi="Gill Sans MT"/>
          <w:b/>
        </w:rPr>
        <w:t>Key Actions</w:t>
      </w:r>
    </w:p>
    <w:p w:rsidR="007E74FE" w:rsidRPr="00AF49A3" w:rsidRDefault="00157A3E" w:rsidP="00E23093">
      <w:pPr>
        <w:pStyle w:val="BulletLast"/>
        <w:spacing w:after="240"/>
      </w:pPr>
      <w:r w:rsidRPr="00AF49A3">
        <w:t>Investigating n</w:t>
      </w:r>
      <w:r w:rsidR="004B3E06" w:rsidRPr="00AF49A3">
        <w:t xml:space="preserve">on-compliance with the requirements of this management plan is included as part of </w:t>
      </w:r>
      <w:r w:rsidR="000B477C" w:rsidRPr="00AF49A3">
        <w:t xml:space="preserve">regular and frequent patrols </w:t>
      </w:r>
      <w:r w:rsidR="004B3E06" w:rsidRPr="00AF49A3">
        <w:t>on properties on which commercial, crop protection and r</w:t>
      </w:r>
      <w:r w:rsidR="004C6BD2" w:rsidRPr="00AF49A3">
        <w:t xml:space="preserve">ecreational hunting takes place; </w:t>
      </w:r>
      <w:r w:rsidR="004C6BD2" w:rsidRPr="003D0018">
        <w:rPr>
          <w:b w:val="0"/>
        </w:rPr>
        <w:t>and</w:t>
      </w:r>
    </w:p>
    <w:p w:rsidR="007E74FE" w:rsidRPr="00EB6140" w:rsidRDefault="00940A63" w:rsidP="00E23093">
      <w:pPr>
        <w:pStyle w:val="BulletLast"/>
        <w:spacing w:after="240"/>
      </w:pPr>
      <w:r w:rsidRPr="00EB6140">
        <w:t>Food Safety</w:t>
      </w:r>
      <w:r w:rsidR="004B3E06" w:rsidRPr="00EB6140">
        <w:t xml:space="preserve"> Branch to i</w:t>
      </w:r>
      <w:r w:rsidR="000B477C" w:rsidRPr="00EB6140">
        <w:t>nspect all premises licensed to deal in brushtail possum products</w:t>
      </w:r>
      <w:r w:rsidR="003F4EF6" w:rsidRPr="00EB6140">
        <w:t xml:space="preserve"> at least once annually</w:t>
      </w:r>
      <w:r w:rsidR="00ED634A">
        <w:t xml:space="preserve"> (meat processors biannual; pet food works annual)</w:t>
      </w:r>
      <w:r w:rsidR="000B477C" w:rsidRPr="00EB6140">
        <w:t xml:space="preserve"> </w:t>
      </w:r>
      <w:r w:rsidR="00660825" w:rsidRPr="00EB6140">
        <w:t>and check records to ensure</w:t>
      </w:r>
      <w:r w:rsidR="000B477C" w:rsidRPr="00EB6140">
        <w:t xml:space="preserve"> all </w:t>
      </w:r>
      <w:r w:rsidR="00EB6140" w:rsidRPr="00EB6140">
        <w:t>possum carcasses have been</w:t>
      </w:r>
      <w:r w:rsidR="000B477C" w:rsidRPr="00EB6140">
        <w:t xml:space="preserve"> taken and processed as required under this management plan.</w:t>
      </w:r>
    </w:p>
    <w:p w:rsidR="007E74FE" w:rsidRPr="00E23093" w:rsidRDefault="000B477C" w:rsidP="00E23093">
      <w:pPr>
        <w:pStyle w:val="BulletLast"/>
        <w:numPr>
          <w:ilvl w:val="0"/>
          <w:numId w:val="0"/>
        </w:numPr>
        <w:spacing w:after="240"/>
        <w:rPr>
          <w:i w:val="0"/>
        </w:rPr>
      </w:pPr>
      <w:r w:rsidRPr="00E23093">
        <w:rPr>
          <w:i w:val="0"/>
        </w:rPr>
        <w:t>Performance measures</w:t>
      </w:r>
    </w:p>
    <w:p w:rsidR="006C0342" w:rsidRPr="00AF49A3" w:rsidRDefault="000B477C" w:rsidP="00E23093">
      <w:pPr>
        <w:pStyle w:val="BulletLast"/>
        <w:spacing w:after="240"/>
      </w:pPr>
      <w:r w:rsidRPr="00AF49A3">
        <w:t>Details on the number of staff and the proportion of their time spent on compliance acti</w:t>
      </w:r>
      <w:r w:rsidR="000C4776" w:rsidRPr="00AF49A3">
        <w:t xml:space="preserve">vities are recorded </w:t>
      </w:r>
      <w:r w:rsidRPr="00AF49A3">
        <w:t xml:space="preserve">in the annual report to </w:t>
      </w:r>
      <w:r w:rsidR="009D23BA">
        <w:t>DOE</w:t>
      </w:r>
      <w:r w:rsidRPr="00AF49A3">
        <w:t>;</w:t>
      </w:r>
    </w:p>
    <w:p w:rsidR="006C0342" w:rsidRPr="00AF49A3" w:rsidRDefault="006C0342" w:rsidP="00E23093">
      <w:pPr>
        <w:pStyle w:val="BulletLast"/>
        <w:spacing w:after="240"/>
      </w:pPr>
      <w:r w:rsidRPr="00AF49A3">
        <w:t>All human consumption and pet food premises inspected by the Food Safet</w:t>
      </w:r>
      <w:r w:rsidR="00384B3D" w:rsidRPr="00AF49A3">
        <w:t>y Branch at least once annually;</w:t>
      </w:r>
    </w:p>
    <w:p w:rsidR="007E74FE" w:rsidRPr="00AF49A3" w:rsidRDefault="000B477C" w:rsidP="00E23093">
      <w:pPr>
        <w:pStyle w:val="BulletLast"/>
        <w:spacing w:after="240"/>
      </w:pPr>
      <w:r w:rsidRPr="00AF49A3">
        <w:t>Instances of non-compliance with the requirements of the management p</w:t>
      </w:r>
      <w:r w:rsidR="00384B3D" w:rsidRPr="00AF49A3">
        <w:t>lan</w:t>
      </w:r>
      <w:r w:rsidRPr="00AF49A3">
        <w:t xml:space="preserve"> are monitored and acted upon; </w:t>
      </w:r>
      <w:r w:rsidRPr="003D0018">
        <w:rPr>
          <w:b w:val="0"/>
        </w:rPr>
        <w:t>and</w:t>
      </w:r>
    </w:p>
    <w:p w:rsidR="007E74FE" w:rsidRPr="00AF49A3" w:rsidRDefault="00F55954" w:rsidP="006B258C">
      <w:pPr>
        <w:pStyle w:val="BulletLast"/>
      </w:pPr>
      <w:r w:rsidRPr="00AF49A3">
        <w:t xml:space="preserve">Reports of unlicensed activities and activities in breach of licence conditions are investigated to the fullest extent possible, and where sufficient evidence is available offenders are issued with a Corrective Action Request or prosecuted as </w:t>
      </w:r>
      <w:r w:rsidR="004B3E06" w:rsidRPr="00AF49A3">
        <w:t>appropriate.</w:t>
      </w:r>
    </w:p>
    <w:p w:rsidR="003F3636" w:rsidRPr="00AF49A3" w:rsidRDefault="000B477C">
      <w:pPr>
        <w:pStyle w:val="Heading1"/>
        <w:tabs>
          <w:tab w:val="clear" w:pos="502"/>
          <w:tab w:val="num" w:pos="709"/>
          <w:tab w:val="left" w:pos="851"/>
        </w:tabs>
        <w:spacing w:before="0"/>
        <w:ind w:right="425"/>
        <w:rPr>
          <w:rFonts w:ascii="Gill Sans MT" w:hAnsi="Gill Sans MT" w:cs="Arial"/>
          <w:szCs w:val="28"/>
        </w:rPr>
      </w:pPr>
      <w:bookmarkStart w:id="69" w:name="_Toc52163509"/>
      <w:r w:rsidRPr="00AF49A3">
        <w:br w:type="page"/>
      </w:r>
      <w:r w:rsidRPr="00AF49A3">
        <w:rPr>
          <w:rFonts w:ascii="Gill Sans MT" w:hAnsi="Gill Sans MT"/>
          <w:sz w:val="32"/>
          <w:szCs w:val="32"/>
        </w:rPr>
        <w:t xml:space="preserve"> </w:t>
      </w:r>
      <w:bookmarkStart w:id="70" w:name="_Toc265159869"/>
      <w:r w:rsidRPr="00AF49A3">
        <w:rPr>
          <w:rFonts w:ascii="Gill Sans MT" w:hAnsi="Gill Sans MT" w:cs="Arial"/>
          <w:szCs w:val="28"/>
        </w:rPr>
        <w:t>Community Awareness</w:t>
      </w:r>
      <w:bookmarkEnd w:id="69"/>
      <w:bookmarkEnd w:id="70"/>
    </w:p>
    <w:p w:rsidR="007E74FE" w:rsidRPr="00AF49A3" w:rsidRDefault="007E74FE">
      <w:pPr>
        <w:pStyle w:val="Text"/>
      </w:pPr>
    </w:p>
    <w:p w:rsidR="007E74FE" w:rsidRPr="00AF49A3" w:rsidRDefault="000B477C">
      <w:pPr>
        <w:pStyle w:val="Text"/>
        <w:tabs>
          <w:tab w:val="left" w:pos="851"/>
        </w:tabs>
        <w:ind w:right="424"/>
        <w:rPr>
          <w:rFonts w:ascii="Gill Sans MT" w:hAnsi="Gill Sans MT"/>
          <w:b/>
        </w:rPr>
      </w:pPr>
      <w:r w:rsidRPr="00AF49A3">
        <w:rPr>
          <w:rFonts w:ascii="Gill Sans MT" w:hAnsi="Gill Sans MT"/>
          <w:b/>
        </w:rPr>
        <w:t>Objective:</w:t>
      </w:r>
    </w:p>
    <w:p w:rsidR="007E74FE" w:rsidRPr="00AF49A3" w:rsidRDefault="000B477C" w:rsidP="00400694">
      <w:pPr>
        <w:pStyle w:val="Text"/>
        <w:numPr>
          <w:ilvl w:val="0"/>
          <w:numId w:val="24"/>
        </w:numPr>
        <w:tabs>
          <w:tab w:val="left" w:pos="426"/>
        </w:tabs>
        <w:spacing w:after="240"/>
        <w:ind w:left="426" w:right="425" w:hanging="426"/>
        <w:rPr>
          <w:rFonts w:ascii="Gill Sans MT" w:hAnsi="Gill Sans MT"/>
          <w:b/>
        </w:rPr>
      </w:pPr>
      <w:r w:rsidRPr="00AF49A3">
        <w:rPr>
          <w:rFonts w:ascii="Gill Sans MT" w:hAnsi="Gill Sans MT"/>
          <w:b/>
        </w:rPr>
        <w:t>To promote effective communication of brushtail possum conservation and management programs throughout the community.</w:t>
      </w:r>
    </w:p>
    <w:p w:rsidR="007E74FE" w:rsidRPr="00AF49A3" w:rsidRDefault="000B477C">
      <w:pPr>
        <w:pStyle w:val="Text"/>
        <w:tabs>
          <w:tab w:val="left" w:pos="851"/>
        </w:tabs>
        <w:ind w:right="424"/>
        <w:rPr>
          <w:rFonts w:ascii="Gill Sans MT" w:hAnsi="Gill Sans MT"/>
        </w:rPr>
      </w:pPr>
      <w:r w:rsidRPr="00AF49A3">
        <w:rPr>
          <w:rFonts w:ascii="Gill Sans MT" w:hAnsi="Gill Sans MT"/>
        </w:rPr>
        <w:t xml:space="preserve">In order to effectively manage for the conservation of brushtail possum in Tasmania it is essential that all aspects of this management plan are understood and accepted by the community.  The best outcomes can be achieved if the community as a whole understands both the need for brushtail possum conservation and the </w:t>
      </w:r>
      <w:r w:rsidR="00AF63D3" w:rsidRPr="00AF49A3">
        <w:rPr>
          <w:rFonts w:ascii="Gill Sans MT" w:hAnsi="Gill Sans MT"/>
        </w:rPr>
        <w:t>need for crop protection</w:t>
      </w:r>
      <w:r w:rsidRPr="00AF49A3">
        <w:rPr>
          <w:rFonts w:ascii="Gill Sans MT" w:hAnsi="Gill Sans MT"/>
        </w:rPr>
        <w:t xml:space="preserve"> and how the two goals can be achieved.</w:t>
      </w:r>
    </w:p>
    <w:p w:rsidR="007E74FE" w:rsidRPr="00AF49A3" w:rsidRDefault="00AF63D3">
      <w:pPr>
        <w:pStyle w:val="Text"/>
        <w:tabs>
          <w:tab w:val="left" w:pos="851"/>
        </w:tabs>
        <w:ind w:right="424"/>
        <w:rPr>
          <w:rFonts w:ascii="Gill Sans MT" w:hAnsi="Gill Sans MT"/>
        </w:rPr>
      </w:pPr>
      <w:r w:rsidRPr="00AF49A3">
        <w:rPr>
          <w:rFonts w:ascii="Gill Sans MT" w:hAnsi="Gill Sans MT"/>
        </w:rPr>
        <w:t>To this end,</w:t>
      </w:r>
      <w:r w:rsidR="000B477C" w:rsidRPr="00AF49A3">
        <w:rPr>
          <w:rFonts w:ascii="Gill Sans MT" w:hAnsi="Gill Sans MT"/>
        </w:rPr>
        <w:t xml:space="preserve"> the management of brushtail possums will be a matter of on-going consideration by the Game Management Liaison Committee (GMLC)</w:t>
      </w:r>
      <w:r w:rsidR="009841B2">
        <w:rPr>
          <w:rFonts w:ascii="Gill Sans MT" w:hAnsi="Gill Sans MT"/>
        </w:rPr>
        <w:t xml:space="preserve"> and AWAC</w:t>
      </w:r>
      <w:r w:rsidR="000B477C" w:rsidRPr="00AF49A3">
        <w:rPr>
          <w:rFonts w:ascii="Gill Sans MT" w:hAnsi="Gill Sans MT"/>
        </w:rPr>
        <w:t>.  The GMLC was established in 2001 as a conduit for game management issues between the Tasmanian Minister for Primary Industries and Water and relevant stakeholders.  Meetings are held quarterly.  Current members (</w:t>
      </w:r>
      <w:r w:rsidR="002B5345">
        <w:rPr>
          <w:rFonts w:ascii="Gill Sans MT" w:hAnsi="Gill Sans MT"/>
        </w:rPr>
        <w:t>February</w:t>
      </w:r>
      <w:r w:rsidR="000B477C" w:rsidRPr="00AF49A3">
        <w:rPr>
          <w:rFonts w:ascii="Gill Sans MT" w:hAnsi="Gill Sans MT"/>
        </w:rPr>
        <w:t xml:space="preserve"> 20</w:t>
      </w:r>
      <w:r w:rsidR="002B5345">
        <w:rPr>
          <w:rFonts w:ascii="Gill Sans MT" w:hAnsi="Gill Sans MT"/>
        </w:rPr>
        <w:t>15</w:t>
      </w:r>
      <w:r w:rsidR="000B477C" w:rsidRPr="00AF49A3">
        <w:rPr>
          <w:rFonts w:ascii="Gill Sans MT" w:hAnsi="Gill Sans MT"/>
        </w:rPr>
        <w:t xml:space="preserve">) of the GMLC represent DPIPWE, the Tasmanian Farmers and Graziers Association, Tasmanian Field and Game Association, Sporting Shooters of Australia, Forestry Tasmania, Tasmanian Deer Advisory Committee, Field and Game Australia and the North West Hounds Association.  Members </w:t>
      </w:r>
      <w:r w:rsidR="009841B2">
        <w:rPr>
          <w:rFonts w:ascii="Gill Sans MT" w:hAnsi="Gill Sans MT"/>
        </w:rPr>
        <w:t xml:space="preserve">of the GMLC and AWAC </w:t>
      </w:r>
      <w:r w:rsidR="000B477C" w:rsidRPr="00AF49A3">
        <w:rPr>
          <w:rFonts w:ascii="Gill Sans MT" w:hAnsi="Gill Sans MT"/>
        </w:rPr>
        <w:t xml:space="preserve">will regularly review the management strategy for brushtail possums in Tasmania.  Any reviews or management changes will involve consultation with </w:t>
      </w:r>
      <w:r w:rsidR="009D23BA">
        <w:rPr>
          <w:rFonts w:ascii="Gill Sans MT" w:hAnsi="Gill Sans MT"/>
        </w:rPr>
        <w:t>DOE</w:t>
      </w:r>
      <w:r w:rsidR="000B477C" w:rsidRPr="00AF49A3">
        <w:rPr>
          <w:rFonts w:ascii="Gill Sans MT" w:hAnsi="Gill Sans MT"/>
        </w:rPr>
        <w:t>.</w:t>
      </w:r>
    </w:p>
    <w:p w:rsidR="007E74FE" w:rsidRPr="00AF49A3" w:rsidRDefault="000B477C">
      <w:pPr>
        <w:pStyle w:val="Text"/>
        <w:tabs>
          <w:tab w:val="left" w:pos="851"/>
        </w:tabs>
        <w:spacing w:after="240"/>
        <w:ind w:right="425"/>
        <w:rPr>
          <w:rFonts w:ascii="Gill Sans MT" w:hAnsi="Gill Sans MT"/>
        </w:rPr>
      </w:pPr>
      <w:r w:rsidRPr="00AF49A3">
        <w:rPr>
          <w:rFonts w:ascii="Gill Sans MT" w:hAnsi="Gill Sans MT"/>
        </w:rPr>
        <w:t>In addition, the community will be kept informed of and have input into the brushtail possum management strategy</w:t>
      </w:r>
      <w:r w:rsidR="00D3055D" w:rsidRPr="00AF49A3">
        <w:rPr>
          <w:rFonts w:ascii="Gill Sans MT" w:hAnsi="Gill Sans MT"/>
        </w:rPr>
        <w:t xml:space="preserve"> via the DPIPWE website</w:t>
      </w:r>
      <w:r w:rsidRPr="00AF49A3">
        <w:rPr>
          <w:rFonts w:ascii="Gill Sans MT" w:hAnsi="Gill Sans MT"/>
        </w:rPr>
        <w:t xml:space="preserve">. </w:t>
      </w:r>
    </w:p>
    <w:p w:rsidR="007E74FE" w:rsidRPr="00AF49A3" w:rsidRDefault="000B477C" w:rsidP="00E23093">
      <w:pPr>
        <w:pStyle w:val="Text"/>
        <w:tabs>
          <w:tab w:val="left" w:pos="851"/>
        </w:tabs>
        <w:spacing w:before="240" w:after="240"/>
        <w:ind w:right="424"/>
        <w:rPr>
          <w:rFonts w:ascii="Gill Sans MT" w:hAnsi="Gill Sans MT"/>
          <w:b/>
        </w:rPr>
      </w:pPr>
      <w:r w:rsidRPr="00AF49A3">
        <w:rPr>
          <w:rFonts w:ascii="Gill Sans MT" w:hAnsi="Gill Sans MT"/>
          <w:b/>
        </w:rPr>
        <w:t>Key Actions</w:t>
      </w:r>
    </w:p>
    <w:p w:rsidR="007E74FE" w:rsidRPr="00AF49A3" w:rsidRDefault="000B477C" w:rsidP="00E23093">
      <w:pPr>
        <w:pStyle w:val="BulletLast"/>
        <w:spacing w:after="240"/>
      </w:pPr>
      <w:r w:rsidRPr="00AF49A3">
        <w:t>Game Management Liaison Committee to regularly review the brushtail</w:t>
      </w:r>
      <w:r w:rsidR="008221B7" w:rsidRPr="00AF49A3">
        <w:t xml:space="preserve"> possum management strategy;</w:t>
      </w:r>
    </w:p>
    <w:p w:rsidR="007E74FE" w:rsidRPr="00AF49A3" w:rsidRDefault="000B477C" w:rsidP="00E23093">
      <w:pPr>
        <w:pStyle w:val="BulletLast"/>
        <w:spacing w:after="240"/>
      </w:pPr>
      <w:r w:rsidRPr="00AF49A3">
        <w:t>Maintain information on brushtail possum management on the DPIPWE website as a point o</w:t>
      </w:r>
      <w:r w:rsidR="008221B7" w:rsidRPr="00AF49A3">
        <w:t xml:space="preserve">f access for the general public; </w:t>
      </w:r>
      <w:r w:rsidR="008221B7" w:rsidRPr="006F0C92">
        <w:rPr>
          <w:b w:val="0"/>
        </w:rPr>
        <w:t>and</w:t>
      </w:r>
    </w:p>
    <w:p w:rsidR="00E4071B" w:rsidRPr="00AF49A3" w:rsidRDefault="000B477C" w:rsidP="00E23093">
      <w:pPr>
        <w:pStyle w:val="BulletLast"/>
        <w:spacing w:after="240"/>
      </w:pPr>
      <w:r w:rsidRPr="00AF49A3">
        <w:t xml:space="preserve">Liaise with </w:t>
      </w:r>
      <w:r w:rsidR="008221B7" w:rsidRPr="00AF49A3">
        <w:t xml:space="preserve">Tasmanian </w:t>
      </w:r>
      <w:r w:rsidRPr="00AF49A3">
        <w:t>conservation organisations.</w:t>
      </w:r>
    </w:p>
    <w:p w:rsidR="007E74FE" w:rsidRPr="00AF49A3" w:rsidRDefault="000B477C" w:rsidP="00E23093">
      <w:pPr>
        <w:pStyle w:val="Text"/>
        <w:tabs>
          <w:tab w:val="left" w:pos="851"/>
        </w:tabs>
        <w:spacing w:before="240" w:after="240"/>
        <w:ind w:right="424"/>
        <w:rPr>
          <w:rFonts w:ascii="Gill Sans MT" w:hAnsi="Gill Sans MT"/>
          <w:b/>
        </w:rPr>
      </w:pPr>
      <w:r w:rsidRPr="00AF49A3">
        <w:rPr>
          <w:rFonts w:ascii="Gill Sans MT" w:hAnsi="Gill Sans MT"/>
          <w:b/>
        </w:rPr>
        <w:t>Performance measures</w:t>
      </w:r>
    </w:p>
    <w:p w:rsidR="002E363E" w:rsidRPr="00AF49A3" w:rsidRDefault="007A0318" w:rsidP="00E23093">
      <w:pPr>
        <w:pStyle w:val="BulletLast"/>
        <w:spacing w:after="240"/>
      </w:pPr>
      <w:r w:rsidRPr="00AF49A3">
        <w:t>Landholders, commercial possum industry members, interested groups, government and the public have adequate opportunity to comment on possum management in Tasmania</w:t>
      </w:r>
      <w:r w:rsidR="00980A70">
        <w:t xml:space="preserve"> through placement of monitoring results and quotas on the DPIPWE and </w:t>
      </w:r>
      <w:r w:rsidR="009D23BA">
        <w:t>DOE</w:t>
      </w:r>
      <w:r w:rsidR="00980A70">
        <w:t xml:space="preserve"> websites</w:t>
      </w:r>
      <w:r w:rsidR="002F4AC4" w:rsidRPr="00AF49A3">
        <w:t xml:space="preserve">; </w:t>
      </w:r>
      <w:r w:rsidR="002F4AC4" w:rsidRPr="006F0C92">
        <w:rPr>
          <w:b w:val="0"/>
        </w:rPr>
        <w:t>and</w:t>
      </w:r>
      <w:r w:rsidRPr="00AF49A3">
        <w:t xml:space="preserve"> </w:t>
      </w:r>
    </w:p>
    <w:p w:rsidR="007E74FE" w:rsidRPr="00AF49A3" w:rsidRDefault="00384B3D" w:rsidP="00E23093">
      <w:pPr>
        <w:pStyle w:val="BulletLast"/>
        <w:spacing w:after="240"/>
      </w:pPr>
      <w:r w:rsidRPr="00AF49A3">
        <w:t>Publicly</w:t>
      </w:r>
      <w:r w:rsidR="006707C0" w:rsidRPr="00AF49A3">
        <w:t xml:space="preserve"> available information</w:t>
      </w:r>
      <w:r w:rsidR="00D3055D" w:rsidRPr="00AF49A3">
        <w:t xml:space="preserve"> on possum management</w:t>
      </w:r>
      <w:r w:rsidR="006707C0" w:rsidRPr="00AF49A3">
        <w:t xml:space="preserve"> is distributed to interested parties as soon as practicable after such a request.</w:t>
      </w:r>
      <w:r w:rsidR="000B477C" w:rsidRPr="00AF49A3">
        <w:t xml:space="preserve">  </w:t>
      </w:r>
    </w:p>
    <w:p w:rsidR="008674B8" w:rsidRPr="00AF49A3" w:rsidRDefault="000B477C" w:rsidP="008674B8">
      <w:pPr>
        <w:pStyle w:val="Heading1"/>
        <w:tabs>
          <w:tab w:val="left" w:pos="851"/>
        </w:tabs>
        <w:spacing w:before="120" w:after="480"/>
        <w:ind w:right="425"/>
        <w:rPr>
          <w:rFonts w:ascii="Gill Sans MT" w:hAnsi="Gill Sans MT"/>
          <w:szCs w:val="28"/>
        </w:rPr>
      </w:pPr>
      <w:bookmarkStart w:id="71" w:name="_Toc52163510"/>
      <w:r w:rsidRPr="00AF49A3">
        <w:rPr>
          <w:rFonts w:ascii="Gill Sans MT" w:hAnsi="Gill Sans MT"/>
        </w:rPr>
        <w:br w:type="page"/>
      </w:r>
      <w:r w:rsidRPr="00AF49A3">
        <w:rPr>
          <w:rFonts w:ascii="Gill Sans MT" w:hAnsi="Gill Sans MT"/>
          <w:sz w:val="32"/>
          <w:szCs w:val="32"/>
        </w:rPr>
        <w:tab/>
      </w:r>
      <w:bookmarkStart w:id="72" w:name="_Toc265159870"/>
      <w:r w:rsidRPr="00AF49A3">
        <w:rPr>
          <w:rFonts w:ascii="Gill Sans MT" w:hAnsi="Gill Sans MT"/>
          <w:szCs w:val="28"/>
        </w:rPr>
        <w:t>Reporting</w:t>
      </w:r>
      <w:r w:rsidR="00BE688A" w:rsidRPr="00AF49A3">
        <w:rPr>
          <w:rFonts w:ascii="Gill Sans MT" w:hAnsi="Gill Sans MT"/>
          <w:szCs w:val="28"/>
        </w:rPr>
        <w:t xml:space="preserve"> and Review</w:t>
      </w:r>
      <w:bookmarkEnd w:id="72"/>
    </w:p>
    <w:p w:rsidR="007E74FE" w:rsidRPr="00AF49A3" w:rsidRDefault="00F6405C" w:rsidP="008674B8">
      <w:pPr>
        <w:pStyle w:val="Heading2"/>
        <w:spacing w:before="720" w:after="240"/>
        <w:rPr>
          <w:rFonts w:ascii="Gill Sans MT" w:hAnsi="Gill Sans MT"/>
          <w:sz w:val="26"/>
          <w:szCs w:val="26"/>
        </w:rPr>
      </w:pPr>
      <w:bookmarkStart w:id="73" w:name="_Toc265159871"/>
      <w:r w:rsidRPr="00AF49A3">
        <w:rPr>
          <w:rFonts w:ascii="Gill Sans MT" w:hAnsi="Gill Sans MT"/>
          <w:sz w:val="26"/>
          <w:szCs w:val="26"/>
        </w:rPr>
        <w:t xml:space="preserve">Annual Quota </w:t>
      </w:r>
      <w:r w:rsidR="00CE4BC6" w:rsidRPr="00AF49A3">
        <w:rPr>
          <w:rFonts w:ascii="Gill Sans MT" w:hAnsi="Gill Sans MT"/>
          <w:sz w:val="26"/>
          <w:szCs w:val="26"/>
        </w:rPr>
        <w:t>Report</w:t>
      </w:r>
      <w:bookmarkEnd w:id="73"/>
    </w:p>
    <w:p w:rsidR="007E74FE" w:rsidRPr="00AF49A3" w:rsidRDefault="000B477C">
      <w:pPr>
        <w:pStyle w:val="Text"/>
        <w:tabs>
          <w:tab w:val="left" w:pos="851"/>
        </w:tabs>
        <w:spacing w:after="240"/>
        <w:ind w:right="425"/>
        <w:rPr>
          <w:rFonts w:ascii="Gill Sans MT" w:hAnsi="Gill Sans MT"/>
        </w:rPr>
      </w:pPr>
      <w:r w:rsidRPr="00AF49A3">
        <w:rPr>
          <w:rFonts w:ascii="Gill Sans MT" w:hAnsi="Gill Sans MT"/>
        </w:rPr>
        <w:t xml:space="preserve">The WMB will provide to </w:t>
      </w:r>
      <w:r w:rsidR="009D23BA">
        <w:rPr>
          <w:rFonts w:ascii="Gill Sans MT" w:hAnsi="Gill Sans MT"/>
        </w:rPr>
        <w:t>DOE</w:t>
      </w:r>
      <w:r w:rsidRPr="00AF49A3">
        <w:rPr>
          <w:rFonts w:ascii="Gill Sans MT" w:hAnsi="Gill Sans MT"/>
        </w:rPr>
        <w:t xml:space="preserve"> an </w:t>
      </w:r>
      <w:r w:rsidR="003F6723" w:rsidRPr="00AF49A3">
        <w:rPr>
          <w:rFonts w:ascii="Gill Sans MT" w:hAnsi="Gill Sans MT"/>
        </w:rPr>
        <w:t xml:space="preserve">annual </w:t>
      </w:r>
      <w:r w:rsidRPr="00AF49A3">
        <w:rPr>
          <w:rFonts w:ascii="Gill Sans MT" w:hAnsi="Gill Sans MT"/>
        </w:rPr>
        <w:t xml:space="preserve">quota </w:t>
      </w:r>
      <w:r w:rsidR="00384B3D" w:rsidRPr="00AF49A3">
        <w:rPr>
          <w:rFonts w:ascii="Gill Sans MT" w:hAnsi="Gill Sans MT"/>
        </w:rPr>
        <w:t>report</w:t>
      </w:r>
      <w:r w:rsidR="003F6723" w:rsidRPr="00AF49A3">
        <w:rPr>
          <w:rFonts w:ascii="Gill Sans MT" w:hAnsi="Gill Sans MT"/>
        </w:rPr>
        <w:t xml:space="preserve"> </w:t>
      </w:r>
      <w:r w:rsidRPr="00AF49A3">
        <w:rPr>
          <w:rFonts w:ascii="Gill Sans MT" w:hAnsi="Gill Sans MT"/>
        </w:rPr>
        <w:t>at least 1 month prior to the commencement of the Quota Year (July 1 – June 30) that will include details of the following:</w:t>
      </w:r>
    </w:p>
    <w:p w:rsidR="007E74FE" w:rsidRPr="00AF49A3" w:rsidRDefault="000B477C" w:rsidP="00E23093">
      <w:pPr>
        <w:pStyle w:val="BulletLast"/>
        <w:spacing w:after="240"/>
        <w:ind w:left="425" w:hanging="425"/>
      </w:pPr>
      <w:r w:rsidRPr="00AF49A3">
        <w:t>The results of population monitoring;</w:t>
      </w:r>
    </w:p>
    <w:p w:rsidR="00E4071B" w:rsidRPr="00AF49A3" w:rsidRDefault="000B477C" w:rsidP="00E23093">
      <w:pPr>
        <w:pStyle w:val="BulletLast"/>
        <w:spacing w:after="240"/>
        <w:ind w:left="425" w:hanging="425"/>
      </w:pPr>
      <w:r w:rsidRPr="00AF49A3">
        <w:t xml:space="preserve">The size of the allocated commercial quota for brushtail possums, set in accordance with section </w:t>
      </w:r>
      <w:r w:rsidR="00F61EDB" w:rsidRPr="00AF49A3">
        <w:t>7.4</w:t>
      </w:r>
      <w:r w:rsidRPr="00AF49A3">
        <w:t xml:space="preserve"> of this plan;</w:t>
      </w:r>
    </w:p>
    <w:p w:rsidR="007E74FE" w:rsidRPr="00AF49A3" w:rsidRDefault="00C96991" w:rsidP="00F6405C">
      <w:pPr>
        <w:pStyle w:val="Heading2"/>
        <w:spacing w:before="360" w:after="240"/>
        <w:rPr>
          <w:rFonts w:ascii="Gill Sans MT" w:hAnsi="Gill Sans MT"/>
          <w:sz w:val="26"/>
          <w:szCs w:val="26"/>
        </w:rPr>
      </w:pPr>
      <w:bookmarkStart w:id="74" w:name="_Toc265159872"/>
      <w:r w:rsidRPr="00AF49A3">
        <w:rPr>
          <w:rFonts w:ascii="Gill Sans MT" w:hAnsi="Gill Sans MT"/>
          <w:sz w:val="26"/>
          <w:szCs w:val="26"/>
        </w:rPr>
        <w:t>Annual R</w:t>
      </w:r>
      <w:r w:rsidR="00F6405C" w:rsidRPr="00AF49A3">
        <w:rPr>
          <w:rFonts w:ascii="Gill Sans MT" w:hAnsi="Gill Sans MT"/>
          <w:sz w:val="26"/>
          <w:szCs w:val="26"/>
        </w:rPr>
        <w:t>eport</w:t>
      </w:r>
      <w:bookmarkEnd w:id="74"/>
    </w:p>
    <w:p w:rsidR="007E74FE" w:rsidRPr="00AF49A3" w:rsidRDefault="000B477C">
      <w:pPr>
        <w:pStyle w:val="Text"/>
        <w:tabs>
          <w:tab w:val="left" w:pos="851"/>
        </w:tabs>
        <w:spacing w:after="240"/>
        <w:ind w:right="424"/>
        <w:rPr>
          <w:rFonts w:ascii="Gill Sans MT" w:hAnsi="Gill Sans MT"/>
        </w:rPr>
      </w:pPr>
      <w:r w:rsidRPr="00AF49A3">
        <w:rPr>
          <w:rFonts w:ascii="Gill Sans MT" w:hAnsi="Gill Sans MT"/>
        </w:rPr>
        <w:t xml:space="preserve">In addition, </w:t>
      </w:r>
      <w:r w:rsidR="00CE4BC6" w:rsidRPr="00AF49A3">
        <w:rPr>
          <w:rFonts w:ascii="Gill Sans MT" w:hAnsi="Gill Sans MT"/>
        </w:rPr>
        <w:t xml:space="preserve">the WMB will provide to </w:t>
      </w:r>
      <w:r w:rsidR="009D23BA">
        <w:rPr>
          <w:rFonts w:ascii="Gill Sans MT" w:hAnsi="Gill Sans MT"/>
        </w:rPr>
        <w:t>DOE</w:t>
      </w:r>
      <w:r w:rsidR="00CE4BC6" w:rsidRPr="00AF49A3">
        <w:rPr>
          <w:rFonts w:ascii="Gill Sans MT" w:hAnsi="Gill Sans MT"/>
        </w:rPr>
        <w:t xml:space="preserve"> a second</w:t>
      </w:r>
      <w:r w:rsidR="003F6723" w:rsidRPr="00AF49A3">
        <w:rPr>
          <w:rFonts w:ascii="Gill Sans MT" w:hAnsi="Gill Sans MT"/>
        </w:rPr>
        <w:t xml:space="preserve"> annual </w:t>
      </w:r>
      <w:r w:rsidRPr="00AF49A3">
        <w:rPr>
          <w:rFonts w:ascii="Gill Sans MT" w:hAnsi="Gill Sans MT"/>
        </w:rPr>
        <w:t>report</w:t>
      </w:r>
      <w:r w:rsidR="00BE688A" w:rsidRPr="00AF49A3">
        <w:rPr>
          <w:rFonts w:ascii="Gill Sans MT" w:hAnsi="Gill Sans MT"/>
        </w:rPr>
        <w:t xml:space="preserve"> no later than 4 months following the end of the Quota Year</w:t>
      </w:r>
      <w:r w:rsidRPr="00AF49A3">
        <w:rPr>
          <w:rFonts w:ascii="Gill Sans MT" w:hAnsi="Gill Sans MT"/>
        </w:rPr>
        <w:t xml:space="preserve"> </w:t>
      </w:r>
      <w:r w:rsidR="003F6723" w:rsidRPr="00AF49A3">
        <w:rPr>
          <w:rFonts w:ascii="Gill Sans MT" w:hAnsi="Gill Sans MT"/>
        </w:rPr>
        <w:t xml:space="preserve">that </w:t>
      </w:r>
      <w:r w:rsidRPr="00AF49A3">
        <w:rPr>
          <w:rFonts w:ascii="Gill Sans MT" w:hAnsi="Gill Sans MT"/>
        </w:rPr>
        <w:t xml:space="preserve">will </w:t>
      </w:r>
      <w:r w:rsidR="003F6723" w:rsidRPr="00AF49A3">
        <w:rPr>
          <w:rFonts w:ascii="Gill Sans MT" w:hAnsi="Gill Sans MT"/>
        </w:rPr>
        <w:t xml:space="preserve">summarise </w:t>
      </w:r>
      <w:r w:rsidRPr="00AF49A3">
        <w:rPr>
          <w:rFonts w:ascii="Gill Sans MT" w:hAnsi="Gill Sans MT"/>
        </w:rPr>
        <w:t>details of the preceding Quota Year including:</w:t>
      </w:r>
    </w:p>
    <w:p w:rsidR="007E74FE" w:rsidRPr="00AF49A3" w:rsidRDefault="000B477C" w:rsidP="00E23093">
      <w:pPr>
        <w:pStyle w:val="BulletLast"/>
        <w:spacing w:after="240"/>
      </w:pPr>
      <w:r w:rsidRPr="00AF49A3">
        <w:t>Details on the number of staff and the proportion of their time spent on compliance activities;</w:t>
      </w:r>
    </w:p>
    <w:p w:rsidR="007E74FE" w:rsidRPr="00AF49A3" w:rsidRDefault="000B477C" w:rsidP="00E23093">
      <w:pPr>
        <w:pStyle w:val="BulletLast"/>
        <w:spacing w:after="240"/>
      </w:pPr>
      <w:r w:rsidRPr="00AF49A3">
        <w:t>Instances of non-compliance with the requirement</w:t>
      </w:r>
      <w:r w:rsidR="00A8584A" w:rsidRPr="00AF49A3">
        <w:t>s of the management p</w:t>
      </w:r>
      <w:r w:rsidR="00384B3D" w:rsidRPr="00AF49A3">
        <w:t>lan</w:t>
      </w:r>
      <w:r w:rsidR="00A8584A" w:rsidRPr="00AF49A3">
        <w:t>;</w:t>
      </w:r>
    </w:p>
    <w:p w:rsidR="00E4071B" w:rsidRPr="00AF49A3" w:rsidRDefault="000B477C" w:rsidP="00E23093">
      <w:pPr>
        <w:pStyle w:val="BulletLast"/>
        <w:spacing w:after="240"/>
      </w:pPr>
      <w:r w:rsidRPr="00AF49A3">
        <w:t>Penal</w:t>
      </w:r>
      <w:r w:rsidR="00FE6849">
        <w:t>ties imposed for non-compliance;</w:t>
      </w:r>
    </w:p>
    <w:p w:rsidR="00E4071B" w:rsidRPr="00AF49A3" w:rsidRDefault="000B477C" w:rsidP="00E23093">
      <w:pPr>
        <w:pStyle w:val="BulletLast"/>
        <w:spacing w:after="240"/>
      </w:pPr>
      <w:r w:rsidRPr="00AF49A3">
        <w:t>An update of operation against performance measures</w:t>
      </w:r>
      <w:r w:rsidR="00FE6849">
        <w:t>;</w:t>
      </w:r>
    </w:p>
    <w:p w:rsidR="00E4071B" w:rsidRPr="00AF49A3" w:rsidRDefault="000B477C" w:rsidP="00E23093">
      <w:pPr>
        <w:pStyle w:val="BulletLast"/>
        <w:spacing w:after="240"/>
      </w:pPr>
      <w:r w:rsidRPr="00AF49A3">
        <w:t>Final statistics on numbers of brushtail possums taken in the non-commercial harvest;</w:t>
      </w:r>
    </w:p>
    <w:p w:rsidR="00972FD2" w:rsidRPr="00AF49A3" w:rsidRDefault="00972FD2" w:rsidP="00972FD2">
      <w:pPr>
        <w:pStyle w:val="BulletLast"/>
        <w:spacing w:after="240"/>
      </w:pPr>
      <w:r w:rsidRPr="00AF49A3">
        <w:t xml:space="preserve">Final statistics on the amount of 1080 used and </w:t>
      </w:r>
      <w:r>
        <w:t xml:space="preserve">the </w:t>
      </w:r>
      <w:r w:rsidRPr="00AF49A3">
        <w:t>number of poison operations;</w:t>
      </w:r>
    </w:p>
    <w:p w:rsidR="00E4071B" w:rsidRPr="00AF49A3" w:rsidRDefault="000B477C" w:rsidP="00E23093">
      <w:pPr>
        <w:pStyle w:val="BulletLast"/>
        <w:spacing w:after="240"/>
      </w:pPr>
      <w:r w:rsidRPr="00AF49A3">
        <w:t xml:space="preserve">Final statistics on numbers of brushtail possums harvested within the allocated commercial quota; </w:t>
      </w:r>
      <w:r w:rsidRPr="007F7AFD">
        <w:rPr>
          <w:b w:val="0"/>
        </w:rPr>
        <w:t>and</w:t>
      </w:r>
    </w:p>
    <w:p w:rsidR="00CA6D37" w:rsidRPr="00AF49A3" w:rsidRDefault="000B477C" w:rsidP="00E23093">
      <w:pPr>
        <w:pStyle w:val="BulletLast"/>
        <w:spacing w:after="240"/>
        <w:rPr>
          <w:rFonts w:cs="Arial"/>
          <w:szCs w:val="24"/>
        </w:rPr>
      </w:pPr>
      <w:r w:rsidRPr="00AF49A3">
        <w:t>Final statistics on the export of brushtail possum products.</w:t>
      </w:r>
      <w:bookmarkEnd w:id="71"/>
      <w:r w:rsidR="003F6723" w:rsidRPr="00AF49A3">
        <w:rPr>
          <w:rFonts w:cs="Arial"/>
          <w:szCs w:val="24"/>
        </w:rPr>
        <w:t xml:space="preserve"> </w:t>
      </w:r>
    </w:p>
    <w:p w:rsidR="00384B3D" w:rsidRPr="00AF49A3" w:rsidRDefault="00384B3D" w:rsidP="00E23093">
      <w:pPr>
        <w:spacing w:before="240" w:after="240"/>
        <w:rPr>
          <w:rFonts w:ascii="Gill Sans MT" w:hAnsi="Gill Sans MT"/>
          <w:b/>
          <w:caps/>
          <w:sz w:val="24"/>
          <w:szCs w:val="24"/>
        </w:rPr>
      </w:pPr>
      <w:r w:rsidRPr="00AF49A3">
        <w:rPr>
          <w:rFonts w:ascii="Gill Sans MT" w:hAnsi="Gill Sans MT"/>
          <w:b/>
          <w:sz w:val="24"/>
          <w:szCs w:val="24"/>
        </w:rPr>
        <w:t>Performance measures</w:t>
      </w:r>
    </w:p>
    <w:p w:rsidR="008062AC" w:rsidRPr="00AF49A3" w:rsidRDefault="00384B3D" w:rsidP="00E23093">
      <w:pPr>
        <w:numPr>
          <w:ilvl w:val="0"/>
          <w:numId w:val="16"/>
        </w:numPr>
        <w:spacing w:before="240" w:after="240"/>
        <w:ind w:left="425" w:hanging="425"/>
        <w:rPr>
          <w:rFonts w:ascii="Gill Sans MT" w:hAnsi="Gill Sans MT" w:cs="Arial"/>
          <w:b/>
          <w:i/>
          <w:caps/>
          <w:sz w:val="24"/>
          <w:szCs w:val="24"/>
        </w:rPr>
      </w:pPr>
      <w:r w:rsidRPr="00AF49A3">
        <w:rPr>
          <w:rFonts w:ascii="Gill Sans MT" w:hAnsi="Gill Sans MT" w:cs="Arial"/>
          <w:b/>
          <w:i/>
          <w:sz w:val="24"/>
          <w:szCs w:val="24"/>
        </w:rPr>
        <w:t xml:space="preserve">An annual quota </w:t>
      </w:r>
      <w:r w:rsidR="00CE4BC6" w:rsidRPr="00AF49A3">
        <w:rPr>
          <w:rFonts w:ascii="Gill Sans MT" w:hAnsi="Gill Sans MT" w:cs="Arial"/>
          <w:b/>
          <w:i/>
          <w:sz w:val="24"/>
          <w:szCs w:val="24"/>
        </w:rPr>
        <w:t>report</w:t>
      </w:r>
      <w:r w:rsidRPr="00AF49A3">
        <w:rPr>
          <w:rFonts w:ascii="Gill Sans MT" w:hAnsi="Gill Sans MT" w:cs="Arial"/>
          <w:b/>
          <w:i/>
          <w:sz w:val="24"/>
          <w:szCs w:val="24"/>
        </w:rPr>
        <w:t xml:space="preserve"> is provided to </w:t>
      </w:r>
      <w:r w:rsidR="009D23BA">
        <w:rPr>
          <w:rFonts w:ascii="Gill Sans MT" w:hAnsi="Gill Sans MT" w:cs="Arial"/>
          <w:b/>
          <w:i/>
          <w:sz w:val="24"/>
          <w:szCs w:val="24"/>
        </w:rPr>
        <w:t>DOE</w:t>
      </w:r>
      <w:r w:rsidRPr="00AF49A3">
        <w:rPr>
          <w:rFonts w:ascii="Gill Sans MT" w:hAnsi="Gill Sans MT" w:cs="Arial"/>
          <w:b/>
          <w:i/>
          <w:sz w:val="24"/>
          <w:szCs w:val="24"/>
        </w:rPr>
        <w:t xml:space="preserve"> by 1 June; </w:t>
      </w:r>
      <w:r w:rsidRPr="00AF49A3">
        <w:rPr>
          <w:rFonts w:ascii="Gill Sans MT" w:hAnsi="Gill Sans MT" w:cs="Arial"/>
          <w:i/>
          <w:sz w:val="24"/>
          <w:szCs w:val="24"/>
        </w:rPr>
        <w:t>and</w:t>
      </w:r>
    </w:p>
    <w:p w:rsidR="00384B3D" w:rsidRPr="00AF49A3" w:rsidRDefault="00384B3D" w:rsidP="00E23093">
      <w:pPr>
        <w:numPr>
          <w:ilvl w:val="0"/>
          <w:numId w:val="16"/>
        </w:numPr>
        <w:spacing w:before="240" w:after="240"/>
        <w:ind w:left="425" w:hanging="425"/>
        <w:rPr>
          <w:rFonts w:ascii="Gill Sans MT" w:hAnsi="Gill Sans MT" w:cs="Arial"/>
          <w:b/>
          <w:i/>
          <w:caps/>
          <w:sz w:val="24"/>
          <w:szCs w:val="24"/>
        </w:rPr>
      </w:pPr>
      <w:r w:rsidRPr="00AF49A3">
        <w:rPr>
          <w:rFonts w:ascii="Gill Sans MT" w:hAnsi="Gill Sans MT" w:cs="Arial"/>
          <w:b/>
          <w:i/>
          <w:sz w:val="24"/>
          <w:szCs w:val="24"/>
        </w:rPr>
        <w:t xml:space="preserve">An annual report is provided to </w:t>
      </w:r>
      <w:r w:rsidR="009D23BA">
        <w:rPr>
          <w:rFonts w:ascii="Gill Sans MT" w:hAnsi="Gill Sans MT" w:cs="Arial"/>
          <w:b/>
          <w:i/>
          <w:sz w:val="24"/>
          <w:szCs w:val="24"/>
        </w:rPr>
        <w:t>DOE</w:t>
      </w:r>
      <w:r w:rsidRPr="00AF49A3">
        <w:rPr>
          <w:rFonts w:ascii="Gill Sans MT" w:hAnsi="Gill Sans MT" w:cs="Arial"/>
          <w:b/>
          <w:i/>
          <w:sz w:val="24"/>
          <w:szCs w:val="24"/>
        </w:rPr>
        <w:t xml:space="preserve"> by 31 October.</w:t>
      </w:r>
    </w:p>
    <w:p w:rsidR="007E74FE" w:rsidRDefault="007E74FE">
      <w:pPr>
        <w:pStyle w:val="Text"/>
      </w:pPr>
    </w:p>
    <w:p w:rsidR="009C4506" w:rsidRPr="00AF49A3" w:rsidRDefault="009C4506">
      <w:pPr>
        <w:pStyle w:val="Text"/>
      </w:pPr>
    </w:p>
    <w:p w:rsidR="00F6405C" w:rsidRPr="00AF49A3" w:rsidRDefault="00F6405C" w:rsidP="00F6405C">
      <w:pPr>
        <w:pStyle w:val="Heading2"/>
        <w:spacing w:after="240"/>
        <w:rPr>
          <w:rFonts w:ascii="Gill Sans MT" w:hAnsi="Gill Sans MT"/>
          <w:sz w:val="26"/>
          <w:szCs w:val="26"/>
        </w:rPr>
      </w:pPr>
      <w:bookmarkStart w:id="75" w:name="_Toc265159873"/>
      <w:r w:rsidRPr="00AF49A3">
        <w:rPr>
          <w:rFonts w:ascii="Gill Sans MT" w:hAnsi="Gill Sans MT"/>
          <w:sz w:val="26"/>
          <w:szCs w:val="26"/>
        </w:rPr>
        <w:t>Review</w:t>
      </w:r>
      <w:bookmarkEnd w:id="75"/>
    </w:p>
    <w:p w:rsidR="00912056" w:rsidRDefault="00D3055D" w:rsidP="00912056">
      <w:pPr>
        <w:pStyle w:val="Text"/>
        <w:spacing w:before="0"/>
        <w:rPr>
          <w:rFonts w:ascii="Gill Sans MT" w:hAnsi="Gill Sans MT"/>
        </w:rPr>
      </w:pPr>
      <w:r w:rsidRPr="00AF49A3">
        <w:rPr>
          <w:rFonts w:ascii="Gill Sans MT" w:hAnsi="Gill Sans MT"/>
        </w:rPr>
        <w:t xml:space="preserve">A </w:t>
      </w:r>
      <w:r w:rsidR="001B5659" w:rsidRPr="00AF49A3">
        <w:rPr>
          <w:rFonts w:ascii="Gill Sans MT" w:hAnsi="Gill Sans MT"/>
        </w:rPr>
        <w:t>review</w:t>
      </w:r>
      <w:r w:rsidRPr="00AF49A3">
        <w:rPr>
          <w:rFonts w:ascii="Gill Sans MT" w:hAnsi="Gill Sans MT"/>
        </w:rPr>
        <w:t xml:space="preserve"> of the Management Plan for the Commercial Harvest and Export of B</w:t>
      </w:r>
      <w:r w:rsidR="00A4634B" w:rsidRPr="00AF49A3">
        <w:rPr>
          <w:rFonts w:ascii="Gill Sans MT" w:hAnsi="Gill Sans MT"/>
        </w:rPr>
        <w:t>rushtail Possums in Tasmania 201</w:t>
      </w:r>
      <w:r w:rsidR="000E1745">
        <w:rPr>
          <w:rFonts w:ascii="Gill Sans MT" w:hAnsi="Gill Sans MT"/>
        </w:rPr>
        <w:t>5</w:t>
      </w:r>
      <w:r w:rsidRPr="00AF49A3">
        <w:rPr>
          <w:rFonts w:ascii="Gill Sans MT" w:hAnsi="Gill Sans MT"/>
        </w:rPr>
        <w:t>-</w:t>
      </w:r>
      <w:r w:rsidR="000B42A3">
        <w:rPr>
          <w:rFonts w:ascii="Gill Sans MT" w:hAnsi="Gill Sans MT"/>
        </w:rPr>
        <w:t>20</w:t>
      </w:r>
      <w:r w:rsidR="000E1745">
        <w:rPr>
          <w:rFonts w:ascii="Gill Sans MT" w:hAnsi="Gill Sans MT"/>
        </w:rPr>
        <w:t>20</w:t>
      </w:r>
      <w:r w:rsidR="000B42A3" w:rsidRPr="00AF49A3">
        <w:rPr>
          <w:rFonts w:ascii="Gill Sans MT" w:hAnsi="Gill Sans MT"/>
        </w:rPr>
        <w:t xml:space="preserve"> </w:t>
      </w:r>
      <w:r w:rsidRPr="00AF49A3">
        <w:rPr>
          <w:rFonts w:ascii="Gill Sans MT" w:hAnsi="Gill Sans MT"/>
        </w:rPr>
        <w:t>will commence no later than 12 months prior to the expiry of this plan in order to assess the success of this plan in achieving its goals.  The review will be conducted with the aim of improving on the current plan in the development of subsequent plans.</w:t>
      </w:r>
    </w:p>
    <w:p w:rsidR="00D3055D" w:rsidRPr="00AF49A3" w:rsidRDefault="00D3055D" w:rsidP="00912056">
      <w:pPr>
        <w:pStyle w:val="Text"/>
        <w:spacing w:before="0"/>
        <w:rPr>
          <w:rFonts w:ascii="Gill Sans MT" w:hAnsi="Gill Sans MT"/>
        </w:rPr>
      </w:pPr>
      <w:r w:rsidRPr="00AF49A3">
        <w:rPr>
          <w:rFonts w:ascii="Gill Sans MT" w:hAnsi="Gill Sans MT"/>
        </w:rPr>
        <w:t xml:space="preserve">The review will assess this management plan by evaluating its success in meeting its stated performance measures.  </w:t>
      </w:r>
      <w:r w:rsidR="00D91D04" w:rsidRPr="00AF49A3">
        <w:rPr>
          <w:rFonts w:ascii="Gill Sans MT" w:hAnsi="Gill Sans MT"/>
        </w:rPr>
        <w:t xml:space="preserve">Staff from the WMB will implement the review process.  </w:t>
      </w:r>
      <w:r w:rsidRPr="00AF49A3">
        <w:rPr>
          <w:rFonts w:ascii="Gill Sans MT" w:hAnsi="Gill Sans MT"/>
        </w:rPr>
        <w:t xml:space="preserve">The results of this review will be presented to </w:t>
      </w:r>
      <w:r w:rsidR="009D23BA">
        <w:rPr>
          <w:rFonts w:ascii="Gill Sans MT" w:hAnsi="Gill Sans MT"/>
        </w:rPr>
        <w:t>DOE</w:t>
      </w:r>
      <w:r w:rsidRPr="00AF49A3">
        <w:rPr>
          <w:rFonts w:ascii="Gill Sans MT" w:hAnsi="Gill Sans MT"/>
        </w:rPr>
        <w:t xml:space="preserve"> and placed on the DPIPWE website.</w:t>
      </w:r>
    </w:p>
    <w:p w:rsidR="00F6405C" w:rsidRPr="00AF49A3" w:rsidRDefault="00F6405C" w:rsidP="00384B3D">
      <w:pPr>
        <w:spacing w:before="240"/>
        <w:rPr>
          <w:rFonts w:ascii="Gill Sans MT" w:hAnsi="Gill Sans MT"/>
          <w:b/>
          <w:caps/>
          <w:sz w:val="24"/>
          <w:szCs w:val="24"/>
        </w:rPr>
      </w:pPr>
      <w:r w:rsidRPr="00AF49A3">
        <w:rPr>
          <w:rFonts w:ascii="Gill Sans MT" w:hAnsi="Gill Sans MT"/>
          <w:b/>
          <w:sz w:val="24"/>
          <w:szCs w:val="24"/>
        </w:rPr>
        <w:t>Performance measures</w:t>
      </w:r>
    </w:p>
    <w:p w:rsidR="00F6405C" w:rsidRPr="00AF49A3" w:rsidRDefault="00F54B5A" w:rsidP="004D7486">
      <w:pPr>
        <w:pStyle w:val="Text"/>
        <w:numPr>
          <w:ilvl w:val="0"/>
          <w:numId w:val="16"/>
        </w:numPr>
        <w:spacing w:before="240"/>
        <w:ind w:left="425" w:hanging="425"/>
        <w:rPr>
          <w:rFonts w:ascii="Gill Sans MT" w:hAnsi="Gill Sans MT"/>
          <w:i/>
        </w:rPr>
      </w:pPr>
      <w:r w:rsidRPr="00AF49A3">
        <w:rPr>
          <w:rFonts w:ascii="Gill Sans MT" w:hAnsi="Gill Sans MT" w:cs="Arial"/>
          <w:b/>
          <w:i/>
          <w:szCs w:val="24"/>
        </w:rPr>
        <w:t>A review of this Plan has</w:t>
      </w:r>
      <w:r w:rsidR="00F6405C" w:rsidRPr="00AF49A3">
        <w:rPr>
          <w:rFonts w:ascii="Gill Sans MT" w:hAnsi="Gill Sans MT" w:cs="Arial"/>
          <w:b/>
          <w:i/>
          <w:szCs w:val="24"/>
        </w:rPr>
        <w:t xml:space="preserve"> commence</w:t>
      </w:r>
      <w:r w:rsidRPr="00AF49A3">
        <w:rPr>
          <w:rFonts w:ascii="Gill Sans MT" w:hAnsi="Gill Sans MT" w:cs="Arial"/>
          <w:b/>
          <w:i/>
          <w:szCs w:val="24"/>
        </w:rPr>
        <w:t>d</w:t>
      </w:r>
      <w:r w:rsidR="00F6405C" w:rsidRPr="00AF49A3">
        <w:rPr>
          <w:rFonts w:ascii="Gill Sans MT" w:hAnsi="Gill Sans MT" w:cs="Arial"/>
          <w:b/>
          <w:i/>
          <w:szCs w:val="24"/>
        </w:rPr>
        <w:t xml:space="preserve"> by </w:t>
      </w:r>
      <w:r w:rsidR="000B42A3">
        <w:rPr>
          <w:rFonts w:ascii="Gill Sans MT" w:hAnsi="Gill Sans MT" w:cs="Arial"/>
          <w:b/>
          <w:i/>
          <w:szCs w:val="24"/>
        </w:rPr>
        <w:t>1 July</w:t>
      </w:r>
      <w:r w:rsidR="000B42A3" w:rsidRPr="00AF49A3">
        <w:rPr>
          <w:rFonts w:ascii="Gill Sans MT" w:hAnsi="Gill Sans MT" w:cs="Arial"/>
          <w:b/>
          <w:i/>
          <w:szCs w:val="24"/>
        </w:rPr>
        <w:t xml:space="preserve"> </w:t>
      </w:r>
      <w:r w:rsidR="000B42A3">
        <w:rPr>
          <w:rFonts w:ascii="Gill Sans MT" w:hAnsi="Gill Sans MT" w:cs="Arial"/>
          <w:b/>
          <w:i/>
          <w:szCs w:val="24"/>
        </w:rPr>
        <w:t>201</w:t>
      </w:r>
      <w:r w:rsidR="000E1745">
        <w:rPr>
          <w:rFonts w:ascii="Gill Sans MT" w:hAnsi="Gill Sans MT" w:cs="Arial"/>
          <w:b/>
          <w:i/>
          <w:szCs w:val="24"/>
        </w:rPr>
        <w:t>9</w:t>
      </w:r>
      <w:r w:rsidR="00F6405C" w:rsidRPr="00AF49A3">
        <w:rPr>
          <w:rFonts w:ascii="Gill Sans MT" w:hAnsi="Gill Sans MT" w:cs="Arial"/>
          <w:b/>
          <w:i/>
          <w:szCs w:val="24"/>
        </w:rPr>
        <w:t>.</w:t>
      </w:r>
    </w:p>
    <w:p w:rsidR="00B03B33" w:rsidRPr="00AF49A3" w:rsidRDefault="00B03B33" w:rsidP="00B03B33">
      <w:pPr>
        <w:pStyle w:val="Text"/>
        <w:spacing w:before="240"/>
        <w:ind w:left="425"/>
      </w:pPr>
    </w:p>
    <w:p w:rsidR="007E74FE" w:rsidRPr="00AF49A3" w:rsidRDefault="000B477C">
      <w:pPr>
        <w:pStyle w:val="Heading1"/>
        <w:tabs>
          <w:tab w:val="left" w:pos="851"/>
        </w:tabs>
        <w:ind w:right="424"/>
        <w:rPr>
          <w:rFonts w:ascii="Gill Sans MT" w:hAnsi="Gill Sans MT" w:cs="Arial"/>
          <w:szCs w:val="28"/>
        </w:rPr>
      </w:pPr>
      <w:r w:rsidRPr="00AF49A3">
        <w:br w:type="page"/>
      </w:r>
      <w:r w:rsidRPr="00AF49A3">
        <w:rPr>
          <w:rFonts w:ascii="Gill Sans MT" w:hAnsi="Gill Sans MT"/>
          <w:sz w:val="32"/>
          <w:szCs w:val="32"/>
        </w:rPr>
        <w:t xml:space="preserve">  </w:t>
      </w:r>
      <w:bookmarkStart w:id="76" w:name="_Toc265159874"/>
      <w:r w:rsidRPr="00AF49A3">
        <w:rPr>
          <w:rFonts w:ascii="Gill Sans MT" w:hAnsi="Gill Sans MT" w:cs="Arial"/>
          <w:szCs w:val="28"/>
        </w:rPr>
        <w:t>REFERENCES</w:t>
      </w:r>
      <w:bookmarkEnd w:id="76"/>
    </w:p>
    <w:p w:rsidR="007E74FE" w:rsidRPr="00AF49A3" w:rsidRDefault="007E74FE">
      <w:pPr>
        <w:pStyle w:val="Text"/>
      </w:pPr>
    </w:p>
    <w:p w:rsidR="002D0E08" w:rsidRPr="00AF49A3" w:rsidRDefault="000B477C">
      <w:pPr>
        <w:pStyle w:val="Text"/>
        <w:tabs>
          <w:tab w:val="left" w:pos="851"/>
        </w:tabs>
        <w:spacing w:before="240"/>
        <w:ind w:right="425"/>
        <w:rPr>
          <w:rFonts w:ascii="Gill Sans MT" w:hAnsi="Gill Sans MT"/>
        </w:rPr>
      </w:pPr>
      <w:r w:rsidRPr="00AF49A3">
        <w:rPr>
          <w:rFonts w:ascii="Gill Sans MT" w:hAnsi="Gill Sans MT"/>
          <w:b/>
        </w:rPr>
        <w:t>Ball, S.J., Ramsey, D., Nugent, G. And Efford, M. (2005)</w:t>
      </w:r>
      <w:r w:rsidRPr="00AF49A3">
        <w:rPr>
          <w:rFonts w:ascii="Gill Sans MT" w:hAnsi="Gill Sans MT"/>
        </w:rPr>
        <w:t xml:space="preserve"> </w:t>
      </w:r>
      <w:hyperlink r:id="rId35" w:history="1">
        <w:r w:rsidRPr="00AF49A3">
          <w:rPr>
            <w:rStyle w:val="Hyperlink"/>
            <w:rFonts w:ascii="Gill Sans MT" w:hAnsi="Gill Sans MT"/>
            <w:color w:val="auto"/>
            <w:u w:val="none"/>
          </w:rPr>
          <w:t>A method for estimating wildlife detection probabilities in relation to home-range use: insights from a field study on the common brushtail possum (</w:t>
        </w:r>
        <w:r w:rsidRPr="00AF49A3">
          <w:rPr>
            <w:rStyle w:val="Hyperlink"/>
            <w:rFonts w:ascii="Gill Sans MT" w:hAnsi="Gill Sans MT"/>
            <w:i/>
            <w:color w:val="auto"/>
            <w:u w:val="none"/>
          </w:rPr>
          <w:t>Trichosurus vulpecula</w:t>
        </w:r>
        <w:r w:rsidRPr="00AF49A3">
          <w:rPr>
            <w:rStyle w:val="Hyperlink"/>
            <w:rFonts w:ascii="Gill Sans MT" w:hAnsi="Gill Sans MT"/>
            <w:color w:val="auto"/>
            <w:u w:val="none"/>
          </w:rPr>
          <w:t>)</w:t>
        </w:r>
      </w:hyperlink>
      <w:r w:rsidRPr="00AF49A3">
        <w:rPr>
          <w:rFonts w:ascii="Gill Sans MT" w:hAnsi="Gill Sans MT"/>
        </w:rPr>
        <w:t xml:space="preserve">.  </w:t>
      </w:r>
      <w:r w:rsidRPr="00AF49A3">
        <w:rPr>
          <w:rFonts w:ascii="Gill Sans MT" w:hAnsi="Gill Sans MT"/>
          <w:i/>
        </w:rPr>
        <w:t>Wildl. Res.</w:t>
      </w:r>
      <w:r w:rsidRPr="00AF49A3">
        <w:rPr>
          <w:rFonts w:ascii="Gill Sans MT" w:hAnsi="Gill Sans MT"/>
        </w:rPr>
        <w:t xml:space="preserve">, </w:t>
      </w:r>
      <w:r w:rsidRPr="00AF49A3">
        <w:rPr>
          <w:rFonts w:ascii="Gill Sans MT" w:hAnsi="Gill Sans MT"/>
          <w:b/>
        </w:rPr>
        <w:t>32</w:t>
      </w:r>
      <w:r w:rsidRPr="00AF49A3">
        <w:rPr>
          <w:rFonts w:ascii="Gill Sans MT" w:hAnsi="Gill Sans MT"/>
        </w:rPr>
        <w:t>: 217-227.</w:t>
      </w:r>
    </w:p>
    <w:p w:rsidR="007E74FE" w:rsidRDefault="000B477C">
      <w:pPr>
        <w:pStyle w:val="Text"/>
        <w:tabs>
          <w:tab w:val="left" w:pos="851"/>
        </w:tabs>
        <w:spacing w:before="240"/>
        <w:ind w:right="425"/>
        <w:rPr>
          <w:rFonts w:ascii="Gill Sans MT" w:hAnsi="Gill Sans MT"/>
        </w:rPr>
      </w:pPr>
      <w:r w:rsidRPr="00AF49A3">
        <w:rPr>
          <w:rFonts w:ascii="Gill Sans MT" w:hAnsi="Gill Sans MT"/>
          <w:b/>
        </w:rPr>
        <w:t>Barnett, J. L., How, R. A. &amp; Humphreys, W. F. (1977)</w:t>
      </w:r>
      <w:r w:rsidRPr="00AF49A3">
        <w:rPr>
          <w:rFonts w:ascii="Gill Sans MT" w:hAnsi="Gill Sans MT"/>
        </w:rPr>
        <w:t xml:space="preserve"> Possum damage to pine plantations in northeastern New South Wales. </w:t>
      </w:r>
      <w:r w:rsidRPr="00AF49A3">
        <w:rPr>
          <w:rFonts w:ascii="Gill Sans MT" w:hAnsi="Gill Sans MT"/>
          <w:i/>
        </w:rPr>
        <w:t>Austr. For. Res.</w:t>
      </w:r>
      <w:r w:rsidRPr="00AF49A3">
        <w:rPr>
          <w:rFonts w:ascii="Gill Sans MT" w:hAnsi="Gill Sans MT"/>
        </w:rPr>
        <w:t xml:space="preserve"> </w:t>
      </w:r>
      <w:r w:rsidRPr="00AF49A3">
        <w:rPr>
          <w:rFonts w:ascii="Gill Sans MT" w:hAnsi="Gill Sans MT"/>
          <w:b/>
        </w:rPr>
        <w:t>7</w:t>
      </w:r>
      <w:r w:rsidRPr="00AF49A3">
        <w:rPr>
          <w:rFonts w:ascii="Gill Sans MT" w:hAnsi="Gill Sans MT"/>
        </w:rPr>
        <w:t>: 185-195.</w:t>
      </w:r>
    </w:p>
    <w:p w:rsidR="002D0E08" w:rsidRDefault="002D0E08" w:rsidP="002D0E08">
      <w:pPr>
        <w:pStyle w:val="Text"/>
        <w:tabs>
          <w:tab w:val="left" w:pos="851"/>
        </w:tabs>
        <w:spacing w:before="240"/>
        <w:ind w:right="425"/>
        <w:rPr>
          <w:rFonts w:ascii="Gill Sans MT" w:hAnsi="Gill Sans MT"/>
        </w:rPr>
      </w:pPr>
      <w:r w:rsidRPr="00A13A59">
        <w:rPr>
          <w:rFonts w:ascii="Gill Sans MT" w:hAnsi="Gill Sans MT"/>
          <w:b/>
        </w:rPr>
        <w:t>Bulinski, J. &amp; McArthur, C. (1999)</w:t>
      </w:r>
      <w:r w:rsidRPr="002D0E08">
        <w:rPr>
          <w:rFonts w:ascii="Gill Sans MT" w:hAnsi="Gill Sans MT"/>
        </w:rPr>
        <w:t xml:space="preserve"> An experimental field study of the effects of mammalian herbivore damage on </w:t>
      </w:r>
      <w:r w:rsidRPr="00A13A59">
        <w:rPr>
          <w:rFonts w:ascii="Gill Sans MT" w:hAnsi="Gill Sans MT"/>
          <w:i/>
        </w:rPr>
        <w:t>Eucalyptus nitens</w:t>
      </w:r>
      <w:r w:rsidRPr="002D0E08">
        <w:rPr>
          <w:rFonts w:ascii="Gill Sans MT" w:hAnsi="Gill Sans MT"/>
        </w:rPr>
        <w:t xml:space="preserve"> seedlings</w:t>
      </w:r>
      <w:r w:rsidR="00A13A59">
        <w:rPr>
          <w:rFonts w:ascii="Gill Sans MT" w:hAnsi="Gill Sans MT"/>
        </w:rPr>
        <w:t xml:space="preserve">.  </w:t>
      </w:r>
      <w:r w:rsidR="00A13A59" w:rsidRPr="00A13A59">
        <w:rPr>
          <w:rFonts w:ascii="Gill Sans MT" w:hAnsi="Gill Sans MT"/>
          <w:i/>
        </w:rPr>
        <w:t>Forest Ecol. Manag</w:t>
      </w:r>
      <w:r w:rsidR="00A13A59">
        <w:rPr>
          <w:rFonts w:ascii="Gill Sans MT" w:hAnsi="Gill Sans MT"/>
        </w:rPr>
        <w:t xml:space="preserve">. </w:t>
      </w:r>
      <w:r w:rsidR="00A13A59" w:rsidRPr="00A13A59">
        <w:rPr>
          <w:rFonts w:ascii="Gill Sans MT" w:hAnsi="Gill Sans MT"/>
          <w:b/>
        </w:rPr>
        <w:t>113</w:t>
      </w:r>
      <w:r w:rsidR="00A13A59">
        <w:rPr>
          <w:rFonts w:ascii="Gill Sans MT" w:hAnsi="Gill Sans MT"/>
        </w:rPr>
        <w:t>: 241-249.</w:t>
      </w:r>
      <w:r w:rsidRPr="002D0E08">
        <w:rPr>
          <w:rFonts w:ascii="Gill Sans MT" w:hAnsi="Gill Sans MT"/>
        </w:rPr>
        <w:t xml:space="preserve"> </w:t>
      </w:r>
    </w:p>
    <w:p w:rsidR="000904F3" w:rsidRDefault="000904F3" w:rsidP="000904F3">
      <w:pPr>
        <w:pStyle w:val="Text"/>
        <w:tabs>
          <w:tab w:val="left" w:pos="851"/>
        </w:tabs>
        <w:spacing w:before="240"/>
        <w:ind w:right="425"/>
        <w:rPr>
          <w:rFonts w:ascii="Gill Sans MT" w:hAnsi="Gill Sans MT"/>
        </w:rPr>
      </w:pPr>
      <w:r w:rsidRPr="00A13A59">
        <w:rPr>
          <w:rFonts w:ascii="Gill Sans MT" w:hAnsi="Gill Sans MT"/>
          <w:b/>
        </w:rPr>
        <w:t>Bulinski, J. &amp; McArthur, C. (</w:t>
      </w:r>
      <w:r>
        <w:rPr>
          <w:rFonts w:ascii="Gill Sans MT" w:hAnsi="Gill Sans MT"/>
          <w:b/>
        </w:rPr>
        <w:t>2003</w:t>
      </w:r>
      <w:r w:rsidRPr="00A13A59">
        <w:rPr>
          <w:rFonts w:ascii="Gill Sans MT" w:hAnsi="Gill Sans MT"/>
          <w:b/>
        </w:rPr>
        <w:t>)</w:t>
      </w:r>
      <w:r>
        <w:rPr>
          <w:rFonts w:ascii="Gill Sans MT" w:hAnsi="Gill Sans MT"/>
          <w:b/>
        </w:rPr>
        <w:t xml:space="preserve"> </w:t>
      </w:r>
      <w:r w:rsidRPr="000904F3">
        <w:rPr>
          <w:rFonts w:ascii="Gill Sans MT" w:hAnsi="Gill Sans MT"/>
          <w:lang w:val="en-US"/>
        </w:rPr>
        <w:t>Identifying factors related to the severity of mammalian</w:t>
      </w:r>
      <w:r>
        <w:rPr>
          <w:rFonts w:ascii="Gill Sans MT" w:hAnsi="Gill Sans MT"/>
          <w:lang w:val="en-US"/>
        </w:rPr>
        <w:t xml:space="preserve"> </w:t>
      </w:r>
      <w:r w:rsidRPr="000904F3">
        <w:rPr>
          <w:rFonts w:ascii="Gill Sans MT" w:hAnsi="Gill Sans MT"/>
          <w:lang w:val="en-US"/>
        </w:rPr>
        <w:t>browsing damage in eucalypt plantations</w:t>
      </w:r>
      <w:r>
        <w:rPr>
          <w:rFonts w:ascii="Gill Sans MT" w:hAnsi="Gill Sans MT"/>
          <w:lang w:val="en-US"/>
        </w:rPr>
        <w:t xml:space="preserve">.  </w:t>
      </w:r>
      <w:r w:rsidRPr="00A13A59">
        <w:rPr>
          <w:rFonts w:ascii="Gill Sans MT" w:hAnsi="Gill Sans MT"/>
          <w:i/>
        </w:rPr>
        <w:t>Forest Ecol. Manag</w:t>
      </w:r>
      <w:r>
        <w:rPr>
          <w:rFonts w:ascii="Gill Sans MT" w:hAnsi="Gill Sans MT"/>
        </w:rPr>
        <w:t xml:space="preserve">. </w:t>
      </w:r>
      <w:r>
        <w:rPr>
          <w:rFonts w:ascii="Gill Sans MT" w:hAnsi="Gill Sans MT"/>
          <w:b/>
        </w:rPr>
        <w:t>183</w:t>
      </w:r>
      <w:r>
        <w:rPr>
          <w:rFonts w:ascii="Gill Sans MT" w:hAnsi="Gill Sans MT"/>
        </w:rPr>
        <w:t>: 239-247.</w:t>
      </w:r>
      <w:r w:rsidRPr="002D0E08">
        <w:rPr>
          <w:rFonts w:ascii="Gill Sans MT" w:hAnsi="Gill Sans MT"/>
        </w:rPr>
        <w:t xml:space="preserve"> </w:t>
      </w:r>
    </w:p>
    <w:p w:rsidR="007E74FE" w:rsidRPr="00AF49A3" w:rsidRDefault="000B477C">
      <w:pPr>
        <w:pStyle w:val="Text"/>
        <w:tabs>
          <w:tab w:val="left" w:pos="851"/>
        </w:tabs>
        <w:spacing w:before="240"/>
        <w:ind w:right="425"/>
        <w:rPr>
          <w:rFonts w:ascii="Gill Sans MT" w:hAnsi="Gill Sans MT"/>
        </w:rPr>
      </w:pPr>
      <w:r w:rsidRPr="00AF49A3">
        <w:rPr>
          <w:rFonts w:ascii="Gill Sans MT" w:hAnsi="Gill Sans MT"/>
          <w:b/>
        </w:rPr>
        <w:t>Caughley, G. (1977)</w:t>
      </w:r>
      <w:r w:rsidRPr="00AF49A3">
        <w:rPr>
          <w:rFonts w:ascii="Gill Sans MT" w:hAnsi="Gill Sans MT"/>
        </w:rPr>
        <w:t xml:space="preserve"> </w:t>
      </w:r>
      <w:r w:rsidRPr="00AF49A3">
        <w:rPr>
          <w:rFonts w:ascii="Gill Sans MT" w:hAnsi="Gill Sans MT"/>
          <w:i/>
        </w:rPr>
        <w:t>Analysis of Vertebrate Populations</w:t>
      </w:r>
      <w:r w:rsidRPr="00AF49A3">
        <w:rPr>
          <w:rFonts w:ascii="Gill Sans MT" w:hAnsi="Gill Sans MT"/>
        </w:rPr>
        <w:t>. John Wiley &amp; Sons, Chichester.</w:t>
      </w:r>
    </w:p>
    <w:p w:rsidR="007E74FE" w:rsidRPr="00AF49A3" w:rsidRDefault="000B477C">
      <w:pPr>
        <w:pStyle w:val="Text"/>
        <w:tabs>
          <w:tab w:val="left" w:pos="851"/>
        </w:tabs>
        <w:spacing w:before="240"/>
        <w:ind w:right="425"/>
        <w:rPr>
          <w:rFonts w:ascii="Gill Sans MT" w:hAnsi="Gill Sans MT"/>
        </w:rPr>
      </w:pPr>
      <w:r w:rsidRPr="00AF49A3">
        <w:rPr>
          <w:rFonts w:ascii="Gill Sans MT" w:hAnsi="Gill Sans MT"/>
          <w:b/>
          <w:lang w:val="en-US"/>
        </w:rPr>
        <w:t>Cawthen, L. (2007)</w:t>
      </w:r>
      <w:r w:rsidRPr="00AF49A3">
        <w:rPr>
          <w:rFonts w:ascii="Gill Sans MT" w:hAnsi="Gill Sans MT"/>
          <w:lang w:val="en-US"/>
        </w:rPr>
        <w:t xml:space="preserve"> Den use by the common brushtail possum in logged and unlogged dry forest in SE Tasmania. B.Sc. (Hons.) Thesis, University of Tasmania, Hobart.</w:t>
      </w:r>
    </w:p>
    <w:p w:rsidR="007E74FE" w:rsidRDefault="000B477C">
      <w:pPr>
        <w:tabs>
          <w:tab w:val="left" w:pos="851"/>
        </w:tabs>
        <w:autoSpaceDE w:val="0"/>
        <w:autoSpaceDN w:val="0"/>
        <w:adjustRightInd w:val="0"/>
        <w:spacing w:before="240"/>
        <w:ind w:right="424"/>
        <w:rPr>
          <w:rFonts w:ascii="Gill Sans MT" w:hAnsi="Gill Sans MT"/>
          <w:sz w:val="24"/>
          <w:szCs w:val="24"/>
        </w:rPr>
      </w:pPr>
      <w:r w:rsidRPr="00AF49A3">
        <w:rPr>
          <w:rFonts w:ascii="Gill Sans MT" w:hAnsi="Gill Sans MT"/>
          <w:b/>
          <w:sz w:val="24"/>
          <w:szCs w:val="24"/>
        </w:rPr>
        <w:t xml:space="preserve">Cleland, M, Bell, R. and Murphy, B. (1997) </w:t>
      </w:r>
      <w:r w:rsidRPr="00AF49A3">
        <w:rPr>
          <w:rFonts w:ascii="Gill Sans MT" w:hAnsi="Gill Sans MT"/>
          <w:sz w:val="24"/>
          <w:szCs w:val="24"/>
        </w:rPr>
        <w:t>An innovative model for sustainable wildlife management in off-reserve areas.</w:t>
      </w:r>
      <w:r w:rsidRPr="00AF49A3">
        <w:rPr>
          <w:rFonts w:ascii="Gill Sans MT" w:hAnsi="Gill Sans MT"/>
          <w:b/>
          <w:sz w:val="24"/>
          <w:szCs w:val="24"/>
        </w:rPr>
        <w:t xml:space="preserve"> </w:t>
      </w:r>
      <w:r w:rsidRPr="00AF49A3">
        <w:rPr>
          <w:rFonts w:ascii="Gill Sans MT" w:hAnsi="Gill Sans MT"/>
          <w:sz w:val="24"/>
          <w:szCs w:val="24"/>
        </w:rPr>
        <w:t xml:space="preserve"> In </w:t>
      </w:r>
      <w:r w:rsidRPr="00AF49A3">
        <w:rPr>
          <w:rFonts w:ascii="Gill Sans MT" w:hAnsi="Gill Sans MT"/>
          <w:i/>
          <w:sz w:val="24"/>
          <w:szCs w:val="24"/>
        </w:rPr>
        <w:t>Conservation Outside Nature Reserves</w:t>
      </w:r>
      <w:r w:rsidRPr="00AF49A3">
        <w:rPr>
          <w:rFonts w:ascii="Gill Sans MT" w:hAnsi="Gill Sans MT"/>
          <w:sz w:val="24"/>
          <w:szCs w:val="24"/>
        </w:rPr>
        <w:t xml:space="preserve">, </w:t>
      </w:r>
      <w:r w:rsidRPr="00AF49A3">
        <w:rPr>
          <w:rFonts w:ascii="Gill Sans MT" w:hAnsi="Gill Sans MT"/>
          <w:sz w:val="24"/>
          <w:szCs w:val="24"/>
          <w:lang w:val="en-US"/>
        </w:rPr>
        <w:t>Eds. P. Hale and D. Lamb.  Centre for Conservation Biology, The University of Queensland.</w:t>
      </w:r>
      <w:r w:rsidRPr="00AF49A3">
        <w:rPr>
          <w:rFonts w:ascii="Gill Sans MT" w:hAnsi="Gill Sans MT"/>
          <w:sz w:val="24"/>
          <w:szCs w:val="24"/>
        </w:rPr>
        <w:t xml:space="preserve"> </w:t>
      </w:r>
    </w:p>
    <w:p w:rsidR="00A13A59" w:rsidRPr="00AF49A3" w:rsidRDefault="00A13A59" w:rsidP="00A13A59">
      <w:pPr>
        <w:tabs>
          <w:tab w:val="left" w:pos="851"/>
        </w:tabs>
        <w:autoSpaceDE w:val="0"/>
        <w:autoSpaceDN w:val="0"/>
        <w:adjustRightInd w:val="0"/>
        <w:spacing w:before="240"/>
        <w:ind w:right="424"/>
        <w:rPr>
          <w:rFonts w:ascii="Gill Sans MT" w:hAnsi="Gill Sans MT"/>
          <w:sz w:val="24"/>
          <w:szCs w:val="24"/>
        </w:rPr>
      </w:pPr>
      <w:r w:rsidRPr="00A13A59">
        <w:rPr>
          <w:rFonts w:ascii="Gill Sans MT" w:hAnsi="Gill Sans MT"/>
          <w:b/>
          <w:sz w:val="24"/>
          <w:szCs w:val="24"/>
          <w:lang w:val="en-US"/>
        </w:rPr>
        <w:t>Coleman, J.D., Montague, T.L., Eason, C.T. &amp; Statham, H.L. (1997)</w:t>
      </w:r>
      <w:r>
        <w:rPr>
          <w:rFonts w:ascii="Gill Sans MT" w:hAnsi="Gill Sans MT"/>
          <w:sz w:val="24"/>
          <w:szCs w:val="24"/>
          <w:lang w:val="en-US"/>
        </w:rPr>
        <w:t xml:space="preserve"> </w:t>
      </w:r>
      <w:r w:rsidRPr="00A13A59">
        <w:rPr>
          <w:rFonts w:ascii="Gill Sans MT" w:hAnsi="Gill Sans MT"/>
          <w:sz w:val="24"/>
          <w:szCs w:val="24"/>
          <w:lang w:val="en-US"/>
        </w:rPr>
        <w:t>The management of problem browsing and grazing mammals</w:t>
      </w:r>
      <w:r>
        <w:rPr>
          <w:rFonts w:ascii="Gill Sans MT" w:hAnsi="Gill Sans MT"/>
          <w:sz w:val="24"/>
          <w:szCs w:val="24"/>
          <w:lang w:val="en-US"/>
        </w:rPr>
        <w:t xml:space="preserve"> </w:t>
      </w:r>
      <w:r w:rsidRPr="00A13A59">
        <w:rPr>
          <w:rFonts w:ascii="Gill Sans MT" w:hAnsi="Gill Sans MT"/>
          <w:sz w:val="24"/>
          <w:szCs w:val="24"/>
          <w:lang w:val="en-US"/>
        </w:rPr>
        <w:t>in Tasmania. Unpublished Landcare Research Contract Report</w:t>
      </w:r>
      <w:r>
        <w:rPr>
          <w:rFonts w:ascii="Gill Sans MT" w:hAnsi="Gill Sans MT"/>
          <w:sz w:val="24"/>
          <w:szCs w:val="24"/>
          <w:lang w:val="en-US"/>
        </w:rPr>
        <w:t>.</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Cowan, P. E. (1992)</w:t>
      </w:r>
      <w:r w:rsidRPr="00AF49A3">
        <w:rPr>
          <w:rFonts w:ascii="Gill Sans MT" w:hAnsi="Gill Sans MT"/>
        </w:rPr>
        <w:t xml:space="preserve"> The eradication of introduced Australian Brushtail Possums, </w:t>
      </w:r>
      <w:r w:rsidRPr="00AF49A3">
        <w:rPr>
          <w:rFonts w:ascii="Gill Sans MT" w:hAnsi="Gill Sans MT"/>
          <w:i/>
        </w:rPr>
        <w:t>Trichosurus vulpecula</w:t>
      </w:r>
      <w:r w:rsidRPr="00AF49A3">
        <w:rPr>
          <w:rFonts w:ascii="Gill Sans MT" w:hAnsi="Gill Sans MT"/>
        </w:rPr>
        <w:t xml:space="preserve">, from Kapiti Island, a New Zealand nature reserve. </w:t>
      </w:r>
      <w:r w:rsidRPr="00AF49A3">
        <w:rPr>
          <w:rFonts w:ascii="Gill Sans MT" w:hAnsi="Gill Sans MT"/>
          <w:i/>
        </w:rPr>
        <w:t xml:space="preserve">Biol. Cons. </w:t>
      </w:r>
      <w:r w:rsidRPr="00AF49A3">
        <w:rPr>
          <w:rFonts w:ascii="Gill Sans MT" w:hAnsi="Gill Sans MT"/>
          <w:b/>
        </w:rPr>
        <w:t>62</w:t>
      </w:r>
      <w:r w:rsidRPr="00AF49A3">
        <w:rPr>
          <w:rFonts w:ascii="Gill Sans MT" w:hAnsi="Gill Sans MT"/>
        </w:rPr>
        <w:t>: 217-226.</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Cowan, P. E. (1993)</w:t>
      </w:r>
      <w:r w:rsidRPr="00AF49A3">
        <w:rPr>
          <w:rFonts w:ascii="Gill Sans MT" w:hAnsi="Gill Sans MT"/>
        </w:rPr>
        <w:t xml:space="preserve"> Effects of intensive trapping on breeding and age structure of brushtail possums, </w:t>
      </w:r>
      <w:r w:rsidRPr="00AF49A3">
        <w:rPr>
          <w:rFonts w:ascii="Gill Sans MT" w:hAnsi="Gill Sans MT"/>
          <w:i/>
        </w:rPr>
        <w:t>Trichosurus vulpecula</w:t>
      </w:r>
      <w:r w:rsidRPr="00AF49A3">
        <w:rPr>
          <w:rFonts w:ascii="Gill Sans MT" w:hAnsi="Gill Sans MT"/>
        </w:rPr>
        <w:t xml:space="preserve">, on Kapiti Island, New Zealand. </w:t>
      </w:r>
      <w:r w:rsidRPr="00AF49A3">
        <w:rPr>
          <w:rFonts w:ascii="Gill Sans MT" w:hAnsi="Gill Sans MT"/>
          <w:i/>
        </w:rPr>
        <w:t>New Zealand J. Zool.</w:t>
      </w:r>
      <w:r w:rsidRPr="00AF49A3">
        <w:rPr>
          <w:rFonts w:ascii="Gill Sans MT" w:hAnsi="Gill Sans MT"/>
        </w:rPr>
        <w:t xml:space="preserve"> </w:t>
      </w:r>
      <w:r w:rsidRPr="00AF49A3">
        <w:rPr>
          <w:rFonts w:ascii="Gill Sans MT" w:hAnsi="Gill Sans MT"/>
          <w:b/>
        </w:rPr>
        <w:t>20</w:t>
      </w:r>
      <w:r w:rsidRPr="00AF49A3">
        <w:rPr>
          <w:rFonts w:ascii="Gill Sans MT" w:hAnsi="Gill Sans MT"/>
        </w:rPr>
        <w:t>: 1-11.</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Cowan, P. E. &amp; Moeed, A. (1987)</w:t>
      </w:r>
      <w:r w:rsidRPr="00AF49A3">
        <w:rPr>
          <w:rFonts w:ascii="Gill Sans MT" w:hAnsi="Gill Sans MT"/>
        </w:rPr>
        <w:t xml:space="preserve"> Invertebrates in the diet of Brushtail Possums, </w:t>
      </w:r>
      <w:r w:rsidRPr="00AF49A3">
        <w:rPr>
          <w:rFonts w:ascii="Gill Sans MT" w:hAnsi="Gill Sans MT"/>
          <w:i/>
        </w:rPr>
        <w:t>Trichosurus vulpecula</w:t>
      </w:r>
      <w:r w:rsidRPr="00AF49A3">
        <w:rPr>
          <w:rFonts w:ascii="Gill Sans MT" w:hAnsi="Gill Sans MT"/>
        </w:rPr>
        <w:t xml:space="preserve">, in lowland podocarp/ broadleaf forest, Orongorongo Valley, Wellington, New Zealand. </w:t>
      </w:r>
      <w:r w:rsidRPr="00AF49A3">
        <w:rPr>
          <w:rFonts w:ascii="Gill Sans MT" w:hAnsi="Gill Sans MT"/>
          <w:i/>
        </w:rPr>
        <w:t xml:space="preserve">New Zealand J. Zool. </w:t>
      </w:r>
      <w:r w:rsidRPr="00AF49A3">
        <w:rPr>
          <w:rFonts w:ascii="Gill Sans MT" w:hAnsi="Gill Sans MT"/>
          <w:b/>
        </w:rPr>
        <w:t>14</w:t>
      </w:r>
      <w:r w:rsidRPr="00AF49A3">
        <w:rPr>
          <w:rFonts w:ascii="Gill Sans MT" w:hAnsi="Gill Sans MT"/>
        </w:rPr>
        <w:t>: 163-177.</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Cremer, K. W. (1969)</w:t>
      </w:r>
      <w:r w:rsidRPr="00AF49A3">
        <w:rPr>
          <w:rFonts w:ascii="Gill Sans MT" w:hAnsi="Gill Sans MT"/>
        </w:rPr>
        <w:t xml:space="preserve"> Browsing of Mountain Ash regeneration by wallabies and possums in Tasmania. </w:t>
      </w:r>
      <w:r w:rsidRPr="00AF49A3">
        <w:rPr>
          <w:rFonts w:ascii="Gill Sans MT" w:hAnsi="Gill Sans MT"/>
          <w:i/>
        </w:rPr>
        <w:t>Austr. For.</w:t>
      </w:r>
      <w:r w:rsidRPr="00AF49A3">
        <w:rPr>
          <w:rFonts w:ascii="Gill Sans MT" w:hAnsi="Gill Sans MT"/>
        </w:rPr>
        <w:t xml:space="preserve"> </w:t>
      </w:r>
      <w:r w:rsidRPr="00AF49A3">
        <w:rPr>
          <w:rFonts w:ascii="Gill Sans MT" w:hAnsi="Gill Sans MT"/>
          <w:b/>
        </w:rPr>
        <w:t>33</w:t>
      </w:r>
      <w:r w:rsidRPr="00AF49A3">
        <w:rPr>
          <w:rFonts w:ascii="Gill Sans MT" w:hAnsi="Gill Sans MT"/>
        </w:rPr>
        <w:t>: 201-210.</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lang w:val="en-US"/>
        </w:rPr>
        <w:t>Driessen, M.M., Taylor, R. J., and Hocking, G. J. (1990)</w:t>
      </w:r>
      <w:r w:rsidRPr="00AF49A3">
        <w:rPr>
          <w:rFonts w:ascii="Gill Sans MT" w:hAnsi="Gill Sans MT"/>
          <w:lang w:val="en-US"/>
        </w:rPr>
        <w:t xml:space="preserve"> Trends in abundance of three marsupial species after fire. </w:t>
      </w:r>
      <w:r w:rsidRPr="00AF49A3">
        <w:rPr>
          <w:rFonts w:ascii="Gill Sans MT" w:hAnsi="Gill Sans MT"/>
          <w:i/>
          <w:iCs/>
          <w:lang w:val="en-US"/>
        </w:rPr>
        <w:t>Aust. Mammal.</w:t>
      </w:r>
      <w:r w:rsidRPr="00AF49A3">
        <w:rPr>
          <w:rFonts w:ascii="Gill Sans MT" w:hAnsi="Gill Sans MT"/>
          <w:iCs/>
          <w:lang w:val="en-US"/>
        </w:rPr>
        <w:t>,</w:t>
      </w:r>
      <w:r w:rsidRPr="00AF49A3">
        <w:rPr>
          <w:rFonts w:ascii="Gill Sans MT" w:hAnsi="Gill Sans MT"/>
          <w:i/>
          <w:iCs/>
          <w:lang w:val="en-US"/>
        </w:rPr>
        <w:t xml:space="preserve"> </w:t>
      </w:r>
      <w:r w:rsidRPr="00AF49A3">
        <w:rPr>
          <w:rFonts w:ascii="Gill Sans MT" w:hAnsi="Gill Sans MT"/>
          <w:b/>
          <w:bCs/>
          <w:lang w:val="en-US"/>
        </w:rPr>
        <w:t>14</w:t>
      </w:r>
      <w:r w:rsidRPr="00AF49A3">
        <w:rPr>
          <w:rFonts w:ascii="Gill Sans MT" w:hAnsi="Gill Sans MT"/>
          <w:lang w:val="en-US"/>
        </w:rPr>
        <w:t>: 121–124.</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Driessen, M. &amp; Hocking, G. J. (1992)</w:t>
      </w:r>
      <w:r w:rsidRPr="00AF49A3">
        <w:rPr>
          <w:rFonts w:ascii="Gill Sans MT" w:hAnsi="Gill Sans MT"/>
        </w:rPr>
        <w:t xml:space="preserve"> </w:t>
      </w:r>
      <w:r w:rsidRPr="00AF49A3">
        <w:rPr>
          <w:rFonts w:ascii="Gill Sans MT" w:hAnsi="Gill Sans MT"/>
          <w:i/>
        </w:rPr>
        <w:t>Review and analysis of spotlight surveys in Tasmania: 1975-1990</w:t>
      </w:r>
      <w:r w:rsidRPr="00AF49A3">
        <w:rPr>
          <w:rFonts w:ascii="Gill Sans MT" w:hAnsi="Gill Sans MT"/>
        </w:rPr>
        <w:t>. Department of Parks, Wildlife and Heritage, Tasmania, Scientific Report: 92/1.</w:t>
      </w:r>
    </w:p>
    <w:p w:rsidR="007E74FE" w:rsidRDefault="000B477C">
      <w:pPr>
        <w:pStyle w:val="Text"/>
        <w:tabs>
          <w:tab w:val="left" w:pos="851"/>
        </w:tabs>
        <w:spacing w:before="240"/>
        <w:ind w:right="424"/>
        <w:rPr>
          <w:rFonts w:ascii="Gill Sans MT" w:hAnsi="Gill Sans MT"/>
        </w:rPr>
      </w:pPr>
      <w:r w:rsidRPr="00AF49A3">
        <w:rPr>
          <w:rFonts w:ascii="Gill Sans MT" w:hAnsi="Gill Sans MT"/>
          <w:b/>
        </w:rPr>
        <w:t>Dunnet, G. M. (1964)</w:t>
      </w:r>
      <w:r w:rsidRPr="00AF49A3">
        <w:rPr>
          <w:rFonts w:ascii="Gill Sans MT" w:hAnsi="Gill Sans MT"/>
        </w:rPr>
        <w:t xml:space="preserve"> A field study of local populations of the Brush-Tailed Possum </w:t>
      </w:r>
      <w:r w:rsidRPr="00AF49A3">
        <w:rPr>
          <w:rFonts w:ascii="Gill Sans MT" w:hAnsi="Gill Sans MT"/>
          <w:i/>
        </w:rPr>
        <w:t>Trichosurus vulpecula</w:t>
      </w:r>
      <w:r w:rsidRPr="00AF49A3">
        <w:rPr>
          <w:rFonts w:ascii="Gill Sans MT" w:hAnsi="Gill Sans MT"/>
        </w:rPr>
        <w:t xml:space="preserve"> in eastern Australia. </w:t>
      </w:r>
      <w:r w:rsidRPr="00AF49A3">
        <w:rPr>
          <w:rFonts w:ascii="Gill Sans MT" w:hAnsi="Gill Sans MT"/>
          <w:i/>
        </w:rPr>
        <w:t>Proc.  Zool. Soc. Lond.</w:t>
      </w:r>
      <w:r w:rsidRPr="00AF49A3">
        <w:rPr>
          <w:rFonts w:ascii="Gill Sans MT" w:hAnsi="Gill Sans MT"/>
        </w:rPr>
        <w:t xml:space="preserve"> </w:t>
      </w:r>
      <w:r w:rsidRPr="00AF49A3">
        <w:rPr>
          <w:rFonts w:ascii="Gill Sans MT" w:hAnsi="Gill Sans MT"/>
          <w:b/>
        </w:rPr>
        <w:t>142</w:t>
      </w:r>
      <w:r w:rsidRPr="00AF49A3">
        <w:rPr>
          <w:rFonts w:ascii="Gill Sans MT" w:hAnsi="Gill Sans MT"/>
        </w:rPr>
        <w:t>: 665-695.</w:t>
      </w:r>
    </w:p>
    <w:p w:rsidR="00CC6544" w:rsidRPr="00CC6544" w:rsidRDefault="00CC6544" w:rsidP="00CC6544">
      <w:pPr>
        <w:pStyle w:val="Text"/>
        <w:tabs>
          <w:tab w:val="left" w:pos="851"/>
        </w:tabs>
        <w:spacing w:before="240"/>
        <w:ind w:right="424"/>
        <w:rPr>
          <w:rFonts w:ascii="Gill Sans MT" w:hAnsi="Gill Sans MT"/>
        </w:rPr>
      </w:pPr>
      <w:r w:rsidRPr="00CC6544">
        <w:rPr>
          <w:rFonts w:ascii="Gill Sans MT" w:hAnsi="Gill Sans MT"/>
          <w:b/>
        </w:rPr>
        <w:t>Efford, M. (1998)</w:t>
      </w:r>
      <w:r>
        <w:rPr>
          <w:rFonts w:ascii="Gill Sans MT" w:hAnsi="Gill Sans MT"/>
        </w:rPr>
        <w:t xml:space="preserve"> </w:t>
      </w:r>
      <w:r w:rsidRPr="00CC6544">
        <w:rPr>
          <w:rFonts w:ascii="Gill Sans MT" w:hAnsi="Gill Sans MT"/>
        </w:rPr>
        <w:t>Demographic consequences of sex-biased dispersal in a population of brushtail possums</w:t>
      </w:r>
      <w:r>
        <w:rPr>
          <w:rFonts w:ascii="Gill Sans MT" w:hAnsi="Gill Sans MT"/>
        </w:rPr>
        <w:t xml:space="preserve">.  </w:t>
      </w:r>
      <w:r w:rsidRPr="00CC6544">
        <w:rPr>
          <w:rFonts w:ascii="Gill Sans MT" w:hAnsi="Gill Sans MT"/>
          <w:i/>
        </w:rPr>
        <w:t>J. Anim. Ecol</w:t>
      </w:r>
      <w:r>
        <w:rPr>
          <w:rFonts w:ascii="Gill Sans MT" w:hAnsi="Gill Sans MT"/>
        </w:rPr>
        <w:t xml:space="preserve">. </w:t>
      </w:r>
      <w:r w:rsidRPr="00CC6544">
        <w:rPr>
          <w:rFonts w:ascii="Gill Sans MT" w:hAnsi="Gill Sans MT"/>
          <w:b/>
        </w:rPr>
        <w:t>67</w:t>
      </w:r>
      <w:r>
        <w:rPr>
          <w:rFonts w:ascii="Gill Sans MT" w:hAnsi="Gill Sans MT"/>
        </w:rPr>
        <w:t>: 503-517.</w:t>
      </w:r>
      <w:r w:rsidRPr="00CC6544">
        <w:rPr>
          <w:rFonts w:ascii="Gill Sans MT" w:hAnsi="Gill Sans MT"/>
        </w:rPr>
        <w:t xml:space="preserve"> </w:t>
      </w:r>
    </w:p>
    <w:p w:rsidR="007E74FE" w:rsidRPr="00AF49A3" w:rsidRDefault="000B477C">
      <w:pPr>
        <w:pStyle w:val="Text"/>
        <w:tabs>
          <w:tab w:val="left" w:pos="851"/>
        </w:tabs>
        <w:spacing w:before="240"/>
        <w:ind w:right="424"/>
        <w:rPr>
          <w:rFonts w:ascii="Gill Sans MT" w:hAnsi="Gill Sans MT"/>
          <w:b/>
        </w:rPr>
      </w:pPr>
      <w:r w:rsidRPr="00AF49A3">
        <w:rPr>
          <w:rFonts w:ascii="Gill Sans MT" w:hAnsi="Gill Sans MT"/>
          <w:b/>
        </w:rPr>
        <w:t>Eymann, J., Herbert, C.A., Cooper, D.W. and Dubey, J.P.</w:t>
      </w:r>
      <w:r w:rsidRPr="00AF49A3">
        <w:rPr>
          <w:rFonts w:ascii="Gill Sans MT" w:hAnsi="Gill Sans MT"/>
        </w:rPr>
        <w:t xml:space="preserve"> </w:t>
      </w:r>
      <w:r w:rsidRPr="00AF49A3">
        <w:rPr>
          <w:rFonts w:ascii="Gill Sans MT" w:hAnsi="Gill Sans MT"/>
          <w:b/>
        </w:rPr>
        <w:t>(2006)</w:t>
      </w:r>
      <w:r w:rsidRPr="00AF49A3">
        <w:rPr>
          <w:rFonts w:ascii="Gill Sans MT" w:hAnsi="Gill Sans MT"/>
        </w:rPr>
        <w:t xml:space="preserve"> </w:t>
      </w:r>
      <w:r w:rsidRPr="00AF49A3">
        <w:rPr>
          <w:rFonts w:ascii="Gill Sans MT" w:hAnsi="Gill Sans MT"/>
          <w:bCs/>
          <w:lang w:val="en-US"/>
        </w:rPr>
        <w:t xml:space="preserve">Serologic </w:t>
      </w:r>
      <w:r w:rsidRPr="00AF49A3">
        <w:rPr>
          <w:rFonts w:ascii="Gill Sans MT" w:hAnsi="Gill Sans MT"/>
          <w:lang w:val="en-US"/>
        </w:rPr>
        <w:t xml:space="preserve">survey for </w:t>
      </w:r>
      <w:r w:rsidRPr="00AF49A3">
        <w:rPr>
          <w:rFonts w:ascii="Gill Sans MT" w:hAnsi="Gill Sans MT"/>
          <w:i/>
          <w:iCs/>
          <w:lang w:val="en-US"/>
        </w:rPr>
        <w:t xml:space="preserve">Toxoplasma </w:t>
      </w:r>
      <w:r w:rsidRPr="00AF49A3">
        <w:rPr>
          <w:rFonts w:ascii="Gill Sans MT" w:hAnsi="Gill Sans MT"/>
          <w:bCs/>
          <w:i/>
          <w:iCs/>
          <w:lang w:val="en-US"/>
        </w:rPr>
        <w:t xml:space="preserve">gondii </w:t>
      </w:r>
      <w:r w:rsidRPr="00AF49A3">
        <w:rPr>
          <w:rFonts w:ascii="Gill Sans MT" w:hAnsi="Gill Sans MT"/>
          <w:bCs/>
          <w:lang w:val="en-US"/>
        </w:rPr>
        <w:t xml:space="preserve">and </w:t>
      </w:r>
      <w:r w:rsidRPr="00AF49A3">
        <w:rPr>
          <w:rFonts w:ascii="Gill Sans MT" w:hAnsi="Gill Sans MT"/>
          <w:bCs/>
          <w:i/>
          <w:iCs/>
          <w:lang w:val="en-US"/>
        </w:rPr>
        <w:t xml:space="preserve">Neospora caninum </w:t>
      </w:r>
      <w:r w:rsidRPr="00AF49A3">
        <w:rPr>
          <w:rFonts w:ascii="Gill Sans MT" w:hAnsi="Gill Sans MT"/>
          <w:bCs/>
          <w:lang w:val="en-US"/>
        </w:rPr>
        <w:t xml:space="preserve">in </w:t>
      </w:r>
      <w:r w:rsidRPr="00AF49A3">
        <w:rPr>
          <w:rFonts w:ascii="Gill Sans MT" w:hAnsi="Gill Sans MT"/>
          <w:lang w:val="en-US"/>
        </w:rPr>
        <w:t xml:space="preserve">the </w:t>
      </w:r>
      <w:r w:rsidRPr="00AF49A3">
        <w:rPr>
          <w:rFonts w:ascii="Gill Sans MT" w:hAnsi="Gill Sans MT"/>
          <w:bCs/>
          <w:lang w:val="en-US"/>
        </w:rPr>
        <w:t xml:space="preserve">common </w:t>
      </w:r>
      <w:r w:rsidRPr="00AF49A3">
        <w:rPr>
          <w:rFonts w:ascii="Gill Sans MT" w:hAnsi="Gill Sans MT"/>
          <w:lang w:val="en-US"/>
        </w:rPr>
        <w:t xml:space="preserve">brushtail </w:t>
      </w:r>
      <w:r w:rsidRPr="00AF49A3">
        <w:rPr>
          <w:rFonts w:ascii="Gill Sans MT" w:hAnsi="Gill Sans MT"/>
          <w:bCs/>
          <w:lang w:val="en-US"/>
        </w:rPr>
        <w:t xml:space="preserve">possum </w:t>
      </w:r>
      <w:r w:rsidRPr="00AF49A3">
        <w:rPr>
          <w:rFonts w:ascii="Gill Sans MT" w:hAnsi="Gill Sans MT"/>
          <w:bCs/>
          <w:i/>
          <w:iCs/>
          <w:lang w:val="en-US"/>
        </w:rPr>
        <w:t xml:space="preserve">(Trichosurus vulpecula) </w:t>
      </w:r>
      <w:r w:rsidRPr="00AF49A3">
        <w:rPr>
          <w:rFonts w:ascii="Gill Sans MT" w:hAnsi="Gill Sans MT"/>
          <w:lang w:val="en-US"/>
        </w:rPr>
        <w:t xml:space="preserve">from </w:t>
      </w:r>
      <w:r w:rsidRPr="00AF49A3">
        <w:rPr>
          <w:rFonts w:ascii="Gill Sans MT" w:hAnsi="Gill Sans MT"/>
          <w:bCs/>
          <w:lang w:val="en-US"/>
        </w:rPr>
        <w:t>urban</w:t>
      </w:r>
      <w:r w:rsidRPr="00AF49A3">
        <w:rPr>
          <w:rFonts w:ascii="Gill Sans MT" w:hAnsi="Gill Sans MT"/>
          <w:lang w:val="en-US"/>
        </w:rPr>
        <w:t xml:space="preserve"> Sydney, </w:t>
      </w:r>
      <w:r w:rsidRPr="00AF49A3">
        <w:rPr>
          <w:rFonts w:ascii="Gill Sans MT" w:hAnsi="Gill Sans MT"/>
          <w:bCs/>
          <w:lang w:val="en-US"/>
        </w:rPr>
        <w:t>Australia</w:t>
      </w:r>
      <w:r w:rsidRPr="00AF49A3">
        <w:rPr>
          <w:rFonts w:ascii="Gill Sans MT" w:hAnsi="Gill Sans MT"/>
          <w:b/>
        </w:rPr>
        <w:t xml:space="preserve">.  </w:t>
      </w:r>
      <w:r w:rsidRPr="00AF49A3">
        <w:rPr>
          <w:rFonts w:ascii="Gill Sans MT" w:hAnsi="Gill Sans MT"/>
          <w:i/>
        </w:rPr>
        <w:t>J. Parasitol</w:t>
      </w:r>
      <w:r w:rsidRPr="00AF49A3">
        <w:rPr>
          <w:rFonts w:ascii="Gill Sans MT" w:hAnsi="Gill Sans MT"/>
        </w:rPr>
        <w:t xml:space="preserve">., </w:t>
      </w:r>
      <w:r w:rsidRPr="00AF49A3">
        <w:rPr>
          <w:rFonts w:ascii="Gill Sans MT" w:hAnsi="Gill Sans MT"/>
          <w:b/>
        </w:rPr>
        <w:t>92</w:t>
      </w:r>
      <w:r w:rsidRPr="00AF49A3">
        <w:rPr>
          <w:rFonts w:ascii="Gill Sans MT" w:hAnsi="Gill Sans MT"/>
        </w:rPr>
        <w:t>: 267-272.</w:t>
      </w:r>
      <w:r w:rsidRPr="00AF49A3">
        <w:rPr>
          <w:rFonts w:ascii="Gill Sans MT" w:hAnsi="Gill Sans MT"/>
          <w:b/>
        </w:rPr>
        <w:tab/>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Fitzgerald, A. E. (1984)</w:t>
      </w:r>
      <w:r w:rsidRPr="00AF49A3">
        <w:rPr>
          <w:rFonts w:ascii="Gill Sans MT" w:hAnsi="Gill Sans MT"/>
        </w:rPr>
        <w:t xml:space="preserve"> Diet of the Possum </w:t>
      </w:r>
      <w:r w:rsidRPr="00AF49A3">
        <w:rPr>
          <w:rFonts w:ascii="Gill Sans MT" w:hAnsi="Gill Sans MT"/>
          <w:i/>
        </w:rPr>
        <w:t>Trichosurus vulpecula</w:t>
      </w:r>
      <w:r w:rsidRPr="00AF49A3">
        <w:rPr>
          <w:rFonts w:ascii="Gill Sans MT" w:hAnsi="Gill Sans MT"/>
        </w:rPr>
        <w:t xml:space="preserve"> in three Tasmanian forest types and its relevance to the diet of possums in New Zealand forests. In A. P. Smith &amp; I. D. Hume (eds.) </w:t>
      </w:r>
      <w:r w:rsidRPr="00AF49A3">
        <w:rPr>
          <w:rFonts w:ascii="Gill Sans MT" w:hAnsi="Gill Sans MT"/>
          <w:i/>
        </w:rPr>
        <w:t>Possums and Gliders</w:t>
      </w:r>
      <w:r w:rsidRPr="00AF49A3">
        <w:rPr>
          <w:rFonts w:ascii="Gill Sans MT" w:hAnsi="Gill Sans MT"/>
        </w:rPr>
        <w:t>. Surrey Beatty &amp; Sons, Chipping Norton. pp 137-143.</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Forestry Commission Tasmania (1982)</w:t>
      </w:r>
      <w:r w:rsidRPr="00AF49A3">
        <w:rPr>
          <w:rFonts w:ascii="Gill Sans MT" w:hAnsi="Gill Sans MT"/>
        </w:rPr>
        <w:t xml:space="preserve"> Forest pests and diseases: control of browsing damage. Leaflet No. 11, December 1982.</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Gilbert, J. M. (1961)</w:t>
      </w:r>
      <w:r w:rsidRPr="00AF49A3">
        <w:rPr>
          <w:rFonts w:ascii="Gill Sans MT" w:hAnsi="Gill Sans MT"/>
        </w:rPr>
        <w:t xml:space="preserve"> The effects of browsing by native animals on the establishment of seedlings of </w:t>
      </w:r>
      <w:r w:rsidRPr="00AF49A3">
        <w:rPr>
          <w:rFonts w:ascii="Gill Sans MT" w:hAnsi="Gill Sans MT"/>
          <w:i/>
        </w:rPr>
        <w:t>Eucalyptus regnans</w:t>
      </w:r>
      <w:r w:rsidRPr="00AF49A3">
        <w:rPr>
          <w:rFonts w:ascii="Gill Sans MT" w:hAnsi="Gill Sans MT"/>
        </w:rPr>
        <w:t xml:space="preserve"> in the Florentine Valley, Tasmania. </w:t>
      </w:r>
      <w:r w:rsidRPr="00AF49A3">
        <w:rPr>
          <w:rFonts w:ascii="Gill Sans MT" w:hAnsi="Gill Sans MT"/>
          <w:i/>
        </w:rPr>
        <w:t>Austr. For.</w:t>
      </w:r>
      <w:r w:rsidRPr="00AF49A3">
        <w:rPr>
          <w:rFonts w:ascii="Gill Sans MT" w:hAnsi="Gill Sans MT"/>
        </w:rPr>
        <w:t xml:space="preserve"> </w:t>
      </w:r>
      <w:r w:rsidRPr="00AF49A3">
        <w:rPr>
          <w:rFonts w:ascii="Gill Sans MT" w:hAnsi="Gill Sans MT"/>
          <w:b/>
        </w:rPr>
        <w:t>25</w:t>
      </w:r>
      <w:r w:rsidRPr="00AF49A3">
        <w:rPr>
          <w:rFonts w:ascii="Gill Sans MT" w:hAnsi="Gill Sans MT"/>
        </w:rPr>
        <w:t>: 116-121.</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Gilmore, D. P. (1969)</w:t>
      </w:r>
      <w:r w:rsidRPr="00AF49A3">
        <w:rPr>
          <w:rFonts w:ascii="Gill Sans MT" w:hAnsi="Gill Sans MT"/>
        </w:rPr>
        <w:t xml:space="preserve"> Seasonal reproductive periodicity in the male Australian Brush-Tailed Possum (</w:t>
      </w:r>
      <w:r w:rsidRPr="00AF49A3">
        <w:rPr>
          <w:rFonts w:ascii="Gill Sans MT" w:hAnsi="Gill Sans MT"/>
          <w:i/>
        </w:rPr>
        <w:t>Trichosurus vulpecula</w:t>
      </w:r>
      <w:r w:rsidRPr="00AF49A3">
        <w:rPr>
          <w:rFonts w:ascii="Gill Sans MT" w:hAnsi="Gill Sans MT"/>
        </w:rPr>
        <w:t xml:space="preserve">). </w:t>
      </w:r>
      <w:r w:rsidRPr="00AF49A3">
        <w:rPr>
          <w:rFonts w:ascii="Gill Sans MT" w:hAnsi="Gill Sans MT"/>
          <w:i/>
        </w:rPr>
        <w:t>J. Zool. Lond.</w:t>
      </w:r>
      <w:r w:rsidRPr="00AF49A3">
        <w:rPr>
          <w:rFonts w:ascii="Gill Sans MT" w:hAnsi="Gill Sans MT"/>
        </w:rPr>
        <w:t xml:space="preserve"> </w:t>
      </w:r>
      <w:r w:rsidRPr="00AF49A3">
        <w:rPr>
          <w:rFonts w:ascii="Gill Sans MT" w:hAnsi="Gill Sans MT"/>
          <w:b/>
        </w:rPr>
        <w:t>157</w:t>
      </w:r>
      <w:r w:rsidRPr="00AF49A3">
        <w:rPr>
          <w:rFonts w:ascii="Gill Sans MT" w:hAnsi="Gill Sans MT"/>
        </w:rPr>
        <w:t>: 75-98.</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Green, W. Q. (1984)</w:t>
      </w:r>
      <w:r w:rsidRPr="00AF49A3">
        <w:rPr>
          <w:rFonts w:ascii="Gill Sans MT" w:hAnsi="Gill Sans MT"/>
        </w:rPr>
        <w:t xml:space="preserve"> A review of ecological studies relevant to management of the Common Brushtail Possum. In A. P. Smith &amp; I. D. Hume (eds.) </w:t>
      </w:r>
      <w:r w:rsidRPr="00AF49A3">
        <w:rPr>
          <w:rFonts w:ascii="Gill Sans MT" w:hAnsi="Gill Sans MT"/>
          <w:i/>
        </w:rPr>
        <w:t>Possums and Gliders</w:t>
      </w:r>
      <w:r w:rsidRPr="00AF49A3">
        <w:rPr>
          <w:rFonts w:ascii="Gill Sans MT" w:hAnsi="Gill Sans MT"/>
        </w:rPr>
        <w:t>. Surrey Beatty &amp; Sons, Chipping Norton. pp 483-499.</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Green, W. Q. &amp; Coleman, J. D. (1981)</w:t>
      </w:r>
      <w:r w:rsidRPr="00AF49A3">
        <w:rPr>
          <w:rFonts w:ascii="Gill Sans MT" w:hAnsi="Gill Sans MT"/>
        </w:rPr>
        <w:t xml:space="preserve"> A progress report on the movements of possums </w:t>
      </w:r>
      <w:r w:rsidRPr="00AF49A3">
        <w:rPr>
          <w:rFonts w:ascii="Gill Sans MT" w:hAnsi="Gill Sans MT"/>
          <w:i/>
        </w:rPr>
        <w:t>Trichosurus vulpecula</w:t>
      </w:r>
      <w:r w:rsidRPr="00AF49A3">
        <w:rPr>
          <w:rFonts w:ascii="Gill Sans MT" w:hAnsi="Gill Sans MT"/>
        </w:rPr>
        <w:t xml:space="preserve"> between native forests and pasture. In B. D. Bell (ed.) Proceedings of the first symposium on marsupials in New Zealand. </w:t>
      </w:r>
      <w:r w:rsidRPr="00AF49A3">
        <w:rPr>
          <w:rFonts w:ascii="Gill Sans MT" w:hAnsi="Gill Sans MT"/>
          <w:i/>
        </w:rPr>
        <w:t xml:space="preserve">Zoology Publications from Victoria University of Wellington, </w:t>
      </w:r>
      <w:r w:rsidRPr="00AF49A3">
        <w:rPr>
          <w:rFonts w:ascii="Gill Sans MT" w:hAnsi="Gill Sans MT"/>
          <w:b/>
        </w:rPr>
        <w:t>74</w:t>
      </w:r>
      <w:r w:rsidRPr="00AF49A3">
        <w:rPr>
          <w:rFonts w:ascii="Gill Sans MT" w:hAnsi="Gill Sans MT"/>
        </w:rPr>
        <w:t>: 51-62.</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Green, W. Q. &amp; Coleman, J. D. (1986)</w:t>
      </w:r>
      <w:r w:rsidRPr="00AF49A3">
        <w:rPr>
          <w:rFonts w:ascii="Gill Sans MT" w:hAnsi="Gill Sans MT"/>
        </w:rPr>
        <w:t xml:space="preserve"> Movements of possums (</w:t>
      </w:r>
      <w:r w:rsidRPr="00AF49A3">
        <w:rPr>
          <w:rFonts w:ascii="Gill Sans MT" w:hAnsi="Gill Sans MT"/>
          <w:i/>
        </w:rPr>
        <w:t>Trichosurus vulpecula</w:t>
      </w:r>
      <w:r w:rsidRPr="00AF49A3">
        <w:rPr>
          <w:rFonts w:ascii="Gill Sans MT" w:hAnsi="Gill Sans MT"/>
        </w:rPr>
        <w:t xml:space="preserve">) between forest and pasture in Westland, New Zealand: implications for bovine tuberculosis transmission. </w:t>
      </w:r>
      <w:r w:rsidRPr="00AF49A3">
        <w:rPr>
          <w:rFonts w:ascii="Gill Sans MT" w:hAnsi="Gill Sans MT"/>
          <w:i/>
        </w:rPr>
        <w:t>New Zealand J. Ecol.</w:t>
      </w:r>
      <w:r w:rsidRPr="00AF49A3">
        <w:rPr>
          <w:rFonts w:ascii="Gill Sans MT" w:hAnsi="Gill Sans MT"/>
        </w:rPr>
        <w:t xml:space="preserve"> </w:t>
      </w:r>
      <w:r w:rsidRPr="00AF49A3">
        <w:rPr>
          <w:rFonts w:ascii="Gill Sans MT" w:hAnsi="Gill Sans MT"/>
          <w:b/>
        </w:rPr>
        <w:t>9</w:t>
      </w:r>
      <w:r w:rsidRPr="00AF49A3">
        <w:rPr>
          <w:rFonts w:ascii="Gill Sans MT" w:hAnsi="Gill Sans MT"/>
        </w:rPr>
        <w:t>: 57-69.</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Harper, M.J. (2005)</w:t>
      </w:r>
      <w:r w:rsidRPr="00AF49A3">
        <w:rPr>
          <w:rFonts w:ascii="Gill Sans MT" w:hAnsi="Gill Sans MT"/>
        </w:rPr>
        <w:t xml:space="preserve"> </w:t>
      </w:r>
      <w:hyperlink r:id="rId36" w:history="1">
        <w:r w:rsidRPr="00AF49A3">
          <w:rPr>
            <w:rStyle w:val="Hyperlink"/>
            <w:rFonts w:ascii="Gill Sans MT" w:hAnsi="Gill Sans MT"/>
            <w:color w:val="auto"/>
            <w:u w:val="none"/>
          </w:rPr>
          <w:t>Home range and den use of common brushtail possums (</w:t>
        </w:r>
        <w:r w:rsidRPr="00AF49A3">
          <w:rPr>
            <w:rStyle w:val="Hyperlink"/>
            <w:rFonts w:ascii="Gill Sans MT" w:hAnsi="Gill Sans MT"/>
            <w:i/>
            <w:color w:val="auto"/>
            <w:u w:val="none"/>
          </w:rPr>
          <w:t>Trichosurus</w:t>
        </w:r>
        <w:r w:rsidRPr="00AF49A3">
          <w:rPr>
            <w:rStyle w:val="Hyperlink"/>
            <w:rFonts w:ascii="Gill Sans MT" w:hAnsi="Gill Sans MT"/>
            <w:color w:val="auto"/>
            <w:u w:val="none"/>
          </w:rPr>
          <w:t xml:space="preserve"> </w:t>
        </w:r>
        <w:r w:rsidRPr="00AF49A3">
          <w:rPr>
            <w:rStyle w:val="Hyperlink"/>
            <w:rFonts w:ascii="Gill Sans MT" w:hAnsi="Gill Sans MT"/>
            <w:i/>
            <w:color w:val="auto"/>
            <w:u w:val="none"/>
          </w:rPr>
          <w:t>vulpecula</w:t>
        </w:r>
        <w:r w:rsidRPr="00AF49A3">
          <w:rPr>
            <w:rStyle w:val="Hyperlink"/>
            <w:rFonts w:ascii="Gill Sans MT" w:hAnsi="Gill Sans MT"/>
            <w:color w:val="auto"/>
            <w:u w:val="none"/>
          </w:rPr>
          <w:t>) in urban forest remnants</w:t>
        </w:r>
      </w:hyperlink>
      <w:r w:rsidRPr="00AF49A3">
        <w:rPr>
          <w:rFonts w:ascii="Gill Sans MT" w:hAnsi="Gill Sans MT"/>
        </w:rPr>
        <w:t xml:space="preserve">.  </w:t>
      </w:r>
      <w:r w:rsidRPr="00AF49A3">
        <w:rPr>
          <w:rFonts w:ascii="Gill Sans MT" w:hAnsi="Gill Sans MT"/>
          <w:i/>
        </w:rPr>
        <w:t>Wildl. Res.</w:t>
      </w:r>
      <w:r w:rsidRPr="00AF49A3">
        <w:rPr>
          <w:rFonts w:ascii="Gill Sans MT" w:hAnsi="Gill Sans MT"/>
        </w:rPr>
        <w:t xml:space="preserve"> </w:t>
      </w:r>
      <w:r w:rsidRPr="00AF49A3">
        <w:rPr>
          <w:rFonts w:ascii="Gill Sans MT" w:hAnsi="Gill Sans MT"/>
          <w:b/>
        </w:rPr>
        <w:t>32</w:t>
      </w:r>
      <w:r w:rsidRPr="00AF49A3">
        <w:rPr>
          <w:rFonts w:ascii="Gill Sans MT" w:hAnsi="Gill Sans MT"/>
        </w:rPr>
        <w:t>: 681-687.</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Harvie, A. E. (1973)</w:t>
      </w:r>
      <w:r w:rsidRPr="00AF49A3">
        <w:rPr>
          <w:rFonts w:ascii="Gill Sans MT" w:hAnsi="Gill Sans MT"/>
        </w:rPr>
        <w:t xml:space="preserve"> Diet of the opossum (</w:t>
      </w:r>
      <w:r w:rsidRPr="00AF49A3">
        <w:rPr>
          <w:rFonts w:ascii="Gill Sans MT" w:hAnsi="Gill Sans MT"/>
          <w:i/>
        </w:rPr>
        <w:t>Trichosurus vulpecula</w:t>
      </w:r>
      <w:r w:rsidRPr="00AF49A3">
        <w:rPr>
          <w:rFonts w:ascii="Gill Sans MT" w:hAnsi="Gill Sans MT"/>
        </w:rPr>
        <w:t xml:space="preserve"> Kerr) on farmland northeast of Waverley, New Zealand. </w:t>
      </w:r>
      <w:r w:rsidRPr="00AF49A3">
        <w:rPr>
          <w:rFonts w:ascii="Gill Sans MT" w:hAnsi="Gill Sans MT"/>
          <w:i/>
        </w:rPr>
        <w:t xml:space="preserve">Proc. N. Z. Ecol. Soc. </w:t>
      </w:r>
      <w:r w:rsidRPr="00AF49A3">
        <w:rPr>
          <w:rFonts w:ascii="Gill Sans MT" w:hAnsi="Gill Sans MT"/>
          <w:b/>
        </w:rPr>
        <w:t>20</w:t>
      </w:r>
      <w:r w:rsidRPr="00AF49A3">
        <w:rPr>
          <w:rFonts w:ascii="Gill Sans MT" w:hAnsi="Gill Sans MT"/>
        </w:rPr>
        <w:t>: 48-52.</w:t>
      </w:r>
    </w:p>
    <w:p w:rsidR="009A0EB3" w:rsidRPr="00AF49A3" w:rsidRDefault="009A0EB3">
      <w:pPr>
        <w:pStyle w:val="Text"/>
        <w:tabs>
          <w:tab w:val="left" w:pos="851"/>
        </w:tabs>
        <w:spacing w:before="240"/>
        <w:ind w:right="424"/>
        <w:rPr>
          <w:rFonts w:ascii="Gill Sans MT" w:hAnsi="Gill Sans MT"/>
        </w:rPr>
      </w:pPr>
      <w:r w:rsidRPr="00AF49A3">
        <w:rPr>
          <w:rFonts w:ascii="Gill Sans MT" w:hAnsi="Gill Sans MT"/>
          <w:b/>
        </w:rPr>
        <w:t>Hawkins, C.E., Baars, C., Hesterman, H., Hocking, G.J., Jones, M.E., Lazenby, B., Mann, D., Mooney, N., Pemberton, D., Pyecroft, S., Restani, M. and Weirsma, J. (2006)</w:t>
      </w:r>
      <w:r w:rsidRPr="00AF49A3">
        <w:rPr>
          <w:rFonts w:ascii="Gill Sans MT" w:hAnsi="Gill Sans MT"/>
        </w:rPr>
        <w:t xml:space="preserve"> </w:t>
      </w:r>
      <w:r w:rsidR="00C6383B" w:rsidRPr="00AF49A3">
        <w:rPr>
          <w:rFonts w:ascii="Gill Sans MT" w:hAnsi="Gill Sans MT"/>
        </w:rPr>
        <w:t xml:space="preserve"> Emerging disease and population decline of an island endemic, the Tasmanian Devil </w:t>
      </w:r>
      <w:r w:rsidR="00C6383B" w:rsidRPr="00AF49A3">
        <w:rPr>
          <w:rFonts w:ascii="Gill Sans MT" w:hAnsi="Gill Sans MT"/>
          <w:i/>
        </w:rPr>
        <w:t>Sarcophillus harrisii</w:t>
      </w:r>
      <w:r w:rsidR="00C6383B" w:rsidRPr="00AF49A3">
        <w:rPr>
          <w:rFonts w:ascii="Gill Sans MT" w:hAnsi="Gill Sans MT"/>
        </w:rPr>
        <w:t xml:space="preserve">.  </w:t>
      </w:r>
      <w:r w:rsidR="00C6383B" w:rsidRPr="00AF49A3">
        <w:rPr>
          <w:rFonts w:ascii="Gill Sans MT" w:hAnsi="Gill Sans MT"/>
          <w:i/>
        </w:rPr>
        <w:t>Biol. Cons</w:t>
      </w:r>
      <w:r w:rsidR="00C6383B" w:rsidRPr="00AF49A3">
        <w:rPr>
          <w:rFonts w:ascii="Gill Sans MT" w:hAnsi="Gill Sans MT"/>
        </w:rPr>
        <w:t xml:space="preserve">, </w:t>
      </w:r>
      <w:r w:rsidR="00C6383B" w:rsidRPr="00AF49A3">
        <w:rPr>
          <w:rFonts w:ascii="Gill Sans MT" w:hAnsi="Gill Sans MT"/>
          <w:b/>
        </w:rPr>
        <w:t>131</w:t>
      </w:r>
      <w:r w:rsidR="00C6383B" w:rsidRPr="00AF49A3">
        <w:rPr>
          <w:rFonts w:ascii="Gill Sans MT" w:hAnsi="Gill Sans MT"/>
        </w:rPr>
        <w:t xml:space="preserve">: 307-324.  </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Hocking, G. J. (1981)</w:t>
      </w:r>
      <w:r w:rsidRPr="00AF49A3">
        <w:rPr>
          <w:rFonts w:ascii="Gill Sans MT" w:hAnsi="Gill Sans MT"/>
        </w:rPr>
        <w:t xml:space="preserve"> The population ecology of the Brushtailed Possum </w:t>
      </w:r>
      <w:r w:rsidRPr="00AF49A3">
        <w:rPr>
          <w:rFonts w:ascii="Gill Sans MT" w:hAnsi="Gill Sans MT"/>
          <w:i/>
        </w:rPr>
        <w:t>Trichosurus vulpecula</w:t>
      </w:r>
      <w:r w:rsidRPr="00AF49A3">
        <w:rPr>
          <w:rFonts w:ascii="Gill Sans MT" w:hAnsi="Gill Sans MT"/>
        </w:rPr>
        <w:t xml:space="preserve"> (Kerr), in Tasmania. MSc thesis, University of Tasmania, Hobart.</w:t>
      </w:r>
    </w:p>
    <w:p w:rsidR="007E74FE" w:rsidRPr="00AF49A3" w:rsidRDefault="000B477C">
      <w:pPr>
        <w:pStyle w:val="Text"/>
        <w:tabs>
          <w:tab w:val="left" w:pos="851"/>
        </w:tabs>
        <w:spacing w:before="240" w:after="0"/>
        <w:ind w:right="424"/>
        <w:rPr>
          <w:rFonts w:ascii="Gill Sans MT" w:hAnsi="Gill Sans MT"/>
          <w:lang w:val="en-US"/>
        </w:rPr>
      </w:pPr>
      <w:r w:rsidRPr="00AF49A3">
        <w:rPr>
          <w:rFonts w:ascii="Gill Sans MT" w:hAnsi="Gill Sans MT"/>
          <w:b/>
          <w:lang w:val="en-US"/>
        </w:rPr>
        <w:t>Hocking, G. J., &amp; Guiler, E. R. (1983)</w:t>
      </w:r>
      <w:r w:rsidRPr="00AF49A3">
        <w:rPr>
          <w:rFonts w:ascii="Gill Sans MT" w:hAnsi="Gill Sans MT"/>
          <w:lang w:val="en-US"/>
        </w:rPr>
        <w:t xml:space="preserve"> The Mammals of the Lower Gordon River Region, South-West Tasmania. </w:t>
      </w:r>
      <w:r w:rsidRPr="00AF49A3">
        <w:rPr>
          <w:rFonts w:ascii="Gill Sans MT" w:hAnsi="Gill Sans MT"/>
          <w:i/>
          <w:iCs/>
          <w:lang w:val="en-US"/>
        </w:rPr>
        <w:t xml:space="preserve">Aust. Wildl. Res. </w:t>
      </w:r>
      <w:r w:rsidRPr="00AF49A3">
        <w:rPr>
          <w:rFonts w:ascii="Gill Sans MT" w:hAnsi="Gill Sans MT"/>
          <w:b/>
          <w:bCs/>
          <w:lang w:val="en-US"/>
        </w:rPr>
        <w:t>10</w:t>
      </w:r>
      <w:r w:rsidRPr="00AF49A3">
        <w:rPr>
          <w:rFonts w:ascii="Gill Sans MT" w:hAnsi="Gill Sans MT"/>
          <w:lang w:val="en-US"/>
        </w:rPr>
        <w:t>: 1–23.</w:t>
      </w:r>
    </w:p>
    <w:p w:rsidR="007E74FE" w:rsidRPr="00AF49A3" w:rsidRDefault="000B477C">
      <w:pPr>
        <w:pStyle w:val="Text"/>
        <w:tabs>
          <w:tab w:val="left" w:pos="851"/>
        </w:tabs>
        <w:spacing w:before="240"/>
        <w:ind w:right="424"/>
        <w:rPr>
          <w:rFonts w:ascii="Gill Sans MT" w:hAnsi="Gill Sans MT"/>
          <w:lang w:val="en-US"/>
        </w:rPr>
      </w:pPr>
      <w:r w:rsidRPr="00AF49A3">
        <w:rPr>
          <w:rFonts w:ascii="Gill Sans MT" w:hAnsi="Gill Sans MT"/>
          <w:b/>
          <w:lang w:val="en-US"/>
        </w:rPr>
        <w:t>Hocking, G. J. (1990)</w:t>
      </w:r>
      <w:r w:rsidRPr="00AF49A3">
        <w:rPr>
          <w:rFonts w:ascii="Gill Sans MT" w:hAnsi="Gill Sans MT"/>
          <w:lang w:val="en-US"/>
        </w:rPr>
        <w:t xml:space="preserve"> The brush possum </w:t>
      </w:r>
      <w:r w:rsidRPr="00AF49A3">
        <w:rPr>
          <w:rFonts w:ascii="Gill Sans MT" w:hAnsi="Gill Sans MT"/>
          <w:i/>
          <w:iCs/>
          <w:lang w:val="en-US"/>
        </w:rPr>
        <w:t xml:space="preserve">Trichosurus vulpecula </w:t>
      </w:r>
      <w:r w:rsidRPr="00AF49A3">
        <w:rPr>
          <w:rFonts w:ascii="Gill Sans MT" w:hAnsi="Gill Sans MT"/>
          <w:lang w:val="en-US"/>
        </w:rPr>
        <w:t>(Kerr) in Tasmania. Report for the Department of Primary Industries, Water and Environment, Hobart.</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How, R. A. (1972a)</w:t>
      </w:r>
      <w:r w:rsidRPr="00AF49A3">
        <w:rPr>
          <w:rFonts w:ascii="Gill Sans MT" w:hAnsi="Gill Sans MT"/>
        </w:rPr>
        <w:t xml:space="preserve"> Ecology of </w:t>
      </w:r>
      <w:r w:rsidRPr="00AF49A3">
        <w:rPr>
          <w:rFonts w:ascii="Gill Sans MT" w:hAnsi="Gill Sans MT"/>
          <w:i/>
        </w:rPr>
        <w:t xml:space="preserve">Trichosurus </w:t>
      </w:r>
      <w:r w:rsidRPr="00AF49A3">
        <w:rPr>
          <w:rFonts w:ascii="Gill Sans MT" w:hAnsi="Gill Sans MT"/>
        </w:rPr>
        <w:t>species in New South Wales. PhD thesis, University of New England, Armidale.</w:t>
      </w:r>
    </w:p>
    <w:p w:rsidR="007E74FE" w:rsidRPr="00AF49A3" w:rsidRDefault="000B477C">
      <w:pPr>
        <w:pStyle w:val="Text"/>
        <w:tabs>
          <w:tab w:val="left" w:pos="851"/>
        </w:tabs>
        <w:spacing w:before="240"/>
        <w:ind w:right="424"/>
        <w:rPr>
          <w:rFonts w:ascii="Gill Sans MT" w:hAnsi="Gill Sans MT"/>
          <w:i/>
        </w:rPr>
      </w:pPr>
      <w:r w:rsidRPr="00AF49A3">
        <w:rPr>
          <w:rFonts w:ascii="Gill Sans MT" w:hAnsi="Gill Sans MT"/>
          <w:b/>
        </w:rPr>
        <w:t>How, R. A. (1972b)</w:t>
      </w:r>
      <w:r w:rsidRPr="00AF49A3">
        <w:rPr>
          <w:rFonts w:ascii="Gill Sans MT" w:hAnsi="Gill Sans MT"/>
        </w:rPr>
        <w:t xml:space="preserve"> The ecology and management of possum species in N.S.W. forests. N. S. W. Forestry Commission, </w:t>
      </w:r>
      <w:r w:rsidRPr="00AF49A3">
        <w:rPr>
          <w:rFonts w:ascii="Gill Sans MT" w:hAnsi="Gill Sans MT"/>
          <w:i/>
        </w:rPr>
        <w:t>Ann. Res. Rep. 1971-1972</w:t>
      </w:r>
      <w:r w:rsidRPr="00AF49A3">
        <w:rPr>
          <w:rFonts w:ascii="Gill Sans MT" w:hAnsi="Gill Sans MT"/>
        </w:rPr>
        <w:t>: 107-113.</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How, R. A. (1983)</w:t>
      </w:r>
      <w:r w:rsidRPr="00AF49A3">
        <w:rPr>
          <w:rFonts w:ascii="Gill Sans MT" w:hAnsi="Gill Sans MT"/>
        </w:rPr>
        <w:t xml:space="preserve"> Common Brushtail Possum. In </w:t>
      </w:r>
      <w:r w:rsidRPr="00AF49A3">
        <w:rPr>
          <w:rFonts w:ascii="Gill Sans MT" w:hAnsi="Gill Sans MT"/>
          <w:i/>
        </w:rPr>
        <w:t>Complete Book of Australian Mammals</w:t>
      </w:r>
      <w:r w:rsidRPr="00AF49A3">
        <w:rPr>
          <w:rFonts w:ascii="Gill Sans MT" w:hAnsi="Gill Sans MT"/>
        </w:rPr>
        <w:t>. R. Strahan (ed.). Collins, Angus and Robertson: Sydney. pp.147-148.</w:t>
      </w:r>
    </w:p>
    <w:p w:rsidR="000923B6" w:rsidRPr="00AF49A3" w:rsidRDefault="000923B6">
      <w:pPr>
        <w:pStyle w:val="Text"/>
        <w:tabs>
          <w:tab w:val="left" w:pos="851"/>
        </w:tabs>
        <w:spacing w:before="240"/>
        <w:ind w:right="424"/>
        <w:rPr>
          <w:rFonts w:ascii="Gill Sans MT" w:hAnsi="Gill Sans MT"/>
        </w:rPr>
      </w:pPr>
      <w:r w:rsidRPr="00AF49A3">
        <w:rPr>
          <w:rFonts w:ascii="Gill Sans MT" w:hAnsi="Gill Sans MT"/>
          <w:b/>
          <w:lang/>
        </w:rPr>
        <w:t>Morris, K., Woinarski, J., Friend, T., Foulkes, J., Kerle, A. &amp; Ellis, M. (2008)</w:t>
      </w:r>
      <w:r w:rsidRPr="00AF49A3">
        <w:rPr>
          <w:rFonts w:ascii="Gill Sans MT" w:hAnsi="Gill Sans MT"/>
          <w:lang/>
        </w:rPr>
        <w:t xml:space="preserve"> </w:t>
      </w:r>
      <w:r w:rsidRPr="00AF49A3">
        <w:rPr>
          <w:rFonts w:ascii="Gill Sans MT" w:hAnsi="Gill Sans MT"/>
          <w:i/>
          <w:iCs/>
          <w:lang/>
        </w:rPr>
        <w:t>Trichosurus vulpecula</w:t>
      </w:r>
      <w:r w:rsidRPr="00AF49A3">
        <w:rPr>
          <w:rFonts w:ascii="Gill Sans MT" w:hAnsi="Gill Sans MT"/>
          <w:lang/>
        </w:rPr>
        <w:t>.  In: IUCN 2008. IUCN Red List of Threatened Species. Downloaded on 16 June 2009.</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James, E. A. (1984)</w:t>
      </w:r>
      <w:r w:rsidRPr="00AF49A3">
        <w:rPr>
          <w:rFonts w:ascii="Gill Sans MT" w:hAnsi="Gill Sans MT"/>
        </w:rPr>
        <w:t xml:space="preserve"> The dynamics of hunted populations of Brushtail Possums </w:t>
      </w:r>
      <w:r w:rsidRPr="00AF49A3">
        <w:rPr>
          <w:rFonts w:ascii="Gill Sans MT" w:hAnsi="Gill Sans MT"/>
          <w:i/>
        </w:rPr>
        <w:t>Trichosurus vulpecula</w:t>
      </w:r>
      <w:r w:rsidRPr="00AF49A3">
        <w:rPr>
          <w:rFonts w:ascii="Gill Sans MT" w:hAnsi="Gill Sans MT"/>
        </w:rPr>
        <w:t xml:space="preserve"> in Tasmania: a technique for populati</w:t>
      </w:r>
      <w:r w:rsidR="00C2763E">
        <w:rPr>
          <w:rFonts w:ascii="Gill Sans MT" w:hAnsi="Gill Sans MT"/>
        </w:rPr>
        <w:t>on analysis. MSc T</w:t>
      </w:r>
      <w:r w:rsidRPr="00AF49A3">
        <w:rPr>
          <w:rFonts w:ascii="Gill Sans MT" w:hAnsi="Gill Sans MT"/>
        </w:rPr>
        <w:t>hesis, University of Tasmania, Hobart.</w:t>
      </w:r>
    </w:p>
    <w:p w:rsidR="007E74FE" w:rsidRDefault="000B477C">
      <w:pPr>
        <w:pStyle w:val="Text"/>
        <w:tabs>
          <w:tab w:val="left" w:pos="851"/>
        </w:tabs>
        <w:spacing w:before="240"/>
        <w:ind w:right="424"/>
        <w:rPr>
          <w:rFonts w:ascii="Gill Sans MT" w:hAnsi="Gill Sans MT"/>
          <w:lang w:val="en-US"/>
        </w:rPr>
      </w:pPr>
      <w:r w:rsidRPr="00AF49A3">
        <w:rPr>
          <w:rFonts w:ascii="Gill Sans MT" w:hAnsi="Gill Sans MT"/>
          <w:b/>
          <w:lang w:val="en-US"/>
        </w:rPr>
        <w:t>Ji, W., Sarre, S.D., Aitken, N., Hankin, R.S.K. &amp; Clout, M.N. (2001)</w:t>
      </w:r>
      <w:r w:rsidRPr="00AF49A3">
        <w:rPr>
          <w:rFonts w:ascii="Gill Sans MT" w:hAnsi="Gill Sans MT"/>
          <w:lang w:val="en-US"/>
        </w:rPr>
        <w:t xml:space="preserve"> Sex biased dispersal and a density independent mating system in the Australian brushtail possum, as revealed by minisatellite DNA profiling. </w:t>
      </w:r>
      <w:r w:rsidRPr="00AF49A3">
        <w:rPr>
          <w:rFonts w:ascii="Gill Sans MT" w:hAnsi="Gill Sans MT"/>
          <w:i/>
          <w:iCs/>
          <w:lang w:val="en-US"/>
        </w:rPr>
        <w:t>Mol. Ecol.</w:t>
      </w:r>
      <w:r w:rsidRPr="00AF49A3">
        <w:rPr>
          <w:rFonts w:ascii="Gill Sans MT" w:hAnsi="Gill Sans MT"/>
          <w:lang w:val="en-US"/>
        </w:rPr>
        <w:t xml:space="preserve">, </w:t>
      </w:r>
      <w:r w:rsidRPr="00AF49A3">
        <w:rPr>
          <w:rFonts w:ascii="Gill Sans MT" w:hAnsi="Gill Sans MT"/>
          <w:b/>
          <w:bCs/>
          <w:lang w:val="en-US"/>
        </w:rPr>
        <w:t>10</w:t>
      </w:r>
      <w:r w:rsidRPr="00AF49A3">
        <w:rPr>
          <w:rFonts w:ascii="Gill Sans MT" w:hAnsi="Gill Sans MT"/>
          <w:lang w:val="en-US"/>
        </w:rPr>
        <w:t>: 1527–1537.</w:t>
      </w:r>
    </w:p>
    <w:p w:rsidR="008058CD" w:rsidRPr="008058CD" w:rsidRDefault="008058CD" w:rsidP="008058CD">
      <w:pPr>
        <w:pStyle w:val="Text"/>
        <w:tabs>
          <w:tab w:val="left" w:pos="851"/>
        </w:tabs>
        <w:spacing w:before="240"/>
        <w:ind w:right="424"/>
        <w:rPr>
          <w:rFonts w:ascii="Gill Sans MT" w:hAnsi="Gill Sans MT"/>
          <w:lang w:val="en-US"/>
        </w:rPr>
      </w:pPr>
      <w:r w:rsidRPr="008058CD">
        <w:rPr>
          <w:rFonts w:ascii="Gill Sans MT" w:hAnsi="Gill Sans MT"/>
          <w:b/>
          <w:lang w:val="en-US"/>
        </w:rPr>
        <w:t>Ji, W.H., Sarre, S.D., White, P.C.L. &amp; Clout, M.N. (2004)</w:t>
      </w:r>
      <w:r w:rsidRPr="008058CD">
        <w:rPr>
          <w:rFonts w:ascii="Gill Sans MT" w:hAnsi="Gill Sans MT"/>
          <w:lang w:val="en-US"/>
        </w:rPr>
        <w:t xml:space="preserve"> Population recovery of common brushtail possums after local depopulation</w:t>
      </w:r>
      <w:r>
        <w:rPr>
          <w:rFonts w:ascii="Gill Sans MT" w:hAnsi="Gill Sans MT"/>
          <w:lang w:val="en-US"/>
        </w:rPr>
        <w:t xml:space="preserve">.  </w:t>
      </w:r>
      <w:r w:rsidRPr="008058CD">
        <w:rPr>
          <w:rFonts w:ascii="Gill Sans MT" w:hAnsi="Gill Sans MT"/>
          <w:i/>
          <w:lang w:val="en-US"/>
        </w:rPr>
        <w:t>Wildl. Res</w:t>
      </w:r>
      <w:r>
        <w:rPr>
          <w:rFonts w:ascii="Gill Sans MT" w:hAnsi="Gill Sans MT"/>
          <w:lang w:val="en-US"/>
        </w:rPr>
        <w:t xml:space="preserve">. </w:t>
      </w:r>
      <w:r w:rsidRPr="008058CD">
        <w:rPr>
          <w:rFonts w:ascii="Gill Sans MT" w:hAnsi="Gill Sans MT"/>
          <w:b/>
          <w:lang w:val="en-US"/>
        </w:rPr>
        <w:t>31</w:t>
      </w:r>
      <w:r>
        <w:rPr>
          <w:rFonts w:ascii="Gill Sans MT" w:hAnsi="Gill Sans MT"/>
          <w:lang w:val="en-US"/>
        </w:rPr>
        <w:t>: 543-550.</w:t>
      </w:r>
      <w:r w:rsidRPr="008058CD">
        <w:rPr>
          <w:rFonts w:ascii="Gill Sans MT" w:hAnsi="Gill Sans MT"/>
          <w:lang w:val="en-US"/>
        </w:rPr>
        <w:t xml:space="preserve"> </w:t>
      </w:r>
    </w:p>
    <w:p w:rsidR="009C72BD" w:rsidRPr="009C72BD" w:rsidRDefault="009C72BD" w:rsidP="009C72BD">
      <w:pPr>
        <w:pStyle w:val="Text"/>
        <w:tabs>
          <w:tab w:val="left" w:pos="851"/>
        </w:tabs>
        <w:spacing w:before="240"/>
        <w:ind w:right="424"/>
        <w:rPr>
          <w:rFonts w:ascii="Gill Sans MT" w:hAnsi="Gill Sans MT"/>
          <w:lang w:val="en-US"/>
        </w:rPr>
      </w:pPr>
      <w:r w:rsidRPr="009C72BD">
        <w:rPr>
          <w:rFonts w:ascii="Gill Sans MT" w:hAnsi="Gill Sans MT"/>
          <w:b/>
          <w:lang w:val="en-US"/>
        </w:rPr>
        <w:t>Johnson, C.N &amp; Ritchie, E.G. (2002)</w:t>
      </w:r>
      <w:r>
        <w:rPr>
          <w:rFonts w:ascii="Gill Sans MT" w:hAnsi="Gill Sans MT"/>
          <w:lang w:val="en-US"/>
        </w:rPr>
        <w:t xml:space="preserve"> </w:t>
      </w:r>
      <w:r w:rsidRPr="009C72BD">
        <w:rPr>
          <w:rFonts w:ascii="Gill Sans MT" w:hAnsi="Gill Sans MT"/>
          <w:lang w:val="en-US"/>
        </w:rPr>
        <w:t xml:space="preserve">Adaptive biases in offspring sex ratios established before birth in a marsupial, the common brushtail possum </w:t>
      </w:r>
      <w:r w:rsidRPr="009C72BD">
        <w:rPr>
          <w:rFonts w:ascii="Gill Sans MT" w:hAnsi="Gill Sans MT"/>
          <w:i/>
          <w:lang w:val="en-US"/>
        </w:rPr>
        <w:t>Trichosurus vulpecula</w:t>
      </w:r>
      <w:r>
        <w:rPr>
          <w:rFonts w:ascii="Gill Sans MT" w:hAnsi="Gill Sans MT"/>
          <w:lang w:val="en-US"/>
        </w:rPr>
        <w:t xml:space="preserve">.  </w:t>
      </w:r>
      <w:r w:rsidRPr="009C72BD">
        <w:rPr>
          <w:rFonts w:ascii="Gill Sans MT" w:hAnsi="Gill Sans MT"/>
          <w:i/>
          <w:lang w:val="en-US"/>
        </w:rPr>
        <w:t>Behav. Ecol</w:t>
      </w:r>
      <w:r>
        <w:rPr>
          <w:rFonts w:ascii="Gill Sans MT" w:hAnsi="Gill Sans MT"/>
          <w:lang w:val="en-US"/>
        </w:rPr>
        <w:t xml:space="preserve">. </w:t>
      </w:r>
      <w:r w:rsidRPr="009C72BD">
        <w:rPr>
          <w:rFonts w:ascii="Gill Sans MT" w:hAnsi="Gill Sans MT"/>
          <w:b/>
          <w:lang w:val="en-US"/>
        </w:rPr>
        <w:t>13</w:t>
      </w:r>
      <w:r>
        <w:rPr>
          <w:rFonts w:ascii="Gill Sans MT" w:hAnsi="Gill Sans MT"/>
          <w:lang w:val="en-US"/>
        </w:rPr>
        <w:t>: 653-656.</w:t>
      </w:r>
      <w:r w:rsidRPr="009C72BD">
        <w:rPr>
          <w:rFonts w:ascii="Gill Sans MT" w:hAnsi="Gill Sans MT"/>
          <w:lang w:val="en-US"/>
        </w:rPr>
        <w:t xml:space="preserve"> </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Johnson, K. A. (1977)</w:t>
      </w:r>
      <w:r w:rsidRPr="00AF49A3">
        <w:rPr>
          <w:rFonts w:ascii="Gill Sans MT" w:hAnsi="Gill Sans MT"/>
        </w:rPr>
        <w:t xml:space="preserve"> Methods for the census of wallaby and possum in Tasmania.  </w:t>
      </w:r>
      <w:r w:rsidRPr="00AF49A3">
        <w:rPr>
          <w:rFonts w:ascii="Gill Sans MT" w:hAnsi="Gill Sans MT"/>
          <w:i/>
        </w:rPr>
        <w:t xml:space="preserve">Wildlife Division Technical Report </w:t>
      </w:r>
      <w:r w:rsidRPr="00AF49A3">
        <w:rPr>
          <w:rFonts w:ascii="Gill Sans MT" w:hAnsi="Gill Sans MT"/>
        </w:rPr>
        <w:t>77/2.  National Parks and Wildlife Service, Tasmania.</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Jolly, J. N. (1976)</w:t>
      </w:r>
      <w:r w:rsidRPr="00AF49A3">
        <w:rPr>
          <w:rFonts w:ascii="Gill Sans MT" w:hAnsi="Gill Sans MT"/>
        </w:rPr>
        <w:t xml:space="preserve"> Habitat use and movements of the opossum (</w:t>
      </w:r>
      <w:r w:rsidRPr="00AF49A3">
        <w:rPr>
          <w:rFonts w:ascii="Gill Sans MT" w:hAnsi="Gill Sans MT"/>
          <w:i/>
        </w:rPr>
        <w:t>Trichosurus vulpecula</w:t>
      </w:r>
      <w:r w:rsidRPr="00AF49A3">
        <w:rPr>
          <w:rFonts w:ascii="Gill Sans MT" w:hAnsi="Gill Sans MT"/>
        </w:rPr>
        <w:t xml:space="preserve">) in a pastoral habitat on Banks Peninsula. </w:t>
      </w:r>
      <w:r w:rsidRPr="00AF49A3">
        <w:rPr>
          <w:rFonts w:ascii="Gill Sans MT" w:hAnsi="Gill Sans MT"/>
          <w:i/>
        </w:rPr>
        <w:t xml:space="preserve">Proc. New Zealand Ecol. Soc. </w:t>
      </w:r>
      <w:r w:rsidRPr="00AF49A3">
        <w:rPr>
          <w:rFonts w:ascii="Gill Sans MT" w:hAnsi="Gill Sans MT"/>
          <w:b/>
        </w:rPr>
        <w:t>23</w:t>
      </w:r>
      <w:r w:rsidRPr="00AF49A3">
        <w:rPr>
          <w:rFonts w:ascii="Gill Sans MT" w:hAnsi="Gill Sans MT"/>
        </w:rPr>
        <w:t>: 70-78.</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Jones, M.E. &amp; Barmuta, L.A. (2000)</w:t>
      </w:r>
      <w:r w:rsidRPr="00AF49A3">
        <w:rPr>
          <w:rFonts w:ascii="Gill Sans MT" w:hAnsi="Gill Sans MT"/>
        </w:rPr>
        <w:t xml:space="preserve"> </w:t>
      </w:r>
      <w:hyperlink r:id="rId37" w:history="1">
        <w:r w:rsidRPr="00AF49A3">
          <w:rPr>
            <w:rStyle w:val="Hyperlink"/>
            <w:rFonts w:ascii="Gill Sans MT" w:hAnsi="Gill Sans MT"/>
            <w:color w:val="auto"/>
            <w:u w:val="none"/>
          </w:rPr>
          <w:t>Niche differentiation among sympatric Australian dasyurid carnivores</w:t>
        </w:r>
      </w:hyperlink>
      <w:r w:rsidRPr="00AF49A3">
        <w:rPr>
          <w:rFonts w:ascii="Gill Sans MT" w:hAnsi="Gill Sans MT"/>
        </w:rPr>
        <w:t xml:space="preserve">. </w:t>
      </w:r>
      <w:r w:rsidRPr="00AF49A3">
        <w:rPr>
          <w:rFonts w:ascii="Gill Sans MT" w:hAnsi="Gill Sans MT"/>
          <w:i/>
        </w:rPr>
        <w:t>J. Mammal.</w:t>
      </w:r>
      <w:r w:rsidRPr="00AF49A3">
        <w:rPr>
          <w:rFonts w:ascii="Gill Sans MT" w:hAnsi="Gill Sans MT"/>
        </w:rPr>
        <w:t xml:space="preserve">, </w:t>
      </w:r>
      <w:r w:rsidRPr="00AF49A3">
        <w:rPr>
          <w:rFonts w:ascii="Gill Sans MT" w:hAnsi="Gill Sans MT"/>
          <w:b/>
        </w:rPr>
        <w:t>81</w:t>
      </w:r>
      <w:r w:rsidRPr="00AF49A3">
        <w:rPr>
          <w:rFonts w:ascii="Gill Sans MT" w:hAnsi="Gill Sans MT"/>
        </w:rPr>
        <w:t xml:space="preserve">: 434-447. </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Kean, R. I. (1951)</w:t>
      </w:r>
      <w:r w:rsidRPr="00AF49A3">
        <w:rPr>
          <w:rFonts w:ascii="Gill Sans MT" w:hAnsi="Gill Sans MT"/>
        </w:rPr>
        <w:t xml:space="preserve"> Estimation of the effects of deer and opossums in high country. </w:t>
      </w:r>
      <w:r w:rsidRPr="00AF49A3">
        <w:rPr>
          <w:rFonts w:ascii="Gill Sans MT" w:hAnsi="Gill Sans MT"/>
          <w:i/>
        </w:rPr>
        <w:t>N. Z. Sci. Rev.</w:t>
      </w:r>
      <w:r w:rsidRPr="00AF49A3">
        <w:rPr>
          <w:rFonts w:ascii="Gill Sans MT" w:hAnsi="Gill Sans MT"/>
        </w:rPr>
        <w:t xml:space="preserve"> </w:t>
      </w:r>
      <w:r w:rsidRPr="00AF49A3">
        <w:rPr>
          <w:rFonts w:ascii="Gill Sans MT" w:hAnsi="Gill Sans MT"/>
          <w:b/>
        </w:rPr>
        <w:t>9</w:t>
      </w:r>
      <w:r w:rsidRPr="00AF49A3">
        <w:rPr>
          <w:rFonts w:ascii="Gill Sans MT" w:hAnsi="Gill Sans MT"/>
        </w:rPr>
        <w:t>: 146-152.</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Kean, R. I. (1967)</w:t>
      </w:r>
      <w:r w:rsidRPr="00AF49A3">
        <w:rPr>
          <w:rFonts w:ascii="Gill Sans MT" w:hAnsi="Gill Sans MT"/>
        </w:rPr>
        <w:t xml:space="preserve"> Behaviour and territorialism in </w:t>
      </w:r>
      <w:r w:rsidRPr="00AF49A3">
        <w:rPr>
          <w:rFonts w:ascii="Gill Sans MT" w:hAnsi="Gill Sans MT"/>
          <w:i/>
        </w:rPr>
        <w:t>Trichosurus vulpecula</w:t>
      </w:r>
      <w:r w:rsidRPr="00AF49A3">
        <w:rPr>
          <w:rFonts w:ascii="Gill Sans MT" w:hAnsi="Gill Sans MT"/>
        </w:rPr>
        <w:t xml:space="preserve"> (Marsupialia). </w:t>
      </w:r>
      <w:r w:rsidRPr="00AF49A3">
        <w:rPr>
          <w:rFonts w:ascii="Gill Sans MT" w:hAnsi="Gill Sans MT"/>
          <w:i/>
        </w:rPr>
        <w:t>Proc. New Zealand Ecol. Soc.</w:t>
      </w:r>
      <w:r w:rsidRPr="00AF49A3">
        <w:rPr>
          <w:rFonts w:ascii="Gill Sans MT" w:hAnsi="Gill Sans MT"/>
        </w:rPr>
        <w:t xml:space="preserve"> </w:t>
      </w:r>
      <w:r w:rsidRPr="00AF49A3">
        <w:rPr>
          <w:rFonts w:ascii="Gill Sans MT" w:hAnsi="Gill Sans MT"/>
          <w:b/>
        </w:rPr>
        <w:t>14</w:t>
      </w:r>
      <w:r w:rsidRPr="00AF49A3">
        <w:rPr>
          <w:rFonts w:ascii="Gill Sans MT" w:hAnsi="Gill Sans MT"/>
        </w:rPr>
        <w:t>: 71-78.</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Kerle, J. A. (1984)</w:t>
      </w:r>
      <w:r w:rsidRPr="00AF49A3">
        <w:rPr>
          <w:rFonts w:ascii="Gill Sans MT" w:hAnsi="Gill Sans MT"/>
        </w:rPr>
        <w:t xml:space="preserve"> Variation in the ecology of </w:t>
      </w:r>
      <w:r w:rsidRPr="00AF49A3">
        <w:rPr>
          <w:rFonts w:ascii="Gill Sans MT" w:hAnsi="Gill Sans MT"/>
          <w:i/>
        </w:rPr>
        <w:t>Trichosurus vulpecula</w:t>
      </w:r>
      <w:r w:rsidRPr="00AF49A3">
        <w:rPr>
          <w:rFonts w:ascii="Gill Sans MT" w:hAnsi="Gill Sans MT"/>
        </w:rPr>
        <w:t xml:space="preserve">: its adaptive significance. In A. P. Smith &amp; I. D. Hume (eds.) </w:t>
      </w:r>
      <w:r w:rsidRPr="00AF49A3">
        <w:rPr>
          <w:rFonts w:ascii="Gill Sans MT" w:hAnsi="Gill Sans MT"/>
          <w:i/>
        </w:rPr>
        <w:t>Possums and Gliders</w:t>
      </w:r>
      <w:r w:rsidRPr="00AF49A3">
        <w:rPr>
          <w:rFonts w:ascii="Gill Sans MT" w:hAnsi="Gill Sans MT"/>
        </w:rPr>
        <w:t>. Surrey Beatty &amp; Sons, Chipping Norton. pp 115-126.</w:t>
      </w:r>
    </w:p>
    <w:p w:rsidR="007E74FE" w:rsidRDefault="000B477C">
      <w:pPr>
        <w:pStyle w:val="Text"/>
        <w:tabs>
          <w:tab w:val="left" w:pos="851"/>
        </w:tabs>
        <w:spacing w:before="240"/>
        <w:ind w:right="424"/>
        <w:rPr>
          <w:rFonts w:ascii="Gill Sans MT" w:hAnsi="Gill Sans MT"/>
          <w:szCs w:val="24"/>
        </w:rPr>
      </w:pPr>
      <w:r w:rsidRPr="00AF49A3">
        <w:rPr>
          <w:rFonts w:ascii="Gill Sans MT" w:hAnsi="Gill Sans MT"/>
          <w:b/>
          <w:szCs w:val="24"/>
        </w:rPr>
        <w:t xml:space="preserve">Kerle, J.A., McKay, G.M. &amp; Frith, H.J. </w:t>
      </w:r>
      <w:r w:rsidRPr="00AF49A3">
        <w:rPr>
          <w:rFonts w:ascii="Gill Sans MT" w:hAnsi="Gill Sans MT" w:cs="Arial"/>
          <w:b/>
          <w:szCs w:val="24"/>
        </w:rPr>
        <w:t xml:space="preserve"> (1991)</w:t>
      </w:r>
      <w:r w:rsidRPr="00AF49A3">
        <w:rPr>
          <w:rFonts w:ascii="Gill Sans MT" w:hAnsi="Gill Sans MT" w:cs="Arial"/>
          <w:szCs w:val="24"/>
        </w:rPr>
        <w:t xml:space="preserve"> A systematic analysis of the brushtail possum, </w:t>
      </w:r>
      <w:r w:rsidRPr="00AF49A3">
        <w:rPr>
          <w:rFonts w:ascii="Gill Sans MT" w:hAnsi="Gill Sans MT" w:cs="Arial"/>
          <w:i/>
          <w:szCs w:val="24"/>
        </w:rPr>
        <w:t>Trichosurus vulpecula</w:t>
      </w:r>
      <w:r w:rsidRPr="00AF49A3">
        <w:rPr>
          <w:rFonts w:ascii="Gill Sans MT" w:hAnsi="Gill Sans MT" w:cs="Arial"/>
          <w:szCs w:val="24"/>
        </w:rPr>
        <w:t xml:space="preserve"> (Kerr 1792) (Marsupialia, Phalangeridae). </w:t>
      </w:r>
      <w:r w:rsidRPr="00AF49A3">
        <w:rPr>
          <w:rFonts w:ascii="Gill Sans MT" w:hAnsi="Gill Sans MT" w:cs="Arial"/>
          <w:i/>
          <w:szCs w:val="24"/>
        </w:rPr>
        <w:t>Aust. J. Zool.</w:t>
      </w:r>
      <w:r w:rsidRPr="00AF49A3">
        <w:rPr>
          <w:rFonts w:ascii="Gill Sans MT" w:hAnsi="Gill Sans MT" w:cs="Arial"/>
          <w:szCs w:val="24"/>
        </w:rPr>
        <w:t xml:space="preserve">, </w:t>
      </w:r>
      <w:r w:rsidRPr="00AF49A3">
        <w:rPr>
          <w:rFonts w:ascii="Gill Sans MT" w:hAnsi="Gill Sans MT" w:cs="Arial"/>
          <w:b/>
          <w:szCs w:val="24"/>
        </w:rPr>
        <w:t>39</w:t>
      </w:r>
      <w:r w:rsidRPr="00AF49A3">
        <w:rPr>
          <w:rFonts w:ascii="Gill Sans MT" w:hAnsi="Gill Sans MT" w:cs="Arial"/>
          <w:szCs w:val="24"/>
        </w:rPr>
        <w:t>: 313-331.</w:t>
      </w:r>
      <w:r w:rsidRPr="00AF49A3">
        <w:rPr>
          <w:rFonts w:ascii="Gill Sans MT" w:hAnsi="Gill Sans MT"/>
          <w:szCs w:val="24"/>
        </w:rPr>
        <w:t xml:space="preserve"> </w:t>
      </w:r>
    </w:p>
    <w:p w:rsidR="007C758A" w:rsidRDefault="007C758A" w:rsidP="007C758A">
      <w:pPr>
        <w:pStyle w:val="Text"/>
        <w:tabs>
          <w:tab w:val="left" w:pos="851"/>
        </w:tabs>
        <w:spacing w:before="240"/>
        <w:ind w:right="424"/>
        <w:rPr>
          <w:rFonts w:ascii="Gill Sans MT" w:hAnsi="Gill Sans MT"/>
          <w:szCs w:val="24"/>
          <w:lang w:val="en-US"/>
        </w:rPr>
      </w:pPr>
      <w:r w:rsidRPr="007C758A">
        <w:rPr>
          <w:rFonts w:ascii="Gill Sans MT" w:hAnsi="Gill Sans MT"/>
          <w:b/>
          <w:szCs w:val="24"/>
          <w:lang w:val="en-US"/>
        </w:rPr>
        <w:t>Koch, A. J. (2007)</w:t>
      </w:r>
      <w:r w:rsidRPr="007C758A">
        <w:rPr>
          <w:rFonts w:ascii="Gill Sans MT" w:hAnsi="Gill Sans MT"/>
          <w:szCs w:val="24"/>
          <w:lang w:val="en-US"/>
        </w:rPr>
        <w:t xml:space="preserve"> The abundance and type of hollows in </w:t>
      </w:r>
      <w:r w:rsidRPr="007C758A">
        <w:rPr>
          <w:rFonts w:ascii="Gill Sans MT" w:hAnsi="Gill Sans MT"/>
          <w:i/>
          <w:iCs/>
          <w:szCs w:val="24"/>
          <w:lang w:val="en-US"/>
        </w:rPr>
        <w:t>Eucalyptus obliqua</w:t>
      </w:r>
      <w:r>
        <w:rPr>
          <w:rFonts w:ascii="Gill Sans MT" w:hAnsi="Gill Sans MT"/>
          <w:i/>
          <w:iCs/>
          <w:szCs w:val="24"/>
          <w:lang w:val="en-US"/>
        </w:rPr>
        <w:t xml:space="preserve"> </w:t>
      </w:r>
      <w:r w:rsidRPr="007C758A">
        <w:rPr>
          <w:rFonts w:ascii="Gill Sans MT" w:hAnsi="Gill Sans MT"/>
          <w:szCs w:val="24"/>
          <w:lang w:val="en-US"/>
        </w:rPr>
        <w:t>forest and the use of these hollows by fauna. Ph.D. Thesis. University of</w:t>
      </w:r>
      <w:r>
        <w:rPr>
          <w:rFonts w:ascii="Gill Sans MT" w:hAnsi="Gill Sans MT"/>
          <w:szCs w:val="24"/>
          <w:lang w:val="en-US"/>
        </w:rPr>
        <w:t xml:space="preserve"> </w:t>
      </w:r>
      <w:r w:rsidRPr="007C758A">
        <w:rPr>
          <w:rFonts w:ascii="Gill Sans MT" w:hAnsi="Gill Sans MT"/>
          <w:szCs w:val="24"/>
          <w:lang w:val="en-US"/>
        </w:rPr>
        <w:t>Tasmania, Hobart.</w:t>
      </w:r>
    </w:p>
    <w:p w:rsidR="000904F3" w:rsidRPr="007C758A" w:rsidRDefault="000904F3" w:rsidP="000904F3">
      <w:pPr>
        <w:pStyle w:val="Text"/>
        <w:tabs>
          <w:tab w:val="left" w:pos="851"/>
        </w:tabs>
        <w:spacing w:before="240"/>
        <w:ind w:right="424"/>
        <w:rPr>
          <w:rFonts w:ascii="Gill Sans MT" w:hAnsi="Gill Sans MT"/>
          <w:szCs w:val="24"/>
          <w:lang w:val="en-US"/>
        </w:rPr>
      </w:pPr>
      <w:r w:rsidRPr="000904F3">
        <w:rPr>
          <w:rFonts w:ascii="Gill Sans MT" w:hAnsi="Gill Sans MT"/>
          <w:b/>
          <w:szCs w:val="24"/>
          <w:lang w:val="en-US"/>
        </w:rPr>
        <w:t>McArthur, C., Goodwin, A., Turner, S., (2000)</w:t>
      </w:r>
      <w:r w:rsidRPr="000904F3">
        <w:rPr>
          <w:rFonts w:ascii="Gill Sans MT" w:hAnsi="Gill Sans MT"/>
          <w:szCs w:val="24"/>
          <w:lang w:val="en-US"/>
        </w:rPr>
        <w:t xml:space="preserve"> Preferences,</w:t>
      </w:r>
      <w:r>
        <w:rPr>
          <w:rFonts w:ascii="Gill Sans MT" w:hAnsi="Gill Sans MT"/>
          <w:szCs w:val="24"/>
          <w:lang w:val="en-US"/>
        </w:rPr>
        <w:t xml:space="preserve"> </w:t>
      </w:r>
      <w:r w:rsidRPr="000904F3">
        <w:rPr>
          <w:rFonts w:ascii="Gill Sans MT" w:hAnsi="Gill Sans MT"/>
          <w:szCs w:val="24"/>
          <w:lang w:val="en-US"/>
        </w:rPr>
        <w:t>selection and damage to seedlings under changing availability</w:t>
      </w:r>
      <w:r>
        <w:rPr>
          <w:rFonts w:ascii="Gill Sans MT" w:hAnsi="Gill Sans MT"/>
          <w:szCs w:val="24"/>
          <w:lang w:val="en-US"/>
        </w:rPr>
        <w:t xml:space="preserve"> </w:t>
      </w:r>
      <w:r w:rsidRPr="000904F3">
        <w:rPr>
          <w:rFonts w:ascii="Gill Sans MT" w:hAnsi="Gill Sans MT"/>
          <w:szCs w:val="24"/>
          <w:lang w:val="en-US"/>
        </w:rPr>
        <w:t xml:space="preserve">by two marsupial herbivores. </w:t>
      </w:r>
      <w:r w:rsidRPr="000904F3">
        <w:rPr>
          <w:rFonts w:ascii="Gill Sans MT" w:hAnsi="Gill Sans MT"/>
          <w:i/>
          <w:szCs w:val="24"/>
          <w:lang w:val="en-US"/>
        </w:rPr>
        <w:t>For. Ecol. Manage</w:t>
      </w:r>
      <w:r w:rsidRPr="000904F3">
        <w:rPr>
          <w:rFonts w:ascii="Gill Sans MT" w:hAnsi="Gill Sans MT"/>
          <w:szCs w:val="24"/>
          <w:lang w:val="en-US"/>
        </w:rPr>
        <w:t xml:space="preserve">. </w:t>
      </w:r>
      <w:r w:rsidRPr="000904F3">
        <w:rPr>
          <w:rFonts w:ascii="Gill Sans MT" w:hAnsi="Gill Sans MT"/>
          <w:b/>
          <w:szCs w:val="24"/>
          <w:lang w:val="en-US"/>
        </w:rPr>
        <w:t>139</w:t>
      </w:r>
      <w:r>
        <w:rPr>
          <w:rFonts w:ascii="Gill Sans MT" w:hAnsi="Gill Sans MT"/>
          <w:szCs w:val="24"/>
          <w:lang w:val="en-US"/>
        </w:rPr>
        <w:t>:</w:t>
      </w:r>
      <w:r w:rsidRPr="000904F3">
        <w:rPr>
          <w:rFonts w:ascii="Gill Sans MT" w:hAnsi="Gill Sans MT"/>
          <w:szCs w:val="24"/>
          <w:lang w:val="en-US"/>
        </w:rPr>
        <w:t xml:space="preserve"> 157–173</w:t>
      </w:r>
      <w:r>
        <w:rPr>
          <w:rFonts w:ascii="Gill Sans MT" w:hAnsi="Gill Sans MT"/>
          <w:szCs w:val="24"/>
          <w:lang w:val="en-US"/>
        </w:rPr>
        <w:t>.</w:t>
      </w:r>
    </w:p>
    <w:p w:rsidR="007E74FE" w:rsidRPr="007C758A" w:rsidRDefault="000B477C" w:rsidP="007C758A">
      <w:pPr>
        <w:pStyle w:val="Text"/>
        <w:tabs>
          <w:tab w:val="left" w:pos="851"/>
        </w:tabs>
        <w:spacing w:before="240"/>
        <w:ind w:right="424"/>
        <w:rPr>
          <w:rFonts w:ascii="Gill Sans MT" w:hAnsi="Gill Sans MT"/>
          <w:szCs w:val="24"/>
          <w:lang w:val="en-US"/>
        </w:rPr>
      </w:pPr>
      <w:r w:rsidRPr="00AF49A3">
        <w:rPr>
          <w:rFonts w:ascii="Gill Sans MT" w:hAnsi="Gill Sans MT"/>
          <w:b/>
        </w:rPr>
        <w:t>Meredith, J. S., Brown, B. K. &amp; Frith, H. J. (1969)</w:t>
      </w:r>
      <w:r w:rsidRPr="00AF49A3">
        <w:rPr>
          <w:rFonts w:ascii="Gill Sans MT" w:hAnsi="Gill Sans MT"/>
        </w:rPr>
        <w:t xml:space="preserve"> Breeding of the Brush-Tailed Possum </w:t>
      </w:r>
      <w:r w:rsidRPr="00AF49A3">
        <w:rPr>
          <w:rFonts w:ascii="Gill Sans MT" w:hAnsi="Gill Sans MT"/>
          <w:i/>
        </w:rPr>
        <w:t>Trichosurus vulpecula</w:t>
      </w:r>
      <w:r w:rsidRPr="00AF49A3">
        <w:rPr>
          <w:rFonts w:ascii="Gill Sans MT" w:hAnsi="Gill Sans MT"/>
        </w:rPr>
        <w:t xml:space="preserve"> (Kerr), in New South Wales. </w:t>
      </w:r>
      <w:r w:rsidRPr="00AF49A3">
        <w:rPr>
          <w:rFonts w:ascii="Gill Sans MT" w:hAnsi="Gill Sans MT"/>
          <w:i/>
        </w:rPr>
        <w:t xml:space="preserve">C.S.I.R.O. Wildl. Res. </w:t>
      </w:r>
      <w:r w:rsidRPr="00AF49A3">
        <w:rPr>
          <w:rFonts w:ascii="Gill Sans MT" w:hAnsi="Gill Sans MT"/>
        </w:rPr>
        <w:t xml:space="preserve"> </w:t>
      </w:r>
      <w:r w:rsidRPr="00AF49A3">
        <w:rPr>
          <w:rFonts w:ascii="Gill Sans MT" w:hAnsi="Gill Sans MT"/>
          <w:b/>
        </w:rPr>
        <w:t>14</w:t>
      </w:r>
      <w:r w:rsidRPr="00AF49A3">
        <w:rPr>
          <w:rFonts w:ascii="Gill Sans MT" w:hAnsi="Gill Sans MT"/>
        </w:rPr>
        <w:t>: 181-193.</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lang w:val="en-US"/>
        </w:rPr>
        <w:t>Mooney, N. J., &amp; Johnson, K. A. (1979)</w:t>
      </w:r>
      <w:r w:rsidRPr="00AF49A3">
        <w:rPr>
          <w:rFonts w:ascii="Gill Sans MT" w:hAnsi="Gill Sans MT"/>
          <w:lang w:val="en-US"/>
        </w:rPr>
        <w:t xml:space="preserve"> Methods for the census of wallaby and possum in Tasmania.  Report for National Parks and Wildlife Service, Tasmania and the Australian National Parks and Wildlife Service, Hobart.</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lang w:val="en-US"/>
        </w:rPr>
        <w:t>Munks, S. A., Mooney, N., Pemberton, D., &amp; Gales, R. (2004)</w:t>
      </w:r>
      <w:r w:rsidRPr="00AF49A3">
        <w:rPr>
          <w:rFonts w:ascii="Gill Sans MT" w:hAnsi="Gill Sans MT"/>
          <w:lang w:val="en-US"/>
        </w:rPr>
        <w:t xml:space="preserve"> An update on the distribution and status of possums and gliders in Tasmania, including off-shore islands. In ‘The Biology of Australian Possums and Gliders’. (Eds R. L. Goldingay and S.M. Jackson.) pp. 111–129. (Surrey Beatty and Sons: Chipping Norton).</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O' Callaghan, M. G. &amp; Moore, E. (1986)</w:t>
      </w:r>
      <w:r w:rsidRPr="00AF49A3">
        <w:rPr>
          <w:rFonts w:ascii="Gill Sans MT" w:hAnsi="Gill Sans MT"/>
        </w:rPr>
        <w:t xml:space="preserve"> Parasites and serological survey of the common brushtail possum (</w:t>
      </w:r>
      <w:r w:rsidRPr="00AF49A3">
        <w:rPr>
          <w:rFonts w:ascii="Gill Sans MT" w:hAnsi="Gill Sans MT"/>
          <w:i/>
        </w:rPr>
        <w:t>Trichosurus vulpecula</w:t>
      </w:r>
      <w:r w:rsidRPr="00AF49A3">
        <w:rPr>
          <w:rFonts w:ascii="Gill Sans MT" w:hAnsi="Gill Sans MT"/>
        </w:rPr>
        <w:t xml:space="preserve">) from Kangaroo Island, South Australia. </w:t>
      </w:r>
      <w:r w:rsidRPr="00AF49A3">
        <w:rPr>
          <w:rFonts w:ascii="Gill Sans MT" w:hAnsi="Gill Sans MT"/>
          <w:i/>
        </w:rPr>
        <w:t>J. Wildl. Dis.</w:t>
      </w:r>
      <w:r w:rsidRPr="00AF49A3">
        <w:rPr>
          <w:rFonts w:ascii="Gill Sans MT" w:hAnsi="Gill Sans MT"/>
        </w:rPr>
        <w:t xml:space="preserve">, </w:t>
      </w:r>
      <w:r w:rsidRPr="00AF49A3">
        <w:rPr>
          <w:rFonts w:ascii="Gill Sans MT" w:hAnsi="Gill Sans MT"/>
          <w:b/>
        </w:rPr>
        <w:t>22</w:t>
      </w:r>
      <w:r w:rsidRPr="00AF49A3">
        <w:rPr>
          <w:rFonts w:ascii="Gill Sans MT" w:hAnsi="Gill Sans MT"/>
        </w:rPr>
        <w:t>: 589-591.</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Pilton, P. E. &amp; Sharman, G. B. (1962)</w:t>
      </w:r>
      <w:r w:rsidRPr="00AF49A3">
        <w:rPr>
          <w:rFonts w:ascii="Gill Sans MT" w:hAnsi="Gill Sans MT"/>
        </w:rPr>
        <w:t xml:space="preserve"> Reproduction in the marsupial </w:t>
      </w:r>
      <w:r w:rsidRPr="00AF49A3">
        <w:rPr>
          <w:rFonts w:ascii="Gill Sans MT" w:hAnsi="Gill Sans MT"/>
          <w:i/>
        </w:rPr>
        <w:t>Trichosurus vulpecula</w:t>
      </w:r>
      <w:r w:rsidRPr="00AF49A3">
        <w:rPr>
          <w:rFonts w:ascii="Gill Sans MT" w:hAnsi="Gill Sans MT"/>
        </w:rPr>
        <w:t xml:space="preserve">. </w:t>
      </w:r>
      <w:r w:rsidRPr="00AF49A3">
        <w:rPr>
          <w:rFonts w:ascii="Gill Sans MT" w:hAnsi="Gill Sans MT"/>
          <w:i/>
        </w:rPr>
        <w:t xml:space="preserve">J. Endocrin. </w:t>
      </w:r>
      <w:r w:rsidRPr="00AF49A3">
        <w:rPr>
          <w:rFonts w:ascii="Gill Sans MT" w:hAnsi="Gill Sans MT"/>
          <w:b/>
        </w:rPr>
        <w:t>25</w:t>
      </w:r>
      <w:r w:rsidRPr="00AF49A3">
        <w:rPr>
          <w:rFonts w:ascii="Gill Sans MT" w:hAnsi="Gill Sans MT"/>
        </w:rPr>
        <w:t>: 119-136.</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Presidente, P. J. A. (1984)</w:t>
      </w:r>
      <w:r w:rsidRPr="00AF49A3">
        <w:rPr>
          <w:rFonts w:ascii="Gill Sans MT" w:hAnsi="Gill Sans MT"/>
        </w:rPr>
        <w:t xml:space="preserve"> Parasites and diseases of Brushtail, Possums </w:t>
      </w:r>
      <w:r w:rsidRPr="00AF49A3">
        <w:rPr>
          <w:rFonts w:ascii="Gill Sans MT" w:hAnsi="Gill Sans MT"/>
          <w:i/>
        </w:rPr>
        <w:t>Trichosurus vulpecula</w:t>
      </w:r>
      <w:r w:rsidRPr="00AF49A3">
        <w:rPr>
          <w:rFonts w:ascii="Gill Sans MT" w:hAnsi="Gill Sans MT"/>
        </w:rPr>
        <w:t xml:space="preserve">: occurrence and significance. In A. P. Smith &amp; I. D. Hume (eds.) </w:t>
      </w:r>
      <w:r w:rsidRPr="00AF49A3">
        <w:rPr>
          <w:rFonts w:ascii="Gill Sans MT" w:hAnsi="Gill Sans MT"/>
          <w:i/>
        </w:rPr>
        <w:t>Possums and Gliders</w:t>
      </w:r>
      <w:r w:rsidRPr="00AF49A3">
        <w:rPr>
          <w:rFonts w:ascii="Gill Sans MT" w:hAnsi="Gill Sans MT"/>
        </w:rPr>
        <w:t>. Surrey Beatty &amp; Sons, Chipping Norton. pp 175-182.</w:t>
      </w:r>
    </w:p>
    <w:p w:rsidR="007E74FE" w:rsidRDefault="000B477C">
      <w:pPr>
        <w:pStyle w:val="Text"/>
        <w:tabs>
          <w:tab w:val="left" w:pos="851"/>
        </w:tabs>
        <w:spacing w:before="240"/>
        <w:ind w:right="424"/>
        <w:rPr>
          <w:rFonts w:ascii="Gill Sans MT" w:hAnsi="Gill Sans MT"/>
        </w:rPr>
      </w:pPr>
      <w:r w:rsidRPr="00AF49A3">
        <w:rPr>
          <w:rFonts w:ascii="Gill Sans MT" w:hAnsi="Gill Sans MT"/>
          <w:b/>
        </w:rPr>
        <w:t>Quinn, J. (1968)</w:t>
      </w:r>
      <w:r w:rsidRPr="00AF49A3">
        <w:rPr>
          <w:rFonts w:ascii="Gill Sans MT" w:hAnsi="Gill Sans MT"/>
        </w:rPr>
        <w:t xml:space="preserve"> Opossums deplete Wanganui pasture. </w:t>
      </w:r>
      <w:r w:rsidRPr="00AF49A3">
        <w:rPr>
          <w:rFonts w:ascii="Gill Sans MT" w:hAnsi="Gill Sans MT"/>
          <w:i/>
        </w:rPr>
        <w:t xml:space="preserve">NZ. J. Agr. </w:t>
      </w:r>
      <w:r w:rsidRPr="00AF49A3">
        <w:rPr>
          <w:rFonts w:ascii="Gill Sans MT" w:hAnsi="Gill Sans MT"/>
          <w:b/>
        </w:rPr>
        <w:t>117</w:t>
      </w:r>
      <w:r w:rsidRPr="00AF49A3">
        <w:rPr>
          <w:rFonts w:ascii="Gill Sans MT" w:hAnsi="Gill Sans MT"/>
        </w:rPr>
        <w:t>: 17-19.</w:t>
      </w:r>
    </w:p>
    <w:p w:rsidR="006B6CCA" w:rsidRPr="006B6CCA" w:rsidRDefault="006B6CCA" w:rsidP="006B6CCA">
      <w:pPr>
        <w:pStyle w:val="Text"/>
        <w:tabs>
          <w:tab w:val="left" w:pos="851"/>
        </w:tabs>
        <w:spacing w:before="240"/>
        <w:ind w:right="424"/>
        <w:rPr>
          <w:rFonts w:ascii="Gill Sans MT" w:hAnsi="Gill Sans MT"/>
        </w:rPr>
      </w:pPr>
      <w:r w:rsidRPr="006B6CCA">
        <w:rPr>
          <w:rFonts w:ascii="Gill Sans MT" w:hAnsi="Gill Sans MT"/>
          <w:b/>
        </w:rPr>
        <w:t>Ramsey, D., Efford, M., Cowan, P. &amp; Coleman, J.</w:t>
      </w:r>
      <w:r>
        <w:rPr>
          <w:rFonts w:ascii="Gill Sans MT" w:hAnsi="Gill Sans MT"/>
        </w:rPr>
        <w:t xml:space="preserve"> (2002) </w:t>
      </w:r>
      <w:r w:rsidRPr="006B6CCA">
        <w:rPr>
          <w:rFonts w:ascii="Gill Sans MT" w:hAnsi="Gill Sans MT"/>
        </w:rPr>
        <w:t>Factors influencing annual variation in breeding by common brushtail possums (</w:t>
      </w:r>
      <w:r w:rsidRPr="006B6CCA">
        <w:rPr>
          <w:rFonts w:ascii="Gill Sans MT" w:hAnsi="Gill Sans MT"/>
          <w:i/>
        </w:rPr>
        <w:t>Trichosurus vulpecula</w:t>
      </w:r>
      <w:r w:rsidRPr="006B6CCA">
        <w:rPr>
          <w:rFonts w:ascii="Gill Sans MT" w:hAnsi="Gill Sans MT"/>
        </w:rPr>
        <w:t>) in New Zealand</w:t>
      </w:r>
      <w:r>
        <w:rPr>
          <w:rFonts w:ascii="Gill Sans MT" w:hAnsi="Gill Sans MT"/>
        </w:rPr>
        <w:t xml:space="preserve">.  </w:t>
      </w:r>
      <w:r w:rsidRPr="006B6CCA">
        <w:rPr>
          <w:rFonts w:ascii="Gill Sans MT" w:hAnsi="Gill Sans MT"/>
          <w:i/>
        </w:rPr>
        <w:t>Wildl. Res</w:t>
      </w:r>
      <w:r>
        <w:rPr>
          <w:rFonts w:ascii="Gill Sans MT" w:hAnsi="Gill Sans MT"/>
        </w:rPr>
        <w:t xml:space="preserve">. </w:t>
      </w:r>
      <w:r w:rsidRPr="006B6CCA">
        <w:rPr>
          <w:rFonts w:ascii="Gill Sans MT" w:hAnsi="Gill Sans MT"/>
          <w:b/>
        </w:rPr>
        <w:t>29</w:t>
      </w:r>
      <w:r>
        <w:rPr>
          <w:rFonts w:ascii="Gill Sans MT" w:hAnsi="Gill Sans MT"/>
        </w:rPr>
        <w:t>: 39-50.</w:t>
      </w:r>
      <w:r w:rsidRPr="006B6CCA">
        <w:rPr>
          <w:rFonts w:ascii="Gill Sans MT" w:hAnsi="Gill Sans MT"/>
        </w:rPr>
        <w:t xml:space="preserve"> </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Roberts, M.W., Dexter, N., Meek, P.D., Hudson, M. &amp; Butterner, W.A. (2005)</w:t>
      </w:r>
      <w:r w:rsidRPr="00AF49A3">
        <w:rPr>
          <w:rFonts w:ascii="Gill Sans MT" w:hAnsi="Gill Sans MT"/>
        </w:rPr>
        <w:t xml:space="preserve"> </w:t>
      </w:r>
      <w:hyperlink r:id="rId38" w:history="1">
        <w:r w:rsidR="009D23BA">
          <w:rPr>
            <w:rStyle w:val="Hyperlink"/>
            <w:rFonts w:ascii="Gill Sans MT" w:hAnsi="Gill Sans MT"/>
            <w:color w:val="auto"/>
            <w:u w:val="none"/>
          </w:rPr>
          <w:t>DoE</w:t>
        </w:r>
        <w:r w:rsidRPr="00AF49A3">
          <w:rPr>
            <w:rStyle w:val="Hyperlink"/>
            <w:rFonts w:ascii="Gill Sans MT" w:hAnsi="Gill Sans MT"/>
            <w:color w:val="auto"/>
            <w:u w:val="none"/>
          </w:rPr>
          <w:t>s baiting influence the relative composition of the diet of foxes?</w:t>
        </w:r>
      </w:hyperlink>
      <w:r w:rsidRPr="00AF49A3">
        <w:rPr>
          <w:rFonts w:ascii="Gill Sans MT" w:hAnsi="Gill Sans MT"/>
        </w:rPr>
        <w:t xml:space="preserve"> </w:t>
      </w:r>
      <w:r w:rsidRPr="00AF49A3">
        <w:rPr>
          <w:rFonts w:ascii="Gill Sans MT" w:hAnsi="Gill Sans MT"/>
          <w:i/>
        </w:rPr>
        <w:t>Wildl. Res.</w:t>
      </w:r>
      <w:r w:rsidRPr="00AF49A3">
        <w:rPr>
          <w:rFonts w:ascii="Gill Sans MT" w:hAnsi="Gill Sans MT"/>
        </w:rPr>
        <w:t xml:space="preserve">, </w:t>
      </w:r>
      <w:r w:rsidRPr="00AF49A3">
        <w:rPr>
          <w:rFonts w:ascii="Gill Sans MT" w:hAnsi="Gill Sans MT"/>
          <w:b/>
        </w:rPr>
        <w:t>33</w:t>
      </w:r>
      <w:r w:rsidRPr="00AF49A3">
        <w:rPr>
          <w:rFonts w:ascii="Gill Sans MT" w:hAnsi="Gill Sans MT"/>
        </w:rPr>
        <w:t xml:space="preserve">: 481-488. </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Rounsevell, D. E., Taylor, R. J. &amp; Hocking, G. J. (1991)</w:t>
      </w:r>
      <w:r w:rsidRPr="00AF49A3">
        <w:rPr>
          <w:rFonts w:ascii="Gill Sans MT" w:hAnsi="Gill Sans MT"/>
        </w:rPr>
        <w:t xml:space="preserve"> Distribution records of native terrestrial mammals in Tasmania. </w:t>
      </w:r>
      <w:r w:rsidRPr="00AF49A3">
        <w:rPr>
          <w:rFonts w:ascii="Gill Sans MT" w:hAnsi="Gill Sans MT"/>
          <w:i/>
        </w:rPr>
        <w:t xml:space="preserve">Wildl. Res. </w:t>
      </w:r>
      <w:r w:rsidRPr="00AF49A3">
        <w:rPr>
          <w:rFonts w:ascii="Gill Sans MT" w:hAnsi="Gill Sans MT"/>
          <w:b/>
        </w:rPr>
        <w:t>18</w:t>
      </w:r>
      <w:r w:rsidRPr="00AF49A3">
        <w:rPr>
          <w:rFonts w:ascii="Gill Sans MT" w:hAnsi="Gill Sans MT"/>
        </w:rPr>
        <w:t>: 699-717.</w:t>
      </w:r>
    </w:p>
    <w:p w:rsidR="007E74FE" w:rsidRDefault="000B477C">
      <w:pPr>
        <w:pStyle w:val="Text"/>
        <w:tabs>
          <w:tab w:val="left" w:pos="851"/>
        </w:tabs>
        <w:spacing w:before="240"/>
        <w:ind w:right="424"/>
        <w:rPr>
          <w:rFonts w:ascii="Gill Sans MT" w:hAnsi="Gill Sans MT"/>
          <w:lang w:val="en-US"/>
        </w:rPr>
      </w:pPr>
      <w:r w:rsidRPr="00AF49A3">
        <w:rPr>
          <w:rFonts w:ascii="Gill Sans MT" w:hAnsi="Gill Sans MT"/>
          <w:b/>
          <w:lang w:val="en-US"/>
        </w:rPr>
        <w:t xml:space="preserve">Sarre, S.D., Aitken, N., Clout, M.N., Ji, W., Robins, J. &amp; Lambert, D.M. (2000) </w:t>
      </w:r>
      <w:r w:rsidRPr="00AF49A3">
        <w:rPr>
          <w:rFonts w:ascii="Gill Sans MT" w:hAnsi="Gill Sans MT"/>
          <w:lang w:val="en-US"/>
        </w:rPr>
        <w:t xml:space="preserve">Molecular ecology and biological control: the mating system of a marsupial pest. </w:t>
      </w:r>
      <w:r w:rsidRPr="00AF49A3">
        <w:rPr>
          <w:rFonts w:ascii="Gill Sans MT" w:hAnsi="Gill Sans MT"/>
          <w:i/>
          <w:iCs/>
          <w:lang w:val="en-US"/>
        </w:rPr>
        <w:t>Mol.</w:t>
      </w:r>
      <w:r w:rsidRPr="00AF49A3">
        <w:rPr>
          <w:rFonts w:ascii="Gill Sans MT" w:hAnsi="Gill Sans MT"/>
          <w:lang w:val="en-US"/>
        </w:rPr>
        <w:t xml:space="preserve"> </w:t>
      </w:r>
      <w:r w:rsidRPr="00AF49A3">
        <w:rPr>
          <w:rFonts w:ascii="Gill Sans MT" w:hAnsi="Gill Sans MT"/>
          <w:i/>
          <w:iCs/>
          <w:lang w:val="en-US"/>
        </w:rPr>
        <w:t>Ecol.</w:t>
      </w:r>
      <w:r w:rsidRPr="00AF49A3">
        <w:rPr>
          <w:rFonts w:ascii="Gill Sans MT" w:hAnsi="Gill Sans MT"/>
          <w:lang w:val="en-US"/>
        </w:rPr>
        <w:t xml:space="preserve">, </w:t>
      </w:r>
      <w:r w:rsidRPr="00AF49A3">
        <w:rPr>
          <w:rFonts w:ascii="Gill Sans MT" w:hAnsi="Gill Sans MT"/>
          <w:b/>
          <w:bCs/>
          <w:lang w:val="en-US"/>
        </w:rPr>
        <w:t>9:</w:t>
      </w:r>
      <w:r w:rsidRPr="00AF49A3">
        <w:rPr>
          <w:rFonts w:ascii="Gill Sans MT" w:hAnsi="Gill Sans MT"/>
          <w:lang w:val="en-US"/>
        </w:rPr>
        <w:t xml:space="preserve"> 723–733.</w:t>
      </w:r>
    </w:p>
    <w:p w:rsidR="003E4BD9" w:rsidRDefault="003E4BD9">
      <w:pPr>
        <w:pStyle w:val="Text"/>
        <w:tabs>
          <w:tab w:val="left" w:pos="851"/>
        </w:tabs>
        <w:spacing w:before="240"/>
        <w:ind w:right="424"/>
        <w:rPr>
          <w:rFonts w:ascii="Gill Sans MT" w:hAnsi="Gill Sans MT"/>
        </w:rPr>
      </w:pPr>
      <w:r w:rsidRPr="003E4BD9">
        <w:rPr>
          <w:rFonts w:ascii="Gill Sans MT" w:hAnsi="Gill Sans MT"/>
          <w:b/>
          <w:lang w:val="en-US"/>
        </w:rPr>
        <w:t>Scott, S.L., McArthur, C., Potts, B.B. &amp; Joyce, K. (2002)</w:t>
      </w:r>
      <w:r w:rsidRPr="003E4BD9">
        <w:rPr>
          <w:rFonts w:ascii="Gill Sans MT" w:hAnsi="Gill Sans MT"/>
          <w:lang w:val="en-US"/>
        </w:rPr>
        <w:t xml:space="preserve"> </w:t>
      </w:r>
      <w:r>
        <w:rPr>
          <w:rFonts w:ascii="Gill Sans MT" w:hAnsi="Gill Sans MT"/>
          <w:lang w:val="en-US"/>
        </w:rPr>
        <w:t xml:space="preserve">Possum browsing - </w:t>
      </w:r>
      <w:r w:rsidRPr="003E4BD9">
        <w:rPr>
          <w:rFonts w:ascii="Gill Sans MT" w:hAnsi="Gill Sans MT"/>
          <w:lang w:val="en-US"/>
        </w:rPr>
        <w:t>the downside to a eucalypt hybrid developed for frost tolerance in plantation forestry</w:t>
      </w:r>
      <w:r>
        <w:rPr>
          <w:rFonts w:ascii="Gill Sans MT" w:hAnsi="Gill Sans MT"/>
          <w:lang w:val="en-US"/>
        </w:rPr>
        <w:t>.</w:t>
      </w:r>
      <w:r w:rsidRPr="003E4BD9">
        <w:rPr>
          <w:rFonts w:ascii="Gill Sans MT" w:hAnsi="Gill Sans MT"/>
          <w:lang w:val="en-US"/>
        </w:rPr>
        <w:t xml:space="preserve"> </w:t>
      </w:r>
      <w:r>
        <w:rPr>
          <w:rFonts w:ascii="Gill Sans MT" w:hAnsi="Gill Sans MT"/>
          <w:lang w:val="en-US"/>
        </w:rPr>
        <w:t xml:space="preserve"> </w:t>
      </w:r>
      <w:r w:rsidRPr="003E4BD9">
        <w:rPr>
          <w:rFonts w:ascii="Gill Sans MT" w:hAnsi="Gill Sans MT"/>
          <w:i/>
          <w:lang w:val="en-US"/>
        </w:rPr>
        <w:t>Forest Ecol. &amp; Manag</w:t>
      </w:r>
      <w:r>
        <w:rPr>
          <w:rFonts w:ascii="Gill Sans MT" w:hAnsi="Gill Sans MT"/>
          <w:b/>
        </w:rPr>
        <w:t>. 157</w:t>
      </w:r>
      <w:r w:rsidRPr="003E4BD9">
        <w:rPr>
          <w:rFonts w:ascii="Gill Sans MT" w:hAnsi="Gill Sans MT"/>
        </w:rPr>
        <w:t>: 231-245.</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Spurr, E. B. &amp; Jolly, J. N. (1981)</w:t>
      </w:r>
      <w:r w:rsidRPr="00AF49A3">
        <w:rPr>
          <w:rFonts w:ascii="Gill Sans MT" w:hAnsi="Gill Sans MT"/>
        </w:rPr>
        <w:t xml:space="preserve"> Damage by possums </w:t>
      </w:r>
      <w:r w:rsidRPr="00AF49A3">
        <w:rPr>
          <w:rFonts w:ascii="Gill Sans MT" w:hAnsi="Gill Sans MT"/>
          <w:i/>
        </w:rPr>
        <w:t>Trichosurus vulpecula</w:t>
      </w:r>
      <w:r w:rsidRPr="00AF49A3">
        <w:rPr>
          <w:rFonts w:ascii="Gill Sans MT" w:hAnsi="Gill Sans MT"/>
        </w:rPr>
        <w:t xml:space="preserve"> to farm crops and pasture. In B. D. Bell (ed.) </w:t>
      </w:r>
      <w:r w:rsidRPr="00AF49A3">
        <w:rPr>
          <w:rFonts w:ascii="Gill Sans MT" w:hAnsi="Gill Sans MT"/>
          <w:i/>
        </w:rPr>
        <w:t>Proceedings of the first Symposium on Marsupials in New Zealand.</w:t>
      </w:r>
      <w:r w:rsidRPr="00AF49A3">
        <w:rPr>
          <w:rFonts w:ascii="Gill Sans MT" w:hAnsi="Gill Sans MT"/>
        </w:rPr>
        <w:t xml:space="preserve"> Victoria University of Wellington </w:t>
      </w:r>
      <w:r w:rsidRPr="00AF49A3">
        <w:rPr>
          <w:rFonts w:ascii="Gill Sans MT" w:hAnsi="Gill Sans MT"/>
          <w:b/>
        </w:rPr>
        <w:t>74</w:t>
      </w:r>
      <w:r w:rsidRPr="00AF49A3">
        <w:rPr>
          <w:rFonts w:ascii="Gill Sans MT" w:hAnsi="Gill Sans MT"/>
        </w:rPr>
        <w:t>: 197-203.</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Statham, H. L. (1983)</w:t>
      </w:r>
      <w:r w:rsidRPr="00AF49A3">
        <w:rPr>
          <w:rFonts w:ascii="Gill Sans MT" w:hAnsi="Gill Sans MT"/>
        </w:rPr>
        <w:t xml:space="preserve"> Browsing damage in Tasmanian forest areas and effects of 1080 poisoning. </w:t>
      </w:r>
      <w:r w:rsidRPr="00AF49A3">
        <w:rPr>
          <w:rFonts w:ascii="Gill Sans MT" w:hAnsi="Gill Sans MT"/>
          <w:i/>
        </w:rPr>
        <w:t>Forestry Commission Tasmania, Bulletin</w:t>
      </w:r>
      <w:r w:rsidRPr="00AF49A3">
        <w:rPr>
          <w:rFonts w:ascii="Gill Sans MT" w:hAnsi="Gill Sans MT"/>
        </w:rPr>
        <w:t xml:space="preserve"> No. 7.</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Statham, H. L. (1984)</w:t>
      </w:r>
      <w:r w:rsidRPr="00AF49A3">
        <w:rPr>
          <w:rFonts w:ascii="Gill Sans MT" w:hAnsi="Gill Sans MT"/>
        </w:rPr>
        <w:t xml:space="preserve"> The diet of </w:t>
      </w:r>
      <w:r w:rsidRPr="00AF49A3">
        <w:rPr>
          <w:rFonts w:ascii="Gill Sans MT" w:hAnsi="Gill Sans MT"/>
          <w:i/>
        </w:rPr>
        <w:t>Trichosurus vulpecula</w:t>
      </w:r>
      <w:r w:rsidRPr="00AF49A3">
        <w:rPr>
          <w:rFonts w:ascii="Gill Sans MT" w:hAnsi="Gill Sans MT"/>
        </w:rPr>
        <w:t xml:space="preserve"> (Kerr) in four Tasmanian forest locations. In A. P. Smith &amp; I. D. Hume (eds.) </w:t>
      </w:r>
      <w:r w:rsidRPr="00AF49A3">
        <w:rPr>
          <w:rFonts w:ascii="Gill Sans MT" w:hAnsi="Gill Sans MT"/>
          <w:i/>
        </w:rPr>
        <w:t>Possums and Gliders</w:t>
      </w:r>
      <w:r w:rsidRPr="00AF49A3">
        <w:rPr>
          <w:rFonts w:ascii="Gill Sans MT" w:hAnsi="Gill Sans MT"/>
        </w:rPr>
        <w:t>. Surrey Beatty &amp; Sons, Chipping Norton. pp 213-219.</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lang w:val="en-US"/>
        </w:rPr>
        <w:t>Statham, H. L. (1987)</w:t>
      </w:r>
      <w:r w:rsidRPr="00AF49A3">
        <w:rPr>
          <w:rFonts w:ascii="Gill Sans MT" w:hAnsi="Gill Sans MT"/>
          <w:lang w:val="en-US"/>
        </w:rPr>
        <w:t xml:space="preserve"> The fauna of the Southern Forests. Forestry Commission, Hobart.</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Statham, H. L. (1992)</w:t>
      </w:r>
      <w:r w:rsidRPr="00AF49A3">
        <w:rPr>
          <w:rFonts w:ascii="Gill Sans MT" w:hAnsi="Gill Sans MT"/>
        </w:rPr>
        <w:t xml:space="preserve"> Brushtail possums and rural dieback in Tasmania: a preliminary study. Midlands Tree Committee, Hobart.</w:t>
      </w:r>
    </w:p>
    <w:p w:rsidR="007E74FE" w:rsidRPr="00AF49A3" w:rsidRDefault="000B477C">
      <w:pPr>
        <w:pStyle w:val="Text"/>
        <w:tabs>
          <w:tab w:val="left" w:pos="851"/>
        </w:tabs>
        <w:spacing w:before="240"/>
        <w:ind w:right="424"/>
        <w:rPr>
          <w:rFonts w:ascii="Gill Sans MT" w:hAnsi="Gill Sans MT"/>
        </w:rPr>
      </w:pPr>
      <w:r w:rsidRPr="00AF49A3">
        <w:rPr>
          <w:rFonts w:ascii="Gill Sans MT" w:hAnsi="Gill Sans MT"/>
          <w:b/>
        </w:rPr>
        <w:t>Statham, M. &amp; Rayner, R.J. (1995)</w:t>
      </w:r>
      <w:r w:rsidRPr="00AF49A3">
        <w:rPr>
          <w:rFonts w:ascii="Gill Sans MT" w:hAnsi="Gill Sans MT"/>
        </w:rPr>
        <w:t xml:space="preserve"> Loss of Pasture and Crop to Native Animals in Tasmania.  In </w:t>
      </w:r>
      <w:r w:rsidRPr="00AF49A3">
        <w:rPr>
          <w:rFonts w:ascii="Gill Sans MT" w:hAnsi="Gill Sans MT"/>
          <w:i/>
        </w:rPr>
        <w:t>Proceedings of 10</w:t>
      </w:r>
      <w:r w:rsidRPr="00AF49A3">
        <w:rPr>
          <w:rFonts w:ascii="Gill Sans MT" w:hAnsi="Gill Sans MT"/>
          <w:i/>
          <w:vertAlign w:val="superscript"/>
        </w:rPr>
        <w:t>th</w:t>
      </w:r>
      <w:r w:rsidRPr="00AF49A3">
        <w:rPr>
          <w:rFonts w:ascii="Gill Sans MT" w:hAnsi="Gill Sans MT"/>
          <w:i/>
        </w:rPr>
        <w:t xml:space="preserve"> Annual Vertebrate Pest Conference</w:t>
      </w:r>
      <w:r w:rsidRPr="00AF49A3">
        <w:rPr>
          <w:rFonts w:ascii="Gill Sans MT" w:hAnsi="Gill Sans MT"/>
        </w:rPr>
        <w:t>, Hobart.</w:t>
      </w:r>
    </w:p>
    <w:p w:rsidR="007E74FE" w:rsidRDefault="000B477C">
      <w:pPr>
        <w:pStyle w:val="Text"/>
        <w:tabs>
          <w:tab w:val="left" w:pos="851"/>
        </w:tabs>
        <w:spacing w:before="240"/>
        <w:ind w:right="424"/>
        <w:rPr>
          <w:rFonts w:ascii="Gill Sans MT" w:hAnsi="Gill Sans MT" w:cs="Arial"/>
          <w:szCs w:val="24"/>
        </w:rPr>
      </w:pPr>
      <w:r w:rsidRPr="00AF49A3">
        <w:rPr>
          <w:rFonts w:ascii="Gill Sans MT" w:hAnsi="Gill Sans MT"/>
          <w:b/>
          <w:szCs w:val="24"/>
        </w:rPr>
        <w:t>Statham, M. &amp; Statham, H.L. (1997)</w:t>
      </w:r>
      <w:r w:rsidRPr="00AF49A3">
        <w:rPr>
          <w:rFonts w:ascii="Gill Sans MT" w:hAnsi="Gill Sans MT"/>
          <w:szCs w:val="24"/>
        </w:rPr>
        <w:t xml:space="preserve"> </w:t>
      </w:r>
      <w:hyperlink r:id="rId39" w:history="1">
        <w:r w:rsidRPr="00AF49A3">
          <w:rPr>
            <w:rStyle w:val="Hyperlink"/>
            <w:rFonts w:ascii="Gill Sans MT" w:hAnsi="Gill Sans MT" w:cs="Arial"/>
            <w:color w:val="auto"/>
            <w:szCs w:val="24"/>
            <w:u w:val="none"/>
          </w:rPr>
          <w:t>Movements and habits of brushtail possums (</w:t>
        </w:r>
        <w:r w:rsidRPr="00AF49A3">
          <w:rPr>
            <w:rStyle w:val="Hyperlink"/>
            <w:rFonts w:ascii="Gill Sans MT" w:hAnsi="Gill Sans MT" w:cs="Arial"/>
            <w:i/>
            <w:color w:val="auto"/>
            <w:szCs w:val="24"/>
            <w:u w:val="none"/>
          </w:rPr>
          <w:t>Trichosurus</w:t>
        </w:r>
        <w:r w:rsidRPr="00AF49A3">
          <w:rPr>
            <w:rStyle w:val="Hyperlink"/>
            <w:rFonts w:ascii="Gill Sans MT" w:hAnsi="Gill Sans MT" w:cs="Arial"/>
            <w:color w:val="auto"/>
            <w:szCs w:val="24"/>
            <w:u w:val="none"/>
          </w:rPr>
          <w:t xml:space="preserve"> </w:t>
        </w:r>
        <w:r w:rsidRPr="00AF49A3">
          <w:rPr>
            <w:rStyle w:val="Hyperlink"/>
            <w:rFonts w:ascii="Gill Sans MT" w:hAnsi="Gill Sans MT" w:cs="Arial"/>
            <w:i/>
            <w:color w:val="auto"/>
            <w:szCs w:val="24"/>
            <w:u w:val="none"/>
          </w:rPr>
          <w:t>vulpecula</w:t>
        </w:r>
        <w:r w:rsidRPr="00AF49A3">
          <w:rPr>
            <w:rStyle w:val="Hyperlink"/>
            <w:rFonts w:ascii="Gill Sans MT" w:hAnsi="Gill Sans MT" w:cs="Arial"/>
            <w:color w:val="auto"/>
            <w:szCs w:val="24"/>
            <w:u w:val="none"/>
          </w:rPr>
          <w:t xml:space="preserve"> Kerr) in an urban area</w:t>
        </w:r>
      </w:hyperlink>
      <w:r w:rsidRPr="00AF49A3">
        <w:rPr>
          <w:rFonts w:ascii="Gill Sans MT" w:hAnsi="Gill Sans MT" w:cs="Arial"/>
          <w:szCs w:val="24"/>
        </w:rPr>
        <w:t xml:space="preserve">.  </w:t>
      </w:r>
      <w:r w:rsidRPr="00AF49A3">
        <w:rPr>
          <w:rFonts w:ascii="Gill Sans MT" w:hAnsi="Gill Sans MT" w:cs="Arial"/>
          <w:i/>
          <w:szCs w:val="24"/>
        </w:rPr>
        <w:t>Wildl. Res.</w:t>
      </w:r>
      <w:r w:rsidRPr="00AF49A3">
        <w:rPr>
          <w:rFonts w:ascii="Gill Sans MT" w:hAnsi="Gill Sans MT" w:cs="Arial"/>
          <w:szCs w:val="24"/>
        </w:rPr>
        <w:t xml:space="preserve">, </w:t>
      </w:r>
      <w:r w:rsidRPr="00AF49A3">
        <w:rPr>
          <w:rFonts w:ascii="Gill Sans MT" w:hAnsi="Gill Sans MT" w:cs="Arial"/>
          <w:b/>
          <w:szCs w:val="24"/>
        </w:rPr>
        <w:t>6</w:t>
      </w:r>
      <w:r w:rsidRPr="00AF49A3">
        <w:rPr>
          <w:rFonts w:ascii="Gill Sans MT" w:hAnsi="Gill Sans MT" w:cs="Arial"/>
          <w:szCs w:val="24"/>
        </w:rPr>
        <w:t>: 715-726.</w:t>
      </w:r>
    </w:p>
    <w:p w:rsidR="000D4F85" w:rsidRPr="000D4F85" w:rsidRDefault="000D4F85" w:rsidP="000D4F85">
      <w:pPr>
        <w:pStyle w:val="Text"/>
        <w:tabs>
          <w:tab w:val="left" w:pos="851"/>
        </w:tabs>
        <w:spacing w:before="240"/>
        <w:ind w:right="424"/>
        <w:rPr>
          <w:rFonts w:ascii="Gill Sans MT" w:hAnsi="Gill Sans MT" w:cs="Arial"/>
          <w:szCs w:val="24"/>
        </w:rPr>
      </w:pPr>
      <w:r w:rsidRPr="000D4F85">
        <w:rPr>
          <w:rFonts w:ascii="Gill Sans MT" w:hAnsi="Gill Sans MT" w:cs="Arial"/>
          <w:b/>
          <w:szCs w:val="24"/>
        </w:rPr>
        <w:t>Stow, A.J., Minarovic, N., Eymann, J., Cooper, D.W. &amp; Webley, L.S. (2006)</w:t>
      </w:r>
      <w:r>
        <w:rPr>
          <w:rFonts w:ascii="Gill Sans MT" w:hAnsi="Gill Sans MT" w:cs="Arial"/>
          <w:szCs w:val="24"/>
        </w:rPr>
        <w:t xml:space="preserve"> </w:t>
      </w:r>
      <w:r w:rsidRPr="000D4F85">
        <w:rPr>
          <w:rFonts w:ascii="Gill Sans MT" w:hAnsi="Gill Sans MT" w:cs="Arial"/>
          <w:szCs w:val="24"/>
        </w:rPr>
        <w:t>Genetic structure infers generally high philopatry and male-biased dispersal of brushtail possums (</w:t>
      </w:r>
      <w:r w:rsidRPr="000D4F85">
        <w:rPr>
          <w:rFonts w:ascii="Gill Sans MT" w:hAnsi="Gill Sans MT" w:cs="Arial"/>
          <w:i/>
          <w:szCs w:val="24"/>
        </w:rPr>
        <w:t>Trichosurus vulpecula</w:t>
      </w:r>
      <w:r w:rsidRPr="000D4F85">
        <w:rPr>
          <w:rFonts w:ascii="Gill Sans MT" w:hAnsi="Gill Sans MT" w:cs="Arial"/>
          <w:szCs w:val="24"/>
        </w:rPr>
        <w:t>) in urban Australia</w:t>
      </w:r>
      <w:r>
        <w:rPr>
          <w:rFonts w:ascii="Gill Sans MT" w:hAnsi="Gill Sans MT" w:cs="Arial"/>
          <w:szCs w:val="24"/>
        </w:rPr>
        <w:t xml:space="preserve">.  </w:t>
      </w:r>
      <w:r w:rsidRPr="000D4F85">
        <w:rPr>
          <w:rFonts w:ascii="Gill Sans MT" w:hAnsi="Gill Sans MT" w:cs="Arial"/>
          <w:i/>
          <w:szCs w:val="24"/>
        </w:rPr>
        <w:t>Wildl. Res</w:t>
      </w:r>
      <w:r>
        <w:rPr>
          <w:rFonts w:ascii="Gill Sans MT" w:hAnsi="Gill Sans MT" w:cs="Arial"/>
          <w:szCs w:val="24"/>
        </w:rPr>
        <w:t xml:space="preserve">. </w:t>
      </w:r>
      <w:r w:rsidRPr="000D4F85">
        <w:rPr>
          <w:rFonts w:ascii="Gill Sans MT" w:hAnsi="Gill Sans MT" w:cs="Arial"/>
          <w:b/>
          <w:szCs w:val="24"/>
        </w:rPr>
        <w:t>33</w:t>
      </w:r>
      <w:r>
        <w:rPr>
          <w:rFonts w:ascii="Gill Sans MT" w:hAnsi="Gill Sans MT" w:cs="Arial"/>
          <w:szCs w:val="24"/>
        </w:rPr>
        <w:t>: 409-415.</w:t>
      </w:r>
      <w:r w:rsidRPr="000D4F85">
        <w:rPr>
          <w:rFonts w:ascii="Gill Sans MT" w:hAnsi="Gill Sans MT" w:cs="Arial"/>
          <w:szCs w:val="24"/>
        </w:rPr>
        <w:t xml:space="preserve"> </w:t>
      </w:r>
    </w:p>
    <w:p w:rsidR="007E74FE" w:rsidRPr="00AF49A3" w:rsidRDefault="000B477C">
      <w:pPr>
        <w:pStyle w:val="Text"/>
        <w:tabs>
          <w:tab w:val="left" w:pos="851"/>
        </w:tabs>
        <w:spacing w:before="240"/>
        <w:ind w:right="424"/>
        <w:rPr>
          <w:rFonts w:ascii="Gill Sans MT" w:hAnsi="Gill Sans MT" w:cs="Arial"/>
          <w:szCs w:val="24"/>
        </w:rPr>
      </w:pPr>
      <w:r w:rsidRPr="00AF49A3">
        <w:rPr>
          <w:rFonts w:ascii="Gill Sans MT" w:hAnsi="Gill Sans MT" w:cs="Arial"/>
          <w:b/>
          <w:szCs w:val="24"/>
          <w:lang w:val="en-US"/>
        </w:rPr>
        <w:t>Taylor, A.C., Cowan, P.E., Fricke, B.L. &amp; Cooper, D.W. (2000)</w:t>
      </w:r>
      <w:r w:rsidRPr="00AF49A3">
        <w:rPr>
          <w:rFonts w:ascii="Gill Sans MT" w:hAnsi="Gill Sans MT" w:cs="Arial"/>
          <w:szCs w:val="24"/>
          <w:lang w:val="en-US"/>
        </w:rPr>
        <w:t xml:space="preserve"> Genetic analysis of the mating system of the common brushtail possum (</w:t>
      </w:r>
      <w:r w:rsidRPr="00AF49A3">
        <w:rPr>
          <w:rFonts w:ascii="Gill Sans MT" w:hAnsi="Gill Sans MT" w:cs="Arial"/>
          <w:i/>
          <w:iCs/>
          <w:szCs w:val="24"/>
          <w:lang w:val="en-US"/>
        </w:rPr>
        <w:t>Trichosurus vulpecula</w:t>
      </w:r>
      <w:r w:rsidRPr="00AF49A3">
        <w:rPr>
          <w:rFonts w:ascii="Gill Sans MT" w:hAnsi="Gill Sans MT" w:cs="Arial"/>
          <w:szCs w:val="24"/>
          <w:lang w:val="en-US"/>
        </w:rPr>
        <w:t xml:space="preserve">) in New Zealand farmland. </w:t>
      </w:r>
      <w:r w:rsidRPr="00AF49A3">
        <w:rPr>
          <w:rFonts w:ascii="Gill Sans MT" w:hAnsi="Gill Sans MT" w:cs="Arial"/>
          <w:i/>
          <w:iCs/>
          <w:szCs w:val="24"/>
          <w:lang w:val="en-US"/>
        </w:rPr>
        <w:t>Mol. Ecol.</w:t>
      </w:r>
      <w:r w:rsidRPr="00AF49A3">
        <w:rPr>
          <w:rFonts w:ascii="Gill Sans MT" w:hAnsi="Gill Sans MT" w:cs="Arial"/>
          <w:szCs w:val="24"/>
          <w:lang w:val="en-US"/>
        </w:rPr>
        <w:t xml:space="preserve">, </w:t>
      </w:r>
      <w:r w:rsidRPr="00AF49A3">
        <w:rPr>
          <w:rFonts w:ascii="Gill Sans MT" w:hAnsi="Gill Sans MT" w:cs="Arial"/>
          <w:b/>
          <w:bCs/>
          <w:szCs w:val="24"/>
          <w:lang w:val="en-US"/>
        </w:rPr>
        <w:t>7</w:t>
      </w:r>
      <w:r w:rsidRPr="00AF49A3">
        <w:rPr>
          <w:rFonts w:ascii="Gill Sans MT" w:hAnsi="Gill Sans MT" w:cs="Arial"/>
          <w:szCs w:val="24"/>
          <w:lang w:val="en-US"/>
        </w:rPr>
        <w:t>: 869–879.</w:t>
      </w:r>
    </w:p>
    <w:p w:rsidR="007E74FE" w:rsidRDefault="000B477C">
      <w:pPr>
        <w:pStyle w:val="Text"/>
        <w:tabs>
          <w:tab w:val="left" w:pos="851"/>
        </w:tabs>
        <w:spacing w:before="240"/>
        <w:ind w:right="424"/>
        <w:rPr>
          <w:rFonts w:ascii="Gill Sans MT" w:hAnsi="Gill Sans MT"/>
        </w:rPr>
      </w:pPr>
      <w:r w:rsidRPr="00AF49A3">
        <w:rPr>
          <w:rFonts w:ascii="Gill Sans MT" w:hAnsi="Gill Sans MT"/>
          <w:b/>
        </w:rPr>
        <w:t>Tyndale-Biscoe, C. H. (1955)</w:t>
      </w:r>
      <w:r w:rsidRPr="00AF49A3">
        <w:rPr>
          <w:rFonts w:ascii="Gill Sans MT" w:hAnsi="Gill Sans MT"/>
        </w:rPr>
        <w:t xml:space="preserve"> Observations on the reproduction and ecology of the Brush-Tailed Possum </w:t>
      </w:r>
      <w:r w:rsidRPr="00AF49A3">
        <w:rPr>
          <w:rFonts w:ascii="Gill Sans MT" w:hAnsi="Gill Sans MT"/>
          <w:i/>
        </w:rPr>
        <w:t>Trichosurus vulpecula</w:t>
      </w:r>
      <w:r w:rsidRPr="00AF49A3">
        <w:rPr>
          <w:rFonts w:ascii="Gill Sans MT" w:hAnsi="Gill Sans MT"/>
        </w:rPr>
        <w:t xml:space="preserve"> Kerr (Marspialia), in New Zealand. </w:t>
      </w:r>
      <w:r w:rsidRPr="00AF49A3">
        <w:rPr>
          <w:rFonts w:ascii="Gill Sans MT" w:hAnsi="Gill Sans MT"/>
          <w:i/>
        </w:rPr>
        <w:t>Austr. J. Zool.</w:t>
      </w:r>
      <w:r w:rsidRPr="00AF49A3">
        <w:rPr>
          <w:rFonts w:ascii="Gill Sans MT" w:hAnsi="Gill Sans MT"/>
        </w:rPr>
        <w:t xml:space="preserve"> </w:t>
      </w:r>
      <w:r w:rsidRPr="00AF49A3">
        <w:rPr>
          <w:rFonts w:ascii="Gill Sans MT" w:hAnsi="Gill Sans MT"/>
          <w:b/>
        </w:rPr>
        <w:t>3</w:t>
      </w:r>
      <w:r w:rsidRPr="00AF49A3">
        <w:rPr>
          <w:rFonts w:ascii="Gill Sans MT" w:hAnsi="Gill Sans MT"/>
        </w:rPr>
        <w:t>: 162-184.</w:t>
      </w:r>
    </w:p>
    <w:p w:rsidR="00982AC0" w:rsidRPr="00AF49A3" w:rsidRDefault="00982AC0">
      <w:pPr>
        <w:pStyle w:val="Text"/>
        <w:tabs>
          <w:tab w:val="left" w:pos="851"/>
        </w:tabs>
        <w:spacing w:before="240"/>
        <w:ind w:right="424"/>
        <w:rPr>
          <w:rFonts w:ascii="Gill Sans MT" w:hAnsi="Gill Sans MT"/>
        </w:rPr>
      </w:pPr>
      <w:r w:rsidRPr="00982AC0">
        <w:rPr>
          <w:rFonts w:ascii="Gill Sans MT" w:hAnsi="Gill Sans MT"/>
          <w:b/>
        </w:rPr>
        <w:t>Vogelnest, L. &amp; Woods, R. (2008)</w:t>
      </w:r>
      <w:r w:rsidRPr="00982AC0">
        <w:rPr>
          <w:rFonts w:ascii="Gill Sans MT" w:hAnsi="Gill Sans MT"/>
        </w:rPr>
        <w:t> </w:t>
      </w:r>
      <w:r w:rsidRPr="00982AC0">
        <w:rPr>
          <w:rFonts w:ascii="Gill Sans MT" w:hAnsi="Gill Sans MT"/>
          <w:i/>
          <w:iCs/>
        </w:rPr>
        <w:t xml:space="preserve">Medicine of Australian </w:t>
      </w:r>
      <w:r>
        <w:rPr>
          <w:rFonts w:ascii="Gill Sans MT" w:hAnsi="Gill Sans MT"/>
          <w:i/>
          <w:iCs/>
        </w:rPr>
        <w:t>M</w:t>
      </w:r>
      <w:r w:rsidRPr="00982AC0">
        <w:rPr>
          <w:rFonts w:ascii="Gill Sans MT" w:hAnsi="Gill Sans MT"/>
          <w:i/>
          <w:iCs/>
        </w:rPr>
        <w:t>ammals</w:t>
      </w:r>
      <w:r>
        <w:rPr>
          <w:rFonts w:ascii="Gill Sans MT" w:hAnsi="Gill Sans MT"/>
          <w:i/>
          <w:iCs/>
        </w:rPr>
        <w:t xml:space="preserve">.  </w:t>
      </w:r>
      <w:r w:rsidRPr="00982AC0">
        <w:rPr>
          <w:rFonts w:ascii="Gill Sans MT" w:hAnsi="Gill Sans MT"/>
          <w:iCs/>
        </w:rPr>
        <w:t>Ed. L</w:t>
      </w:r>
      <w:r>
        <w:rPr>
          <w:rFonts w:ascii="Gill Sans MT" w:hAnsi="Gill Sans MT"/>
          <w:iCs/>
        </w:rPr>
        <w:t>. Vogelnest and</w:t>
      </w:r>
      <w:r w:rsidRPr="00982AC0">
        <w:rPr>
          <w:rFonts w:ascii="Gill Sans MT" w:hAnsi="Gill Sans MT"/>
          <w:iCs/>
        </w:rPr>
        <w:t xml:space="preserve"> R</w:t>
      </w:r>
      <w:r>
        <w:rPr>
          <w:rFonts w:ascii="Gill Sans MT" w:hAnsi="Gill Sans MT"/>
          <w:iCs/>
        </w:rPr>
        <w:t>.</w:t>
      </w:r>
      <w:r w:rsidRPr="00982AC0">
        <w:rPr>
          <w:rFonts w:ascii="Gill Sans MT" w:hAnsi="Gill Sans MT"/>
          <w:iCs/>
        </w:rPr>
        <w:t xml:space="preserve"> Woods</w:t>
      </w:r>
      <w:r>
        <w:rPr>
          <w:rFonts w:ascii="Gill Sans MT" w:hAnsi="Gill Sans MT"/>
          <w:iCs/>
        </w:rPr>
        <w:t>,</w:t>
      </w:r>
      <w:r w:rsidRPr="00982AC0">
        <w:rPr>
          <w:rFonts w:ascii="Gill Sans MT" w:hAnsi="Gill Sans MT"/>
        </w:rPr>
        <w:t> CSIRO</w:t>
      </w:r>
      <w:r>
        <w:rPr>
          <w:rFonts w:ascii="Gill Sans MT" w:hAnsi="Gill Sans MT"/>
        </w:rPr>
        <w:t xml:space="preserve"> Publishing, Collingwood, Vic.</w:t>
      </w:r>
    </w:p>
    <w:p w:rsidR="007E74FE" w:rsidRDefault="000B477C">
      <w:pPr>
        <w:pStyle w:val="Text"/>
        <w:tabs>
          <w:tab w:val="left" w:pos="851"/>
        </w:tabs>
        <w:spacing w:before="240"/>
        <w:ind w:right="424"/>
        <w:rPr>
          <w:rFonts w:ascii="Gill Sans MT" w:hAnsi="Gill Sans MT"/>
        </w:rPr>
      </w:pPr>
      <w:r w:rsidRPr="00AF49A3">
        <w:rPr>
          <w:rFonts w:ascii="Gill Sans MT" w:hAnsi="Gill Sans MT"/>
          <w:b/>
        </w:rPr>
        <w:t>Watts, D. (1993)</w:t>
      </w:r>
      <w:r w:rsidRPr="00AF49A3">
        <w:rPr>
          <w:rFonts w:ascii="Gill Sans MT" w:hAnsi="Gill Sans MT"/>
        </w:rPr>
        <w:t xml:space="preserve"> </w:t>
      </w:r>
      <w:r w:rsidRPr="00AF49A3">
        <w:rPr>
          <w:rFonts w:ascii="Gill Sans MT" w:hAnsi="Gill Sans MT"/>
          <w:i/>
        </w:rPr>
        <w:t>Tasmanian Mammals: A Field Guide</w:t>
      </w:r>
      <w:r w:rsidRPr="00AF49A3">
        <w:rPr>
          <w:rFonts w:ascii="Gill Sans MT" w:hAnsi="Gill Sans MT"/>
        </w:rPr>
        <w:t>. Peregrine Press, Kettering. p44.</w:t>
      </w:r>
    </w:p>
    <w:p w:rsidR="003C3817" w:rsidRDefault="003C3817" w:rsidP="003C3817">
      <w:pPr>
        <w:pStyle w:val="Text"/>
        <w:tabs>
          <w:tab w:val="left" w:pos="851"/>
        </w:tabs>
        <w:spacing w:before="240"/>
        <w:ind w:right="424"/>
        <w:rPr>
          <w:rFonts w:ascii="Gill Sans MT" w:hAnsi="Gill Sans MT"/>
        </w:rPr>
      </w:pPr>
      <w:r w:rsidRPr="003C3817">
        <w:rPr>
          <w:rFonts w:ascii="Gill Sans MT" w:hAnsi="Gill Sans MT"/>
          <w:b/>
          <w:lang w:val="en-US"/>
        </w:rPr>
        <w:t xml:space="preserve">Wiggins, N.L., McArthur, C., McLean, S. </w:t>
      </w:r>
      <w:r w:rsidR="00982AC0">
        <w:rPr>
          <w:rFonts w:ascii="Gill Sans MT" w:hAnsi="Gill Sans MT"/>
          <w:b/>
          <w:lang w:val="en-US"/>
        </w:rPr>
        <w:t>&amp;</w:t>
      </w:r>
      <w:r w:rsidRPr="003C3817">
        <w:rPr>
          <w:rFonts w:ascii="Gill Sans MT" w:hAnsi="Gill Sans MT"/>
          <w:b/>
          <w:lang w:val="en-US"/>
        </w:rPr>
        <w:t xml:space="preserve"> Boyle, R. (2003)</w:t>
      </w:r>
      <w:r w:rsidRPr="003C3817">
        <w:rPr>
          <w:rFonts w:ascii="Gill Sans MT" w:hAnsi="Gill Sans MT"/>
          <w:lang w:val="en-US"/>
        </w:rPr>
        <w:t xml:space="preserve"> Effects</w:t>
      </w:r>
      <w:r>
        <w:rPr>
          <w:rFonts w:ascii="Gill Sans MT" w:hAnsi="Gill Sans MT"/>
          <w:lang w:val="en-US"/>
        </w:rPr>
        <w:t xml:space="preserve"> </w:t>
      </w:r>
      <w:r w:rsidRPr="003C3817">
        <w:rPr>
          <w:rFonts w:ascii="Gill Sans MT" w:hAnsi="Gill Sans MT"/>
          <w:lang w:val="en-US"/>
        </w:rPr>
        <w:t>of two plant secondary metabolites, cineole and gallic</w:t>
      </w:r>
      <w:r>
        <w:rPr>
          <w:rFonts w:ascii="Gill Sans MT" w:hAnsi="Gill Sans MT"/>
          <w:lang w:val="en-US"/>
        </w:rPr>
        <w:t xml:space="preserve"> </w:t>
      </w:r>
      <w:r w:rsidRPr="003C3817">
        <w:rPr>
          <w:rFonts w:ascii="Gill Sans MT" w:hAnsi="Gill Sans MT"/>
          <w:lang w:val="en-US"/>
        </w:rPr>
        <w:t>acid, on nightly feeding patterns of the common brushtail</w:t>
      </w:r>
      <w:r>
        <w:rPr>
          <w:rFonts w:ascii="Gill Sans MT" w:hAnsi="Gill Sans MT"/>
          <w:lang w:val="en-US"/>
        </w:rPr>
        <w:t xml:space="preserve"> </w:t>
      </w:r>
      <w:r w:rsidRPr="003C3817">
        <w:rPr>
          <w:rFonts w:ascii="Gill Sans MT" w:hAnsi="Gill Sans MT"/>
          <w:lang w:val="en-US"/>
        </w:rPr>
        <w:t xml:space="preserve">possum. </w:t>
      </w:r>
      <w:r w:rsidRPr="003C3817">
        <w:rPr>
          <w:rFonts w:ascii="Gill Sans MT" w:hAnsi="Gill Sans MT"/>
          <w:i/>
          <w:lang w:val="en-US"/>
        </w:rPr>
        <w:t>J</w:t>
      </w:r>
      <w:r>
        <w:rPr>
          <w:rFonts w:ascii="Gill Sans MT" w:hAnsi="Gill Sans MT"/>
          <w:i/>
          <w:lang w:val="en-US"/>
        </w:rPr>
        <w:t>.</w:t>
      </w:r>
      <w:r w:rsidRPr="003C3817">
        <w:rPr>
          <w:rFonts w:ascii="Gill Sans MT" w:hAnsi="Gill Sans MT"/>
          <w:i/>
          <w:lang w:val="en-US"/>
        </w:rPr>
        <w:t xml:space="preserve"> Chem</w:t>
      </w:r>
      <w:r>
        <w:rPr>
          <w:rFonts w:ascii="Gill Sans MT" w:hAnsi="Gill Sans MT"/>
          <w:i/>
          <w:lang w:val="en-US"/>
        </w:rPr>
        <w:t>.</w:t>
      </w:r>
      <w:r w:rsidRPr="003C3817">
        <w:rPr>
          <w:rFonts w:ascii="Gill Sans MT" w:hAnsi="Gill Sans MT"/>
          <w:i/>
          <w:lang w:val="en-US"/>
        </w:rPr>
        <w:t xml:space="preserve"> Ecol</w:t>
      </w:r>
      <w:r>
        <w:rPr>
          <w:rFonts w:ascii="Gill Sans MT" w:hAnsi="Gill Sans MT"/>
          <w:lang w:val="en-US"/>
        </w:rPr>
        <w:t>.</w:t>
      </w:r>
      <w:r w:rsidRPr="003C3817">
        <w:rPr>
          <w:rFonts w:ascii="Gill Sans MT" w:hAnsi="Gill Sans MT"/>
          <w:lang w:val="en-US"/>
        </w:rPr>
        <w:t xml:space="preserve"> </w:t>
      </w:r>
      <w:r w:rsidRPr="003C3817">
        <w:rPr>
          <w:rFonts w:ascii="Gill Sans MT" w:hAnsi="Gill Sans MT"/>
          <w:b/>
          <w:lang w:val="en-US"/>
        </w:rPr>
        <w:t>29</w:t>
      </w:r>
      <w:r w:rsidRPr="003C3817">
        <w:rPr>
          <w:rFonts w:ascii="Gill Sans MT" w:hAnsi="Gill Sans MT"/>
          <w:lang w:val="en-US"/>
        </w:rPr>
        <w:t>:</w:t>
      </w:r>
      <w:r>
        <w:rPr>
          <w:rFonts w:ascii="Gill Sans MT" w:hAnsi="Gill Sans MT"/>
          <w:lang w:val="en-US"/>
        </w:rPr>
        <w:t xml:space="preserve"> </w:t>
      </w:r>
      <w:r w:rsidRPr="003C3817">
        <w:rPr>
          <w:rFonts w:ascii="Gill Sans MT" w:hAnsi="Gill Sans MT"/>
          <w:lang w:val="en-US"/>
        </w:rPr>
        <w:t>1447–1464</w:t>
      </w:r>
    </w:p>
    <w:p w:rsidR="0028741D" w:rsidRPr="00AF49A3" w:rsidRDefault="0028741D" w:rsidP="0028741D">
      <w:pPr>
        <w:pStyle w:val="Text"/>
        <w:tabs>
          <w:tab w:val="left" w:pos="851"/>
        </w:tabs>
        <w:spacing w:before="240"/>
        <w:ind w:right="424"/>
        <w:rPr>
          <w:rFonts w:ascii="Gill Sans MT" w:hAnsi="Gill Sans MT"/>
        </w:rPr>
        <w:sectPr w:rsidR="0028741D" w:rsidRPr="00AF49A3" w:rsidSect="00930795">
          <w:headerReference w:type="even" r:id="rId40"/>
          <w:headerReference w:type="default" r:id="rId41"/>
          <w:footerReference w:type="default" r:id="rId42"/>
          <w:headerReference w:type="first" r:id="rId43"/>
          <w:footnotePr>
            <w:numFmt w:val="chicago"/>
            <w:numRestart w:val="eachPage"/>
          </w:footnotePr>
          <w:pgSz w:w="11906" w:h="16838" w:code="9"/>
          <w:pgMar w:top="1134" w:right="1134" w:bottom="1418" w:left="1134" w:header="720" w:footer="720" w:gutter="567"/>
          <w:pgNumType w:start="1"/>
          <w:cols w:space="720"/>
        </w:sectPr>
      </w:pPr>
      <w:r w:rsidRPr="00AF49A3">
        <w:rPr>
          <w:rFonts w:ascii="Gill Sans MT" w:hAnsi="Gill Sans MT"/>
          <w:b/>
        </w:rPr>
        <w:t>Winter, J. (1976)</w:t>
      </w:r>
      <w:r w:rsidRPr="00AF49A3">
        <w:rPr>
          <w:rFonts w:ascii="Gill Sans MT" w:hAnsi="Gill Sans MT"/>
        </w:rPr>
        <w:t xml:space="preserve"> The behaviour and social organisation of the Brushtail Possum (</w:t>
      </w:r>
      <w:r w:rsidRPr="00AF49A3">
        <w:rPr>
          <w:rFonts w:ascii="Gill Sans MT" w:hAnsi="Gill Sans MT"/>
          <w:i/>
        </w:rPr>
        <w:t>Trichosurus vulpecula</w:t>
      </w:r>
      <w:r w:rsidRPr="00AF49A3">
        <w:rPr>
          <w:rFonts w:ascii="Gill Sans MT" w:hAnsi="Gill Sans MT"/>
        </w:rPr>
        <w:t>). Unpubl. Ph.D Thesis, University of Queensland, Brisbane.</w:t>
      </w:r>
    </w:p>
    <w:p w:rsidR="0028741D" w:rsidRPr="00AF49A3" w:rsidRDefault="00A41B8C">
      <w:pPr>
        <w:pStyle w:val="Text"/>
        <w:tabs>
          <w:tab w:val="left" w:pos="851"/>
        </w:tabs>
        <w:spacing w:before="240"/>
        <w:ind w:right="424"/>
        <w:rPr>
          <w:rFonts w:ascii="Gill Sans MT" w:hAnsi="Gill Sans MT"/>
        </w:rPr>
      </w:pPr>
      <w:r>
        <w:rPr>
          <w:noProof/>
          <w:szCs w:val="24"/>
          <w:lang w:eastAsia="en-AU"/>
        </w:rPr>
        <w:drawing>
          <wp:anchor distT="0" distB="0" distL="114300" distR="114300" simplePos="0" relativeHeight="251658752" behindDoc="1" locked="0" layoutInCell="0" allowOverlap="1">
            <wp:simplePos x="0" y="0"/>
            <wp:positionH relativeFrom="page">
              <wp:posOffset>-1270</wp:posOffset>
            </wp:positionH>
            <wp:positionV relativeFrom="page">
              <wp:posOffset>-2540</wp:posOffset>
            </wp:positionV>
            <wp:extent cx="7562850" cy="10696575"/>
            <wp:effectExtent l="19050" t="0" r="0" b="0"/>
            <wp:wrapNone/>
            <wp:docPr id="107" name="Picture 107" descr="back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backcover"/>
                    <pic:cNvPicPr>
                      <a:picLocks noChangeAspect="1" noChangeArrowheads="1"/>
                    </pic:cNvPicPr>
                  </pic:nvPicPr>
                  <pic:blipFill>
                    <a:blip r:embed="rId44" cstate="print"/>
                    <a:srcRect/>
                    <a:stretch>
                      <a:fillRect/>
                    </a:stretch>
                  </pic:blipFill>
                  <pic:spPr bwMode="auto">
                    <a:xfrm>
                      <a:off x="0" y="0"/>
                      <a:ext cx="7562850" cy="10696575"/>
                    </a:xfrm>
                    <a:prstGeom prst="rect">
                      <a:avLst/>
                    </a:prstGeom>
                    <a:noFill/>
                  </pic:spPr>
                </pic:pic>
              </a:graphicData>
            </a:graphic>
          </wp:anchor>
        </w:drawing>
      </w:r>
    </w:p>
    <w:p w:rsidR="000B5E58" w:rsidRPr="00AF49A3" w:rsidRDefault="000B5E58" w:rsidP="000B5E58">
      <w:pPr>
        <w:spacing w:before="0" w:after="0"/>
        <w:jc w:val="left"/>
        <w:rPr>
          <w:sz w:val="24"/>
          <w:szCs w:val="24"/>
        </w:rPr>
      </w:pPr>
    </w:p>
    <w:p w:rsidR="00157A3E" w:rsidRPr="00157A3E" w:rsidRDefault="007E1907" w:rsidP="00886971">
      <w:pPr>
        <w:pStyle w:val="Text"/>
        <w:tabs>
          <w:tab w:val="left" w:pos="851"/>
        </w:tabs>
        <w:spacing w:before="240"/>
        <w:ind w:right="424"/>
      </w:pPr>
      <w:r w:rsidRPr="00AF49A3">
        <w:rPr>
          <w:noProof/>
          <w:szCs w:val="24"/>
          <w:lang w:val="en-US"/>
        </w:rPr>
        <w:pict>
          <v:shape id="_x0000_s1130" type="#_x0000_t202" style="position:absolute;left:0;text-align:left;margin-left:296.9pt;margin-top:526pt;width:183.5pt;height:171pt;z-index:251655680" o:allowincell="f" filled="f" stroked="f">
            <v:textbox style="mso-next-textbox:#_x0000_s1130">
              <w:txbxContent>
                <w:p w:rsidR="00056494" w:rsidRDefault="00056494" w:rsidP="000B5E58">
                  <w:pPr>
                    <w:spacing w:before="60" w:after="60"/>
                    <w:rPr>
                      <w:rFonts w:ascii="Gill Sans MT" w:hAnsi="Gill Sans MT" w:cs="Arial"/>
                      <w:b/>
                      <w:bCs/>
                      <w:snapToGrid w:val="0"/>
                      <w:color w:val="FFFFFF"/>
                    </w:rPr>
                  </w:pPr>
                  <w:r w:rsidRPr="001E6E05">
                    <w:rPr>
                      <w:rFonts w:ascii="Gill Sans MT" w:hAnsi="Gill Sans MT" w:cs="Arial"/>
                      <w:b/>
                      <w:bCs/>
                      <w:snapToGrid w:val="0"/>
                      <w:color w:val="FFFFFF"/>
                    </w:rPr>
                    <w:t>Department of Primary Industries, Parks, Water and Environment</w:t>
                  </w:r>
                </w:p>
                <w:p w:rsidR="00056494" w:rsidRPr="001E6E05" w:rsidRDefault="00056494" w:rsidP="000B5E58">
                  <w:pPr>
                    <w:spacing w:before="60" w:after="60"/>
                    <w:rPr>
                      <w:rFonts w:ascii="Gill Sans MT" w:hAnsi="Gill Sans MT" w:cs="Arial"/>
                      <w:b/>
                      <w:bCs/>
                      <w:snapToGrid w:val="0"/>
                      <w:color w:val="FFFFFF"/>
                    </w:rPr>
                  </w:pPr>
                </w:p>
                <w:p w:rsidR="00056494" w:rsidRDefault="00056494" w:rsidP="000B5E58">
                  <w:pPr>
                    <w:pStyle w:val="BodyText"/>
                    <w:spacing w:before="60" w:after="60"/>
                    <w:rPr>
                      <w:rFonts w:ascii="Gill Sans MT" w:hAnsi="Gill Sans MT"/>
                      <w:bCs/>
                      <w:color w:val="FFFFFF"/>
                      <w:sz w:val="20"/>
                    </w:rPr>
                  </w:pPr>
                  <w:r w:rsidRPr="0069632A">
                    <w:rPr>
                      <w:rFonts w:ascii="Gill Sans MT" w:hAnsi="Gill Sans MT"/>
                      <w:bCs/>
                      <w:color w:val="FFFFFF"/>
                      <w:sz w:val="20"/>
                    </w:rPr>
                    <w:t>Wildlife Management Branch</w:t>
                  </w:r>
                </w:p>
                <w:p w:rsidR="00056494" w:rsidRPr="0069632A" w:rsidRDefault="00056494" w:rsidP="000B5E58">
                  <w:pPr>
                    <w:pStyle w:val="BodyText"/>
                    <w:spacing w:before="60" w:after="60"/>
                    <w:rPr>
                      <w:rFonts w:ascii="Gill Sans MT" w:hAnsi="Gill Sans MT"/>
                      <w:bCs/>
                      <w:color w:val="FFFFFF"/>
                      <w:sz w:val="20"/>
                    </w:rPr>
                  </w:pPr>
                  <w:r w:rsidRPr="000108F1">
                    <w:rPr>
                      <w:rFonts w:ascii="Gill Sans MT" w:hAnsi="Gill Sans MT"/>
                      <w:bCs/>
                      <w:color w:val="FFFFFF"/>
                      <w:sz w:val="20"/>
                    </w:rPr>
                    <w:t>Natural and Cultural Heritage Division</w:t>
                  </w:r>
                </w:p>
                <w:p w:rsidR="00056494" w:rsidRPr="001E6E05" w:rsidRDefault="00056494" w:rsidP="000B5E58">
                  <w:pPr>
                    <w:pStyle w:val="BodyText"/>
                    <w:spacing w:before="60" w:after="60"/>
                    <w:rPr>
                      <w:rFonts w:ascii="Gill Sans MT" w:hAnsi="Gill Sans MT"/>
                      <w:b/>
                      <w:bCs/>
                    </w:rPr>
                  </w:pPr>
                </w:p>
                <w:p w:rsidR="00056494" w:rsidRPr="001E6E05" w:rsidRDefault="00056494" w:rsidP="000B5E58">
                  <w:pPr>
                    <w:spacing w:before="60" w:after="60"/>
                    <w:rPr>
                      <w:rFonts w:ascii="Gill Sans MT" w:hAnsi="Gill Sans MT" w:cs="Arial"/>
                      <w:snapToGrid w:val="0"/>
                      <w:color w:val="FFFFFF"/>
                    </w:rPr>
                  </w:pPr>
                  <w:r w:rsidRPr="001E6E05">
                    <w:rPr>
                      <w:rFonts w:ascii="Gill Sans MT" w:hAnsi="Gill Sans MT" w:cs="Arial"/>
                      <w:snapToGrid w:val="0"/>
                      <w:color w:val="FFFFFF"/>
                    </w:rPr>
                    <w:t>GPO Box 44, Hobart 7001</w:t>
                  </w:r>
                </w:p>
                <w:p w:rsidR="00056494" w:rsidRPr="001E6E05" w:rsidRDefault="00056494" w:rsidP="000B5E58">
                  <w:pPr>
                    <w:spacing w:before="60" w:after="60"/>
                    <w:rPr>
                      <w:rFonts w:ascii="Gill Sans MT" w:hAnsi="Gill Sans MT" w:cs="Arial"/>
                      <w:snapToGrid w:val="0"/>
                      <w:color w:val="FFFFFF"/>
                    </w:rPr>
                  </w:pPr>
                  <w:r w:rsidRPr="001E6E05">
                    <w:rPr>
                      <w:rFonts w:ascii="Gill Sans MT" w:hAnsi="Gill Sans MT" w:cs="Arial"/>
                      <w:snapToGrid w:val="0"/>
                      <w:color w:val="FFFFFF"/>
                    </w:rPr>
                    <w:t>Ph: 1300 368 550</w:t>
                  </w:r>
                </w:p>
                <w:p w:rsidR="00056494" w:rsidRPr="001E6E05" w:rsidRDefault="00056494" w:rsidP="000B5E58">
                  <w:pPr>
                    <w:spacing w:before="60" w:after="60"/>
                    <w:rPr>
                      <w:rFonts w:ascii="Gill Sans MT" w:hAnsi="Gill Sans MT" w:cs="Arial"/>
                      <w:snapToGrid w:val="0"/>
                      <w:color w:val="FFFFFF"/>
                    </w:rPr>
                  </w:pPr>
                  <w:r w:rsidRPr="001E6E05">
                    <w:rPr>
                      <w:rFonts w:ascii="Gill Sans MT" w:hAnsi="Gill Sans MT" w:cs="Arial"/>
                      <w:snapToGrid w:val="0"/>
                      <w:color w:val="FFFFFF"/>
                    </w:rPr>
                    <w:t xml:space="preserve">Email: </w:t>
                  </w:r>
                  <w:r>
                    <w:rPr>
                      <w:rFonts w:ascii="Gill Sans MT" w:hAnsi="Gill Sans MT" w:cs="Arial"/>
                      <w:snapToGrid w:val="0"/>
                      <w:color w:val="FFFFFF"/>
                    </w:rPr>
                    <w:t>wildlife.enq@dpipwe</w:t>
                  </w:r>
                  <w:r w:rsidRPr="001E6E05">
                    <w:rPr>
                      <w:rFonts w:ascii="Gill Sans MT" w:hAnsi="Gill Sans MT" w:cs="Arial"/>
                      <w:snapToGrid w:val="0"/>
                      <w:color w:val="FFFFFF"/>
                    </w:rPr>
                    <w:t>.tas.gov.au</w:t>
                  </w:r>
                </w:p>
                <w:p w:rsidR="00056494" w:rsidRPr="000B5E58" w:rsidRDefault="00056494" w:rsidP="000B5E58">
                  <w:pPr>
                    <w:spacing w:before="60" w:after="60"/>
                    <w:rPr>
                      <w:rFonts w:ascii="Gill Sans MT" w:hAnsi="Gill Sans MT"/>
                      <w:snapToGrid w:val="0"/>
                      <w:color w:val="FFFFFF"/>
                    </w:rPr>
                  </w:pPr>
                  <w:r w:rsidRPr="000B5E58">
                    <w:rPr>
                      <w:rFonts w:ascii="Gill Sans MT" w:hAnsi="Gill Sans MT" w:cs="Arial"/>
                      <w:snapToGrid w:val="0"/>
                      <w:color w:val="FFFFFF"/>
                    </w:rPr>
                    <w:t>Visit: www.dpipwe.tas.gov.au</w:t>
                  </w:r>
                </w:p>
              </w:txbxContent>
            </v:textbox>
          </v:shape>
        </w:pict>
      </w:r>
    </w:p>
    <w:sectPr w:rsidR="00157A3E" w:rsidRPr="00157A3E" w:rsidSect="007E1907">
      <w:headerReference w:type="even" r:id="rId45"/>
      <w:headerReference w:type="default" r:id="rId46"/>
      <w:footerReference w:type="default" r:id="rId47"/>
      <w:headerReference w:type="first" r:id="rId4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6494" w:rsidRDefault="00056494">
      <w:r>
        <w:separator/>
      </w:r>
    </w:p>
  </w:endnote>
  <w:endnote w:type="continuationSeparator" w:id="0">
    <w:p w:rsidR="00056494" w:rsidRDefault="0005649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ill Sans MT">
    <w:altName w:val="Segoe UI"/>
    <w:charset w:val="00"/>
    <w:family w:val="swiss"/>
    <w:pitch w:val="variable"/>
    <w:sig w:usb0="00000001"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Roman">
    <w:altName w:val="Times New Roman"/>
    <w:panose1 w:val="00000000000000000000"/>
    <w:charset w:val="4D"/>
    <w:family w:val="auto"/>
    <w:notTrueType/>
    <w:pitch w:val="default"/>
    <w:sig w:usb0="03000000" w:usb1="00000000" w:usb2="00000000" w:usb3="00000000" w:csb0="00000001" w:csb1="00000000"/>
  </w:font>
  <w:font w:name="Arial Rounded MT Bold">
    <w:altName w:val="Nyala"/>
    <w:charset w:val="00"/>
    <w:family w:val="swiss"/>
    <w:pitch w:val="variable"/>
    <w:sig w:usb0="00000003" w:usb1="00000000" w:usb2="00000000" w:usb3="00000000" w:csb0="00000001" w:csb1="00000000"/>
  </w:font>
  <w:font w:name="Tw Cen MT">
    <w:altName w:val="Lucida Sans Unicode"/>
    <w:charset w:val="00"/>
    <w:family w:val="swiss"/>
    <w:pitch w:val="variable"/>
    <w:sig w:usb0="00000001" w:usb1="00000000" w:usb2="00000000" w:usb3="00000000" w:csb0="00000003" w:csb1="00000000"/>
  </w:font>
  <w:font w:name="TimesNewRomanPS">
    <w:panose1 w:val="00000000000000000000"/>
    <w:charset w:val="00"/>
    <w:family w:val="roman"/>
    <w:notTrueType/>
    <w:pitch w:val="default"/>
    <w:sig w:usb0="00000003" w:usb1="00000000" w:usb2="00000000" w:usb3="00000000" w:csb0="00000001" w:csb1="00000000"/>
  </w:font>
  <w:font w:name="TimesNewRomanPS-Italic">
    <w:panose1 w:val="00000000000000000000"/>
    <w:charset w:val="00"/>
    <w:family w:val="roman"/>
    <w:notTrueType/>
    <w:pitch w:val="default"/>
    <w:sig w:usb0="00000003" w:usb1="00000000" w:usb2="00000000" w:usb3="00000000" w:csb0="00000001" w:csb1="00000000"/>
  </w:font>
  <w:font w:name="TimesNewRomanPS+fb">
    <w:panose1 w:val="00000000000000000000"/>
    <w:charset w:val="00"/>
    <w:family w:val="auto"/>
    <w:notTrueType/>
    <w:pitch w:val="default"/>
    <w:sig w:usb0="00000003" w:usb1="00000000" w:usb2="00000000" w:usb3="00000000" w:csb0="00000001" w:csb1="00000000"/>
  </w:font>
  <w:font w:name="TimesNR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494" w:rsidRDefault="00056494">
    <w:pPr>
      <w:pStyle w:val="Footer"/>
      <w:pBdr>
        <w:top w:val="single" w:sz="4" w:space="1" w:color="auto"/>
      </w:pBdr>
      <w:ind w:right="-1"/>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 STYLEREF Title \* MERGEFORMAT </w:instrText>
    </w:r>
    <w:r>
      <w:rPr>
        <w:rFonts w:ascii="Times New Roman" w:hAnsi="Times New Roman"/>
        <w:sz w:val="20"/>
      </w:rPr>
      <w:fldChar w:fldCharType="end"/>
    </w:r>
    <w:r>
      <w:rPr>
        <w:rFonts w:ascii="Times New Roman" w:hAnsi="Times New Roman"/>
        <w:sz w:val="20"/>
      </w:rPr>
      <w:tab/>
    </w:r>
    <w:r>
      <w:rPr>
        <w:rFonts w:ascii="Times New Roman" w:hAnsi="Times New Roman"/>
        <w:sz w:val="20"/>
      </w:rPr>
      <w:tab/>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noProof/>
      </w:rPr>
      <w:t>9</w:t>
    </w:r>
    <w:r>
      <w:rPr>
        <w:rStyle w:val="PageNumber"/>
        <w:rFonts w:ascii="Times New Roman" w:hAnsi="Times New Roman"/>
      </w:rPr>
      <w:fldChar w:fldCharType="end"/>
    </w:r>
  </w:p>
  <w:p w:rsidR="00056494" w:rsidRDefault="00056494">
    <w:pPr>
      <w:pStyle w:val="Footer"/>
      <w:pBdr>
        <w:top w:val="single" w:sz="4" w:space="1" w:color="auto"/>
      </w:pBdr>
      <w:ind w:right="-1"/>
      <w:rPr>
        <w:rFonts w:ascii="Times New Roman" w:hAnsi="Times New Roman"/>
        <w:sz w:val="20"/>
      </w:rPr>
    </w:pPr>
    <w:r>
      <w:rPr>
        <w:rFonts w:ascii="Times New Roman" w:hAnsi="Times New Roman"/>
        <w:sz w:val="20"/>
      </w:rPr>
      <w:t>Draft for public comment</w:t>
    </w:r>
  </w:p>
  <w:p w:rsidR="00056494" w:rsidRDefault="0005649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B8C" w:rsidRDefault="00A41B8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B8C" w:rsidRDefault="00A41B8C">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494" w:rsidRDefault="00056494" w:rsidP="00C976EC">
    <w:pPr>
      <w:pStyle w:val="Footer"/>
      <w:pBdr>
        <w:top w:val="single" w:sz="4" w:space="1" w:color="auto"/>
      </w:pBdr>
      <w:tabs>
        <w:tab w:val="clear" w:pos="8306"/>
        <w:tab w:val="right" w:pos="8647"/>
      </w:tabs>
      <w:ind w:right="424"/>
      <w:rPr>
        <w:rFonts w:ascii="Gill Sans MT" w:hAnsi="Gill Sans MT"/>
        <w:sz w:val="20"/>
      </w:rPr>
    </w:pPr>
    <w:r w:rsidRPr="0021580D">
      <w:rPr>
        <w:rFonts w:ascii="Gill Sans MT" w:hAnsi="Gill Sans MT"/>
        <w:sz w:val="20"/>
      </w:rPr>
      <w:t>Management Plan for the Commercial</w:t>
    </w:r>
    <w:r>
      <w:rPr>
        <w:rFonts w:ascii="Gill Sans MT" w:hAnsi="Gill Sans MT"/>
        <w:sz w:val="20"/>
      </w:rPr>
      <w:t xml:space="preserve"> Harvest and</w:t>
    </w:r>
    <w:r w:rsidRPr="0021580D">
      <w:rPr>
        <w:rFonts w:ascii="Gill Sans MT" w:hAnsi="Gill Sans MT"/>
        <w:sz w:val="20"/>
      </w:rPr>
      <w:t xml:space="preserve"> Export of Brushtail Possums </w:t>
    </w:r>
    <w:r>
      <w:rPr>
        <w:rFonts w:ascii="Gill Sans MT" w:hAnsi="Gill Sans MT"/>
        <w:sz w:val="20"/>
      </w:rPr>
      <w:t>2015</w:t>
    </w:r>
    <w:r w:rsidRPr="00DB2334">
      <w:rPr>
        <w:rFonts w:ascii="Gill Sans MT" w:hAnsi="Gill Sans MT"/>
        <w:sz w:val="20"/>
      </w:rPr>
      <w:t>-20</w:t>
    </w:r>
    <w:r>
      <w:rPr>
        <w:rFonts w:ascii="Gill Sans MT" w:hAnsi="Gill Sans MT"/>
        <w:sz w:val="20"/>
      </w:rPr>
      <w:t>20</w:t>
    </w:r>
  </w:p>
  <w:p w:rsidR="00056494" w:rsidRDefault="00056494" w:rsidP="00C976EC">
    <w:pPr>
      <w:pStyle w:val="Footer"/>
      <w:numPr>
        <w:ins w:id="2" w:author="Michael Heinze" w:date="2010-09-15T14:23:00Z"/>
      </w:numPr>
      <w:pBdr>
        <w:top w:val="single" w:sz="4" w:space="1" w:color="auto"/>
      </w:pBdr>
      <w:tabs>
        <w:tab w:val="clear" w:pos="8306"/>
        <w:tab w:val="right" w:pos="8647"/>
      </w:tabs>
      <w:ind w:right="424"/>
    </w:pPr>
    <w:r>
      <w:rPr>
        <w:rStyle w:val="PageNumber"/>
      </w:rPr>
      <w:tab/>
    </w:r>
    <w:r>
      <w:rPr>
        <w:rStyle w:val="PageNumber"/>
      </w:rPr>
      <w:fldChar w:fldCharType="begin"/>
    </w:r>
    <w:r>
      <w:rPr>
        <w:rStyle w:val="PageNumber"/>
      </w:rPr>
      <w:instrText xml:space="preserve"> PAGE </w:instrText>
    </w:r>
    <w:r>
      <w:rPr>
        <w:rStyle w:val="PageNumber"/>
      </w:rPr>
      <w:fldChar w:fldCharType="separate"/>
    </w:r>
    <w:r w:rsidR="00A41B8C">
      <w:rPr>
        <w:rStyle w:val="PageNumber"/>
        <w:noProof/>
      </w:rPr>
      <w:t>ii</w:t>
    </w:r>
    <w:r>
      <w:rPr>
        <w:rStyle w:val="PageNumber"/>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494" w:rsidRPr="0021580D" w:rsidRDefault="00056494" w:rsidP="004C4553">
    <w:pPr>
      <w:pStyle w:val="Footer"/>
      <w:pBdr>
        <w:top w:val="single" w:sz="4" w:space="1" w:color="auto"/>
      </w:pBdr>
      <w:tabs>
        <w:tab w:val="clear" w:pos="8306"/>
        <w:tab w:val="right" w:pos="8647"/>
      </w:tabs>
      <w:ind w:right="424"/>
      <w:rPr>
        <w:rFonts w:ascii="Gill Sans MT" w:hAnsi="Gill Sans MT"/>
        <w:sz w:val="20"/>
      </w:rPr>
    </w:pPr>
    <w:r w:rsidRPr="0021580D">
      <w:rPr>
        <w:rFonts w:ascii="Gill Sans MT" w:hAnsi="Gill Sans MT"/>
        <w:sz w:val="20"/>
      </w:rPr>
      <w:t>Management Plan for the Commercial</w:t>
    </w:r>
    <w:r>
      <w:rPr>
        <w:rFonts w:ascii="Gill Sans MT" w:hAnsi="Gill Sans MT"/>
        <w:sz w:val="20"/>
      </w:rPr>
      <w:t xml:space="preserve"> Harvest and</w:t>
    </w:r>
    <w:r w:rsidRPr="0021580D">
      <w:rPr>
        <w:rFonts w:ascii="Gill Sans MT" w:hAnsi="Gill Sans MT"/>
        <w:sz w:val="20"/>
      </w:rPr>
      <w:t xml:space="preserve"> Export of Brushtail Possums </w:t>
    </w:r>
    <w:r w:rsidRPr="00D3799A">
      <w:rPr>
        <w:rFonts w:ascii="Gill Sans MT" w:hAnsi="Gill Sans MT"/>
        <w:sz w:val="20"/>
      </w:rPr>
      <w:t>2015-2020</w:t>
    </w:r>
    <w:r w:rsidRPr="0021580D">
      <w:rPr>
        <w:rFonts w:ascii="Gill Sans MT" w:hAnsi="Gill Sans MT"/>
        <w:sz w:val="20"/>
      </w:rPr>
      <w:tab/>
    </w:r>
    <w:r w:rsidRPr="0021580D">
      <w:rPr>
        <w:rStyle w:val="PageNumber"/>
        <w:rFonts w:ascii="Gill Sans MT" w:hAnsi="Gill Sans MT"/>
      </w:rPr>
      <w:fldChar w:fldCharType="begin"/>
    </w:r>
    <w:r w:rsidRPr="0021580D">
      <w:rPr>
        <w:rStyle w:val="PageNumber"/>
        <w:rFonts w:ascii="Gill Sans MT" w:hAnsi="Gill Sans MT"/>
      </w:rPr>
      <w:instrText xml:space="preserve"> PAGE </w:instrText>
    </w:r>
    <w:r w:rsidRPr="0021580D">
      <w:rPr>
        <w:rStyle w:val="PageNumber"/>
        <w:rFonts w:ascii="Gill Sans MT" w:hAnsi="Gill Sans MT"/>
      </w:rPr>
      <w:fldChar w:fldCharType="separate"/>
    </w:r>
    <w:r w:rsidR="00A41B8C">
      <w:rPr>
        <w:rStyle w:val="PageNumber"/>
        <w:rFonts w:ascii="Gill Sans MT" w:hAnsi="Gill Sans MT"/>
        <w:noProof/>
      </w:rPr>
      <w:t>iv</w:t>
    </w:r>
    <w:r w:rsidRPr="0021580D">
      <w:rPr>
        <w:rStyle w:val="PageNumber"/>
        <w:rFonts w:ascii="Gill Sans MT" w:hAnsi="Gill Sans MT"/>
      </w:rPr>
      <w:fldChar w:fldCharType="end"/>
    </w:r>
  </w:p>
  <w:p w:rsidR="00056494" w:rsidRDefault="00056494">
    <w:pPr>
      <w:pStyle w:val="Footer"/>
      <w:ind w:right="-1"/>
    </w:pPr>
    <w:r>
      <w:tab/>
    </w:r>
    <w:r>
      <w:tab/>
    </w:r>
    <w:r>
      <w:tab/>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494" w:rsidRPr="0021580D" w:rsidRDefault="00056494" w:rsidP="001655FE">
    <w:pPr>
      <w:pStyle w:val="Footer"/>
      <w:pBdr>
        <w:top w:val="single" w:sz="4" w:space="2" w:color="auto"/>
      </w:pBdr>
      <w:tabs>
        <w:tab w:val="clear" w:pos="8306"/>
        <w:tab w:val="right" w:pos="8647"/>
      </w:tabs>
      <w:ind w:right="424"/>
      <w:rPr>
        <w:rFonts w:ascii="Gill Sans MT" w:hAnsi="Gill Sans MT"/>
        <w:sz w:val="20"/>
      </w:rPr>
    </w:pPr>
    <w:r w:rsidRPr="0021580D">
      <w:rPr>
        <w:rFonts w:ascii="Gill Sans MT" w:hAnsi="Gill Sans MT"/>
        <w:sz w:val="20"/>
      </w:rPr>
      <w:t xml:space="preserve">Management Plan for the Commercial Harvest and Export of Brushtail </w:t>
    </w:r>
    <w:r w:rsidRPr="00C473AC">
      <w:rPr>
        <w:rFonts w:ascii="Gill Sans MT" w:hAnsi="Gill Sans MT"/>
        <w:sz w:val="20"/>
      </w:rPr>
      <w:t>Possums</w:t>
    </w:r>
    <w:r>
      <w:rPr>
        <w:rFonts w:ascii="Gill Sans MT" w:hAnsi="Gill Sans MT"/>
        <w:sz w:val="20"/>
      </w:rPr>
      <w:t xml:space="preserve"> 2015 - 2020</w:t>
    </w:r>
    <w:r w:rsidRPr="0021580D">
      <w:rPr>
        <w:rFonts w:ascii="Gill Sans MT" w:hAnsi="Gill Sans MT"/>
        <w:sz w:val="20"/>
      </w:rPr>
      <w:tab/>
    </w:r>
    <w:r w:rsidRPr="0021580D">
      <w:rPr>
        <w:rStyle w:val="PageNumber"/>
        <w:rFonts w:ascii="Gill Sans MT" w:hAnsi="Gill Sans MT"/>
      </w:rPr>
      <w:fldChar w:fldCharType="begin"/>
    </w:r>
    <w:r w:rsidRPr="0021580D">
      <w:rPr>
        <w:rStyle w:val="PageNumber"/>
        <w:rFonts w:ascii="Gill Sans MT" w:hAnsi="Gill Sans MT"/>
      </w:rPr>
      <w:instrText xml:space="preserve"> PAGE </w:instrText>
    </w:r>
    <w:r w:rsidRPr="0021580D">
      <w:rPr>
        <w:rStyle w:val="PageNumber"/>
        <w:rFonts w:ascii="Gill Sans MT" w:hAnsi="Gill Sans MT"/>
      </w:rPr>
      <w:fldChar w:fldCharType="separate"/>
    </w:r>
    <w:r w:rsidR="00A41B8C">
      <w:rPr>
        <w:rStyle w:val="PageNumber"/>
        <w:rFonts w:ascii="Gill Sans MT" w:hAnsi="Gill Sans MT"/>
        <w:noProof/>
      </w:rPr>
      <w:t>56</w:t>
    </w:r>
    <w:r w:rsidRPr="0021580D">
      <w:rPr>
        <w:rStyle w:val="PageNumber"/>
        <w:rFonts w:ascii="Gill Sans MT" w:hAnsi="Gill Sans MT"/>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494" w:rsidRPr="0021580D" w:rsidRDefault="00056494" w:rsidP="001655FE">
    <w:pPr>
      <w:pStyle w:val="Footer"/>
      <w:pBdr>
        <w:top w:val="single" w:sz="4" w:space="2" w:color="auto"/>
      </w:pBdr>
      <w:tabs>
        <w:tab w:val="clear" w:pos="8306"/>
        <w:tab w:val="right" w:pos="8647"/>
      </w:tabs>
      <w:ind w:right="424"/>
      <w:rPr>
        <w:rFonts w:ascii="Gill Sans MT" w:hAnsi="Gill Sans MT"/>
        <w:sz w:val="20"/>
      </w:rPr>
    </w:pPr>
    <w:r w:rsidRPr="0021580D">
      <w:rPr>
        <w:rFonts w:ascii="Gill Sans MT" w:hAnsi="Gill Sans MT"/>
        <w:sz w:val="20"/>
      </w:rPr>
      <w:t xml:space="preserve">Management Plan for the Commercial Harvest and Export of Brushtail </w:t>
    </w:r>
    <w:r w:rsidRPr="00C473AC">
      <w:rPr>
        <w:rFonts w:ascii="Gill Sans MT" w:hAnsi="Gill Sans MT"/>
        <w:sz w:val="20"/>
      </w:rPr>
      <w:t xml:space="preserve">Possums </w:t>
    </w:r>
    <w:fldSimple w:instr=" STYLEREF Title \* MERGEFORMAT ">
      <w:r w:rsidR="00A41B8C">
        <w:rPr>
          <w:rFonts w:ascii="Gill Sans MT" w:hAnsi="Gill Sans MT"/>
          <w:noProof/>
          <w:sz w:val="20"/>
        </w:rPr>
        <w:t>1st July 2015 – 1st July 2020</w:t>
      </w:r>
    </w:fldSimple>
    <w:r w:rsidRPr="0021580D">
      <w:rPr>
        <w:rFonts w:ascii="Gill Sans MT" w:hAnsi="Gill Sans MT"/>
        <w:sz w:val="20"/>
      </w:rPr>
      <w:tab/>
    </w:r>
    <w:r w:rsidRPr="0021580D">
      <w:rPr>
        <w:rStyle w:val="PageNumber"/>
        <w:rFonts w:ascii="Gill Sans MT" w:hAnsi="Gill Sans MT"/>
      </w:rPr>
      <w:fldChar w:fldCharType="begin"/>
    </w:r>
    <w:r w:rsidRPr="0021580D">
      <w:rPr>
        <w:rStyle w:val="PageNumber"/>
        <w:rFonts w:ascii="Gill Sans MT" w:hAnsi="Gill Sans MT"/>
      </w:rPr>
      <w:instrText xml:space="preserve"> PAGE </w:instrText>
    </w:r>
    <w:r w:rsidRPr="0021580D">
      <w:rPr>
        <w:rStyle w:val="PageNumber"/>
        <w:rFonts w:ascii="Gill Sans MT" w:hAnsi="Gill Sans MT"/>
      </w:rPr>
      <w:fldChar w:fldCharType="separate"/>
    </w:r>
    <w:r w:rsidR="00A41B8C">
      <w:rPr>
        <w:rStyle w:val="PageNumber"/>
        <w:rFonts w:ascii="Gill Sans MT" w:hAnsi="Gill Sans MT"/>
        <w:noProof/>
      </w:rPr>
      <w:t>57</w:t>
    </w:r>
    <w:r w:rsidRPr="0021580D">
      <w:rPr>
        <w:rStyle w:val="PageNumber"/>
        <w:rFonts w:ascii="Gill Sans MT" w:hAnsi="Gill Sans MT"/>
      </w:rPr>
      <w:fldChar w:fldCharType="end"/>
    </w:r>
  </w:p>
  <w:p w:rsidR="00056494" w:rsidRPr="0021580D" w:rsidRDefault="00056494" w:rsidP="001655FE">
    <w:pPr>
      <w:pStyle w:val="Footer"/>
      <w:ind w:right="-1"/>
      <w:rPr>
        <w:rFonts w:ascii="Gill Sans MT" w:hAnsi="Gill Sans MT"/>
        <w:sz w:val="20"/>
      </w:rPr>
    </w:pPr>
    <w:r w:rsidRPr="0021580D">
      <w:rPr>
        <w:rFonts w:ascii="Gill Sans MT" w:hAnsi="Gill Sans MT"/>
        <w:sz w:val="20"/>
      </w:rPr>
      <w:t>Draft for public comment</w:t>
    </w:r>
    <w:r>
      <w:rPr>
        <w:rFonts w:ascii="Gill Sans MT" w:hAnsi="Gill Sans MT"/>
        <w:sz w:val="20"/>
      </w:rPr>
      <w:tab/>
    </w:r>
    <w:r>
      <w:rPr>
        <w:rFonts w:ascii="Gill Sans MT" w:hAnsi="Gill Sans MT"/>
        <w:sz w:val="20"/>
      </w:rPr>
      <w:tab/>
    </w:r>
    <w:r>
      <w:rPr>
        <w:rFonts w:ascii="Gill Sans MT" w:hAnsi="Gill Sans MT"/>
        <w:sz w:val="20"/>
      </w:rPr>
      <w:tab/>
    </w:r>
  </w:p>
  <w:p w:rsidR="00056494" w:rsidRDefault="00056494" w:rsidP="00D2733E">
    <w:pPr>
      <w:pStyle w:val="Footer"/>
      <w:ind w:right="-1"/>
    </w:pPr>
  </w:p>
  <w:p w:rsidR="00056494" w:rsidRDefault="00056494">
    <w:pPr>
      <w:pStyle w:val="Footer"/>
      <w:ind w:right="-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6494" w:rsidRDefault="00056494">
      <w:r>
        <w:separator/>
      </w:r>
    </w:p>
  </w:footnote>
  <w:footnote w:type="continuationSeparator" w:id="0">
    <w:p w:rsidR="00056494" w:rsidRDefault="00056494">
      <w:r>
        <w:continuationSeparator/>
      </w:r>
    </w:p>
  </w:footnote>
  <w:footnote w:id="1">
    <w:p w:rsidR="00056494" w:rsidRPr="00AA2D3A" w:rsidRDefault="00056494">
      <w:pPr>
        <w:pStyle w:val="FootnoteText"/>
        <w:rPr>
          <w:lang w:val="en-US"/>
        </w:rPr>
      </w:pPr>
      <w:r>
        <w:rPr>
          <w:rStyle w:val="FootnoteReference"/>
        </w:rPr>
        <w:footnoteRef/>
      </w:r>
      <w:r>
        <w:t xml:space="preserve"> </w:t>
      </w:r>
      <w:r>
        <w:rPr>
          <w:lang w:val="en-US"/>
        </w:rPr>
        <w:t>As at March 2015.</w:t>
      </w:r>
    </w:p>
  </w:footnote>
  <w:footnote w:id="2">
    <w:p w:rsidR="00056494" w:rsidRPr="00E53B0F" w:rsidRDefault="00056494" w:rsidP="00AD0EB2">
      <w:pPr>
        <w:pStyle w:val="FootnoteText"/>
        <w:ind w:right="424"/>
        <w:rPr>
          <w:rFonts w:ascii="Gill Sans MT" w:hAnsi="Gill Sans MT"/>
          <w:sz w:val="16"/>
          <w:szCs w:val="16"/>
        </w:rPr>
      </w:pPr>
      <w:r w:rsidRPr="00E53B0F">
        <w:rPr>
          <w:rStyle w:val="FootnoteReference"/>
          <w:rFonts w:ascii="Gill Sans MT" w:hAnsi="Gill Sans MT"/>
          <w:sz w:val="16"/>
          <w:szCs w:val="16"/>
        </w:rPr>
        <w:footnoteRef/>
      </w:r>
      <w:r w:rsidRPr="00E53B0F">
        <w:rPr>
          <w:rFonts w:ascii="Gill Sans MT" w:hAnsi="Gill Sans MT"/>
          <w:sz w:val="16"/>
          <w:szCs w:val="16"/>
        </w:rPr>
        <w:t xml:space="preserve"> For completeness, there are a further eight survey routes on Flinders Island and ten survey routes on King Island.  There are also six survey routes which have been surveyed annually in the Lake St Clair area since 1992.  These last six routes are not used in any DPIPWE analysis, as they have not conformed to the required survey methodology. </w:t>
      </w:r>
    </w:p>
  </w:footnote>
  <w:footnote w:id="3">
    <w:p w:rsidR="00056494" w:rsidRPr="00E53B0F" w:rsidRDefault="00056494" w:rsidP="00300996">
      <w:pPr>
        <w:pStyle w:val="FootnoteText"/>
        <w:ind w:right="424"/>
        <w:rPr>
          <w:rFonts w:ascii="Gill Sans MT" w:hAnsi="Gill Sans MT"/>
          <w:sz w:val="16"/>
          <w:szCs w:val="16"/>
        </w:rPr>
      </w:pPr>
      <w:r w:rsidRPr="00E53B0F">
        <w:rPr>
          <w:rStyle w:val="FootnoteReference"/>
          <w:rFonts w:ascii="Gill Sans MT" w:hAnsi="Gill Sans MT"/>
          <w:sz w:val="16"/>
          <w:szCs w:val="16"/>
        </w:rPr>
        <w:t>*</w:t>
      </w:r>
      <w:r w:rsidRPr="00E53B0F">
        <w:rPr>
          <w:rFonts w:ascii="Gill Sans MT" w:hAnsi="Gill Sans MT"/>
          <w:sz w:val="16"/>
          <w:szCs w:val="16"/>
        </w:rPr>
        <w:t xml:space="preserve"> The intention to drive possum populations down applies to situations where there is a need for crop protection from </w:t>
      </w:r>
      <w:r>
        <w:rPr>
          <w:rFonts w:ascii="Gill Sans MT" w:hAnsi="Gill Sans MT"/>
          <w:sz w:val="16"/>
          <w:szCs w:val="16"/>
        </w:rPr>
        <w:t>high</w:t>
      </w:r>
      <w:r w:rsidRPr="00E53B0F">
        <w:rPr>
          <w:rFonts w:ascii="Gill Sans MT" w:hAnsi="Gill Sans MT"/>
          <w:sz w:val="16"/>
          <w:szCs w:val="16"/>
        </w:rPr>
        <w:t xml:space="preserve"> possum</w:t>
      </w:r>
      <w:r>
        <w:rPr>
          <w:rFonts w:ascii="Gill Sans MT" w:hAnsi="Gill Sans MT"/>
          <w:sz w:val="16"/>
          <w:szCs w:val="16"/>
        </w:rPr>
        <w:t xml:space="preserve"> densities.  Where</w:t>
      </w:r>
      <w:r w:rsidRPr="00E53B0F">
        <w:rPr>
          <w:rFonts w:ascii="Gill Sans MT" w:hAnsi="Gill Sans MT"/>
          <w:sz w:val="16"/>
          <w:szCs w:val="16"/>
        </w:rPr>
        <w:t xml:space="preserve"> populations are at densities greater than 20/km</w:t>
      </w:r>
      <w:r w:rsidRPr="00E53B0F">
        <w:rPr>
          <w:rFonts w:ascii="Gill Sans MT" w:hAnsi="Gill Sans MT"/>
          <w:sz w:val="16"/>
          <w:szCs w:val="16"/>
          <w:vertAlign w:val="superscript"/>
        </w:rPr>
        <w:t>2</w:t>
      </w:r>
      <w:r w:rsidRPr="00E53B0F">
        <w:rPr>
          <w:rFonts w:ascii="Gill Sans MT" w:hAnsi="Gill Sans MT"/>
          <w:sz w:val="16"/>
          <w:szCs w:val="16"/>
        </w:rPr>
        <w:t xml:space="preserve"> but are having no impact on agricultural activities there</w:t>
      </w:r>
      <w:r>
        <w:rPr>
          <w:rFonts w:ascii="Gill Sans MT" w:hAnsi="Gill Sans MT"/>
          <w:sz w:val="16"/>
          <w:szCs w:val="16"/>
        </w:rPr>
        <w:t xml:space="preserve"> is no intention and</w:t>
      </w:r>
      <w:r w:rsidRPr="00E53B0F">
        <w:rPr>
          <w:rFonts w:ascii="Gill Sans MT" w:hAnsi="Gill Sans MT"/>
          <w:sz w:val="16"/>
          <w:szCs w:val="16"/>
        </w:rPr>
        <w:t xml:space="preserve"> </w:t>
      </w:r>
      <w:r>
        <w:rPr>
          <w:rFonts w:ascii="Gill Sans MT" w:hAnsi="Gill Sans MT"/>
          <w:sz w:val="16"/>
          <w:szCs w:val="16"/>
        </w:rPr>
        <w:t>likely to be no</w:t>
      </w:r>
      <w:r w:rsidRPr="00E53B0F">
        <w:rPr>
          <w:rFonts w:ascii="Gill Sans MT" w:hAnsi="Gill Sans MT"/>
          <w:sz w:val="16"/>
          <w:szCs w:val="16"/>
        </w:rPr>
        <w:t xml:space="preserve"> need to decrease possum numbers. </w:t>
      </w:r>
    </w:p>
  </w:footnote>
  <w:footnote w:id="4">
    <w:p w:rsidR="00056494" w:rsidRDefault="00056494">
      <w:pPr>
        <w:pStyle w:val="FootnoteText"/>
        <w:rPr>
          <w:rFonts w:ascii="Gill Sans MT" w:hAnsi="Gill Sans MT"/>
          <w:sz w:val="16"/>
          <w:szCs w:val="16"/>
        </w:rPr>
      </w:pPr>
      <w:r w:rsidRPr="00E53B0F">
        <w:rPr>
          <w:rStyle w:val="FootnoteReference"/>
          <w:rFonts w:ascii="Gill Sans MT" w:hAnsi="Gill Sans MT"/>
          <w:sz w:val="16"/>
          <w:szCs w:val="16"/>
        </w:rPr>
        <w:t>#</w:t>
      </w:r>
      <w:r w:rsidRPr="00E53B0F">
        <w:rPr>
          <w:rFonts w:ascii="Gill Sans MT" w:hAnsi="Gill Sans MT"/>
          <w:sz w:val="16"/>
          <w:szCs w:val="16"/>
        </w:rPr>
        <w:t xml:space="preserve"> Tabled quotas show a sliding density scale in 5/km</w:t>
      </w:r>
      <w:r w:rsidRPr="00E53B0F">
        <w:rPr>
          <w:rFonts w:ascii="Gill Sans MT" w:hAnsi="Gill Sans MT"/>
          <w:sz w:val="16"/>
          <w:szCs w:val="16"/>
          <w:vertAlign w:val="superscript"/>
        </w:rPr>
        <w:t>2</w:t>
      </w:r>
      <w:r w:rsidRPr="00E53B0F">
        <w:rPr>
          <w:rFonts w:ascii="Gill Sans MT" w:hAnsi="Gill Sans MT"/>
          <w:sz w:val="16"/>
          <w:szCs w:val="16"/>
        </w:rPr>
        <w:t xml:space="preserve"> increments as a simple guide.  Actual quotas are set using the exact density estimate.</w:t>
      </w:r>
    </w:p>
    <w:p w:rsidR="00056494" w:rsidRPr="00B9167D" w:rsidRDefault="00056494" w:rsidP="00B9167D">
      <w:pPr>
        <w:overflowPunct w:val="0"/>
        <w:autoSpaceDE w:val="0"/>
        <w:autoSpaceDN w:val="0"/>
        <w:adjustRightInd w:val="0"/>
        <w:spacing w:before="60" w:after="60"/>
        <w:rPr>
          <w:rFonts w:ascii="Gill Sans MT" w:hAnsi="Gill Sans MT" w:cs="Gill Sans MT"/>
          <w:color w:val="000000"/>
          <w:kern w:val="28"/>
          <w:sz w:val="16"/>
          <w:szCs w:val="16"/>
          <w:lang w:val="en-US" w:eastAsia="en-AU"/>
        </w:rPr>
      </w:pPr>
      <w:r w:rsidRPr="00A27EDD">
        <w:rPr>
          <w:rFonts w:ascii="Gill Sans MT" w:hAnsi="Gill Sans MT" w:cs="Gill Sans MT"/>
          <w:kern w:val="28"/>
          <w:sz w:val="16"/>
          <w:szCs w:val="16"/>
          <w:u w:val="single"/>
          <w:vertAlign w:val="superscript"/>
          <w:lang w:val="en-US" w:eastAsia="en-AU"/>
        </w:rPr>
        <w:t>*</w:t>
      </w:r>
      <w:r w:rsidRPr="00A27EDD">
        <w:rPr>
          <w:rFonts w:ascii="Gill Sans MT" w:hAnsi="Gill Sans MT" w:cs="Gill Sans MT"/>
          <w:kern w:val="28"/>
          <w:sz w:val="16"/>
          <w:szCs w:val="16"/>
          <w:lang w:val="en-US" w:eastAsia="en-AU"/>
        </w:rPr>
        <w:t xml:space="preserve"> </w:t>
      </w:r>
      <w:r w:rsidRPr="00B9167D">
        <w:rPr>
          <w:rFonts w:ascii="Gill Sans MT" w:hAnsi="Gill Sans MT" w:cs="Gill Sans MT"/>
          <w:color w:val="000000"/>
          <w:kern w:val="28"/>
          <w:sz w:val="16"/>
          <w:szCs w:val="16"/>
          <w:lang w:val="en-US" w:eastAsia="en-AU"/>
        </w:rPr>
        <w:t>Commercial take may be restricted to properties covered by existing crop protection permits.</w:t>
      </w:r>
    </w:p>
    <w:p w:rsidR="00056494" w:rsidRPr="00E53B0F" w:rsidRDefault="00056494">
      <w:pPr>
        <w:pStyle w:val="FootnoteText"/>
        <w:rPr>
          <w:rFonts w:ascii="Gill Sans MT" w:hAnsi="Gill Sans MT"/>
          <w:sz w:val="16"/>
          <w:szCs w:val="16"/>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494" w:rsidRDefault="00056494">
    <w:pPr>
      <w:pStyle w:val="Header"/>
      <w:pBdr>
        <w:bottom w:val="single" w:sz="4" w:space="1" w:color="auto"/>
      </w:pBdr>
    </w:pPr>
    <w:fldSimple w:instr=" STYLEREF &quot;Heading 1&quot; \* MERGEFORMAT ">
      <w:r>
        <w:rPr>
          <w:noProof/>
        </w:rPr>
        <w:t>Introduction</w:t>
      </w:r>
    </w:fldSimple>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494" w:rsidRDefault="00056494">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494" w:rsidRDefault="00056494">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494" w:rsidRDefault="00056494">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494" w:rsidRDefault="00056494">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494" w:rsidRDefault="00056494">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494" w:rsidRDefault="0005649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494" w:rsidRDefault="00056494">
    <w:pPr>
      <w:pStyle w:val="Header"/>
      <w:rPr>
        <w:u w:val="single"/>
      </w:rPr>
    </w:pPr>
    <w:r>
      <w:rPr>
        <w:u w:val="single"/>
      </w:rPr>
      <w:tab/>
    </w:r>
    <w:r>
      <w:rPr>
        <w:u w:val="single"/>
      </w:rPr>
      <w:tab/>
    </w:r>
    <w:r>
      <w:rPr>
        <w:u w:val="single"/>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494" w:rsidRDefault="00056494">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6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494" w:rsidRDefault="00056494">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494" w:rsidRDefault="00056494">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494" w:rsidRDefault="00056494">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494" w:rsidRDefault="00056494">
    <w:pPr>
      <w:pStyle w:val="Header"/>
      <w:tabs>
        <w:tab w:val="clear" w:pos="8306"/>
        <w:tab w:val="left" w:pos="7088"/>
        <w:tab w:val="left" w:pos="8080"/>
        <w:tab w:val="right" w:pos="8931"/>
      </w:tabs>
      <w:rPr>
        <w:u w:val="single"/>
      </w:rPr>
    </w:pPr>
    <w:r>
      <w:rPr>
        <w:u w:val="single"/>
      </w:rPr>
      <w:tab/>
    </w:r>
    <w:r>
      <w:rPr>
        <w:u w:val="single"/>
      </w:rPr>
      <w:tab/>
    </w:r>
    <w:r>
      <w:rPr>
        <w:u w:val="single"/>
      </w:rPr>
      <w:tab/>
    </w:r>
    <w:r>
      <w:rPr>
        <w:u w:val="single"/>
      </w:rPr>
      <w:tab/>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494" w:rsidRDefault="00056494">
    <w:pPr>
      <w:pStyle w:val="Header"/>
      <w:rPr>
        <w:u w:val="single"/>
      </w:rPr>
    </w:pPr>
    <w:r>
      <w:rPr>
        <w:u w:val="single"/>
      </w:rPr>
      <w:tab/>
    </w:r>
    <w:r>
      <w:rPr>
        <w:u w:val="single"/>
      </w:rPr>
      <w:tab/>
    </w:r>
    <w:r>
      <w:rPr>
        <w:u w:val="single"/>
      </w:rPr>
      <w:tab/>
    </w:r>
  </w:p>
  <w:p w:rsidR="00056494" w:rsidRDefault="00056494">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494" w:rsidRDefault="0005649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2749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02633024"/>
    <w:multiLevelType w:val="hybridMultilevel"/>
    <w:tmpl w:val="18143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504A23"/>
    <w:multiLevelType w:val="hybridMultilevel"/>
    <w:tmpl w:val="B4B2A2B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nsid w:val="15510B9F"/>
    <w:multiLevelType w:val="hybridMultilevel"/>
    <w:tmpl w:val="A3CA171A"/>
    <w:lvl w:ilvl="0" w:tplc="8932CD9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6F74C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259453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2A58207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nsid w:val="2B0B732C"/>
    <w:multiLevelType w:val="hybridMultilevel"/>
    <w:tmpl w:val="839EB6C4"/>
    <w:lvl w:ilvl="0" w:tplc="04090001">
      <w:start w:val="1"/>
      <w:numFmt w:val="bullet"/>
      <w:lvlText w:val=""/>
      <w:lvlJc w:val="left"/>
      <w:pPr>
        <w:ind w:left="360" w:hanging="360"/>
      </w:pPr>
      <w:rPr>
        <w:rFonts w:ascii="Symbol" w:hAnsi="Symbol"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7031BF"/>
    <w:multiLevelType w:val="multilevel"/>
    <w:tmpl w:val="0044981E"/>
    <w:lvl w:ilvl="0">
      <w:start w:val="1"/>
      <w:numFmt w:val="decimal"/>
      <w:pStyle w:val="Heading1"/>
      <w:lvlText w:val="%1"/>
      <w:lvlJc w:val="left"/>
      <w:pPr>
        <w:tabs>
          <w:tab w:val="num" w:pos="502"/>
        </w:tabs>
        <w:ind w:left="142"/>
      </w:pPr>
      <w:rPr>
        <w:rFonts w:ascii="Arial" w:hAnsi="Arial" w:cs="Arial" w:hint="default"/>
        <w:sz w:val="32"/>
        <w:szCs w:val="32"/>
      </w:rPr>
    </w:lvl>
    <w:lvl w:ilvl="1">
      <w:start w:val="1"/>
      <w:numFmt w:val="decimal"/>
      <w:pStyle w:val="Heading2"/>
      <w:lvlText w:val="%1.%2"/>
      <w:lvlJc w:val="left"/>
      <w:pPr>
        <w:tabs>
          <w:tab w:val="num" w:pos="1004"/>
        </w:tabs>
      </w:pPr>
      <w:rPr>
        <w:rFonts w:cs="Times New Roman" w:hint="default"/>
      </w:rPr>
    </w:lvl>
    <w:lvl w:ilvl="2">
      <w:start w:val="1"/>
      <w:numFmt w:val="decimal"/>
      <w:pStyle w:val="Heading3"/>
      <w:lvlText w:val="%1.%2.%3"/>
      <w:lvlJc w:val="left"/>
      <w:pPr>
        <w:tabs>
          <w:tab w:val="num" w:pos="0"/>
        </w:tabs>
      </w:pPr>
      <w:rPr>
        <w:rFonts w:cs="Times New Roman" w:hint="default"/>
      </w:rPr>
    </w:lvl>
    <w:lvl w:ilvl="3">
      <w:start w:val="1"/>
      <w:numFmt w:val="decimal"/>
      <w:pStyle w:val="Heading4"/>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9">
    <w:nsid w:val="2DF54EF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370A2E5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nsid w:val="38526764"/>
    <w:multiLevelType w:val="hybridMultilevel"/>
    <w:tmpl w:val="71B6E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B782367"/>
    <w:multiLevelType w:val="hybridMultilevel"/>
    <w:tmpl w:val="D6F28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CA96DD7"/>
    <w:multiLevelType w:val="singleLevel"/>
    <w:tmpl w:val="25C0AD6C"/>
    <w:lvl w:ilvl="0">
      <w:start w:val="1"/>
      <w:numFmt w:val="decimal"/>
      <w:lvlText w:val="%1"/>
      <w:lvlJc w:val="left"/>
      <w:pPr>
        <w:tabs>
          <w:tab w:val="num" w:pos="1004"/>
        </w:tabs>
        <w:ind w:left="1004" w:hanging="720"/>
      </w:pPr>
      <w:rPr>
        <w:rFonts w:cs="Times New Roman" w:hint="default"/>
      </w:rPr>
    </w:lvl>
  </w:abstractNum>
  <w:abstractNum w:abstractNumId="14">
    <w:nsid w:val="432935DB"/>
    <w:multiLevelType w:val="hybridMultilevel"/>
    <w:tmpl w:val="922AE7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33031B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555D0A86"/>
    <w:multiLevelType w:val="hybridMultilevel"/>
    <w:tmpl w:val="E9529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9914978"/>
    <w:multiLevelType w:val="hybridMultilevel"/>
    <w:tmpl w:val="FE9A1C5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9EF6DE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63416F27"/>
    <w:multiLevelType w:val="hybridMultilevel"/>
    <w:tmpl w:val="13366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4D62EBC"/>
    <w:multiLevelType w:val="hybridMultilevel"/>
    <w:tmpl w:val="4838E4AA"/>
    <w:lvl w:ilvl="0" w:tplc="1264F992">
      <w:start w:val="1"/>
      <w:numFmt w:val="bullet"/>
      <w:pStyle w:val="BulletLas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nsid w:val="69A3549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nsid w:val="6B4B7D1E"/>
    <w:multiLevelType w:val="hybridMultilevel"/>
    <w:tmpl w:val="9F5041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EF04467"/>
    <w:multiLevelType w:val="hybridMultilevel"/>
    <w:tmpl w:val="B34C1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2C30408"/>
    <w:multiLevelType w:val="hybridMultilevel"/>
    <w:tmpl w:val="CEEE1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99B7450"/>
    <w:multiLevelType w:val="hybridMultilevel"/>
    <w:tmpl w:val="2DA8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18"/>
  </w:num>
  <w:num w:numId="4">
    <w:abstractNumId w:val="10"/>
  </w:num>
  <w:num w:numId="5">
    <w:abstractNumId w:val="5"/>
  </w:num>
  <w:num w:numId="6">
    <w:abstractNumId w:val="21"/>
  </w:num>
  <w:num w:numId="7">
    <w:abstractNumId w:val="6"/>
  </w:num>
  <w:num w:numId="8">
    <w:abstractNumId w:val="9"/>
  </w:num>
  <w:num w:numId="9">
    <w:abstractNumId w:val="0"/>
  </w:num>
  <w:num w:numId="10">
    <w:abstractNumId w:val="4"/>
  </w:num>
  <w:num w:numId="11">
    <w:abstractNumId w:val="15"/>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20"/>
  </w:num>
  <w:num w:numId="15">
    <w:abstractNumId w:val="22"/>
  </w:num>
  <w:num w:numId="16">
    <w:abstractNumId w:val="3"/>
  </w:num>
  <w:num w:numId="17">
    <w:abstractNumId w:val="23"/>
  </w:num>
  <w:num w:numId="18">
    <w:abstractNumId w:val="24"/>
  </w:num>
  <w:num w:numId="19">
    <w:abstractNumId w:val="2"/>
  </w:num>
  <w:num w:numId="20">
    <w:abstractNumId w:val="12"/>
  </w:num>
  <w:num w:numId="21">
    <w:abstractNumId w:val="7"/>
  </w:num>
  <w:num w:numId="22">
    <w:abstractNumId w:val="1"/>
  </w:num>
  <w:num w:numId="23">
    <w:abstractNumId w:val="19"/>
  </w:num>
  <w:num w:numId="24">
    <w:abstractNumId w:val="25"/>
  </w:num>
  <w:num w:numId="25">
    <w:abstractNumId w:val="17"/>
  </w:num>
  <w:num w:numId="26">
    <w:abstractNumId w:val="16"/>
  </w:num>
  <w:num w:numId="27">
    <w:abstractNumId w:val="11"/>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ocumentProtection w:edit="readOnly" w:enforcement="0"/>
  <w:defaultTabStop w:val="720"/>
  <w:drawingGridHorizontalSpacing w:val="100"/>
  <w:displayHorizontalDrawingGridEvery w:val="0"/>
  <w:displayVerticalDrawingGridEvery w:val="0"/>
  <w:noPunctuationKerning/>
  <w:characterSpacingControl w:val="doNotCompress"/>
  <w:hdrShapeDefaults>
    <o:shapedefaults v:ext="edit" spidmax="3074" style="mso-position-horizontal-relative:page;mso-position-vertical-relative:page;v-text-anchor:middle" o:allowincell="f" fillcolor="#0077d0">
      <v:fill color="#0077d0" color2="#365f91"/>
      <v:stroke weight="1pt"/>
      <v:shadow on="t" color="#7f7f7f" opacity=".5" offset="-6pt,6pt"/>
      <v:textbox inset="14.4pt,4.7mm,14.4pt"/>
      <o:colormru v:ext="edit" colors="#cc0,#690,#3f7397,#4e72a8,#369,#487084"/>
    </o:shapedefaults>
    <o:shapelayout v:ext="edit">
      <o:idmap v:ext="edit" data="2"/>
    </o:shapelayout>
  </w:hdrShapeDefaults>
  <w:footnotePr>
    <w:footnote w:id="-1"/>
    <w:footnote w:id="0"/>
  </w:footnotePr>
  <w:endnotePr>
    <w:endnote w:id="-1"/>
    <w:endnote w:id="0"/>
  </w:endnotePr>
  <w:compat/>
  <w:rsids>
    <w:rsidRoot w:val="0010056E"/>
    <w:rsid w:val="000014B3"/>
    <w:rsid w:val="000026E9"/>
    <w:rsid w:val="00005C17"/>
    <w:rsid w:val="00005C52"/>
    <w:rsid w:val="00005F6B"/>
    <w:rsid w:val="00006C13"/>
    <w:rsid w:val="00007566"/>
    <w:rsid w:val="00007580"/>
    <w:rsid w:val="000108F1"/>
    <w:rsid w:val="00012122"/>
    <w:rsid w:val="00021CAA"/>
    <w:rsid w:val="00027C87"/>
    <w:rsid w:val="0003010C"/>
    <w:rsid w:val="000328B2"/>
    <w:rsid w:val="000333B7"/>
    <w:rsid w:val="00036099"/>
    <w:rsid w:val="00037FD2"/>
    <w:rsid w:val="00045E68"/>
    <w:rsid w:val="0004769B"/>
    <w:rsid w:val="00047DF8"/>
    <w:rsid w:val="000517D4"/>
    <w:rsid w:val="00051891"/>
    <w:rsid w:val="00052EBA"/>
    <w:rsid w:val="0005537B"/>
    <w:rsid w:val="000554D2"/>
    <w:rsid w:val="000557C8"/>
    <w:rsid w:val="00056494"/>
    <w:rsid w:val="00060FFC"/>
    <w:rsid w:val="00080C3F"/>
    <w:rsid w:val="00082ED1"/>
    <w:rsid w:val="00084FD1"/>
    <w:rsid w:val="00086CA5"/>
    <w:rsid w:val="000870BA"/>
    <w:rsid w:val="000904F3"/>
    <w:rsid w:val="000915C9"/>
    <w:rsid w:val="000923B6"/>
    <w:rsid w:val="00092FE1"/>
    <w:rsid w:val="00094EA8"/>
    <w:rsid w:val="000A0F27"/>
    <w:rsid w:val="000A1277"/>
    <w:rsid w:val="000A5138"/>
    <w:rsid w:val="000A77F8"/>
    <w:rsid w:val="000B0D6C"/>
    <w:rsid w:val="000B0DA6"/>
    <w:rsid w:val="000B2B9D"/>
    <w:rsid w:val="000B42A3"/>
    <w:rsid w:val="000B477C"/>
    <w:rsid w:val="000B4B16"/>
    <w:rsid w:val="000B4C39"/>
    <w:rsid w:val="000B5160"/>
    <w:rsid w:val="000B5816"/>
    <w:rsid w:val="000B5E58"/>
    <w:rsid w:val="000C4776"/>
    <w:rsid w:val="000D0D8A"/>
    <w:rsid w:val="000D2630"/>
    <w:rsid w:val="000D2D12"/>
    <w:rsid w:val="000D2F7C"/>
    <w:rsid w:val="000D4F85"/>
    <w:rsid w:val="000D5358"/>
    <w:rsid w:val="000D7335"/>
    <w:rsid w:val="000D74FD"/>
    <w:rsid w:val="000D755C"/>
    <w:rsid w:val="000E1725"/>
    <w:rsid w:val="000E1745"/>
    <w:rsid w:val="000E1CEB"/>
    <w:rsid w:val="000E290F"/>
    <w:rsid w:val="000E5D17"/>
    <w:rsid w:val="000E6998"/>
    <w:rsid w:val="000E6AC2"/>
    <w:rsid w:val="000F5DDF"/>
    <w:rsid w:val="0010056E"/>
    <w:rsid w:val="00100E57"/>
    <w:rsid w:val="00102FA7"/>
    <w:rsid w:val="00103AC0"/>
    <w:rsid w:val="00105EC8"/>
    <w:rsid w:val="00110D33"/>
    <w:rsid w:val="0011224F"/>
    <w:rsid w:val="00112719"/>
    <w:rsid w:val="0011306C"/>
    <w:rsid w:val="001130AF"/>
    <w:rsid w:val="00114C9C"/>
    <w:rsid w:val="00114F9E"/>
    <w:rsid w:val="00116203"/>
    <w:rsid w:val="0012365E"/>
    <w:rsid w:val="00123EDC"/>
    <w:rsid w:val="0012486A"/>
    <w:rsid w:val="00124D33"/>
    <w:rsid w:val="001260D4"/>
    <w:rsid w:val="00127801"/>
    <w:rsid w:val="001278A0"/>
    <w:rsid w:val="0013221B"/>
    <w:rsid w:val="001328D8"/>
    <w:rsid w:val="001375AC"/>
    <w:rsid w:val="00145357"/>
    <w:rsid w:val="0014704F"/>
    <w:rsid w:val="00151054"/>
    <w:rsid w:val="00151537"/>
    <w:rsid w:val="001578A1"/>
    <w:rsid w:val="00157A3E"/>
    <w:rsid w:val="00160D66"/>
    <w:rsid w:val="00163474"/>
    <w:rsid w:val="001655FE"/>
    <w:rsid w:val="00165D5A"/>
    <w:rsid w:val="00166E73"/>
    <w:rsid w:val="001711EC"/>
    <w:rsid w:val="001734AB"/>
    <w:rsid w:val="00175944"/>
    <w:rsid w:val="00176957"/>
    <w:rsid w:val="00176E90"/>
    <w:rsid w:val="00184F80"/>
    <w:rsid w:val="001852AB"/>
    <w:rsid w:val="001855DA"/>
    <w:rsid w:val="00185776"/>
    <w:rsid w:val="00185B07"/>
    <w:rsid w:val="001930BF"/>
    <w:rsid w:val="00194355"/>
    <w:rsid w:val="00194C72"/>
    <w:rsid w:val="00197E3A"/>
    <w:rsid w:val="001A1545"/>
    <w:rsid w:val="001A1EDB"/>
    <w:rsid w:val="001A6987"/>
    <w:rsid w:val="001B1EEF"/>
    <w:rsid w:val="001B320F"/>
    <w:rsid w:val="001B3BDC"/>
    <w:rsid w:val="001B5347"/>
    <w:rsid w:val="001B5366"/>
    <w:rsid w:val="001B5397"/>
    <w:rsid w:val="001B5659"/>
    <w:rsid w:val="001B5861"/>
    <w:rsid w:val="001B7A3F"/>
    <w:rsid w:val="001C1D38"/>
    <w:rsid w:val="001C2EE1"/>
    <w:rsid w:val="001C3B67"/>
    <w:rsid w:val="001C44AA"/>
    <w:rsid w:val="001C45C5"/>
    <w:rsid w:val="001D58E4"/>
    <w:rsid w:val="001D6CFC"/>
    <w:rsid w:val="001D6FFF"/>
    <w:rsid w:val="001E2C04"/>
    <w:rsid w:val="001E2F7E"/>
    <w:rsid w:val="001E6D00"/>
    <w:rsid w:val="001F11E3"/>
    <w:rsid w:val="001F132B"/>
    <w:rsid w:val="001F3D13"/>
    <w:rsid w:val="0020147D"/>
    <w:rsid w:val="00205472"/>
    <w:rsid w:val="00206652"/>
    <w:rsid w:val="00206793"/>
    <w:rsid w:val="0021555E"/>
    <w:rsid w:val="0021580D"/>
    <w:rsid w:val="00215D55"/>
    <w:rsid w:val="00216921"/>
    <w:rsid w:val="00220F19"/>
    <w:rsid w:val="00221930"/>
    <w:rsid w:val="00222DB9"/>
    <w:rsid w:val="002261CF"/>
    <w:rsid w:val="00230FFD"/>
    <w:rsid w:val="00233AFA"/>
    <w:rsid w:val="0023703A"/>
    <w:rsid w:val="002379FE"/>
    <w:rsid w:val="0024107E"/>
    <w:rsid w:val="00243DB6"/>
    <w:rsid w:val="002448CF"/>
    <w:rsid w:val="00245EF8"/>
    <w:rsid w:val="00246344"/>
    <w:rsid w:val="0024681D"/>
    <w:rsid w:val="002504E4"/>
    <w:rsid w:val="00254165"/>
    <w:rsid w:val="002541F6"/>
    <w:rsid w:val="00255879"/>
    <w:rsid w:val="002622BB"/>
    <w:rsid w:val="00262663"/>
    <w:rsid w:val="00262C18"/>
    <w:rsid w:val="002639E6"/>
    <w:rsid w:val="002658AC"/>
    <w:rsid w:val="00275039"/>
    <w:rsid w:val="002769B6"/>
    <w:rsid w:val="00282254"/>
    <w:rsid w:val="00285667"/>
    <w:rsid w:val="0028741D"/>
    <w:rsid w:val="00291CA0"/>
    <w:rsid w:val="002928D9"/>
    <w:rsid w:val="0029382F"/>
    <w:rsid w:val="002944C4"/>
    <w:rsid w:val="002974EA"/>
    <w:rsid w:val="002A2844"/>
    <w:rsid w:val="002A311D"/>
    <w:rsid w:val="002A3331"/>
    <w:rsid w:val="002A3362"/>
    <w:rsid w:val="002A7AE2"/>
    <w:rsid w:val="002B0DC5"/>
    <w:rsid w:val="002B14DB"/>
    <w:rsid w:val="002B345D"/>
    <w:rsid w:val="002B3A90"/>
    <w:rsid w:val="002B3D3E"/>
    <w:rsid w:val="002B5345"/>
    <w:rsid w:val="002B7199"/>
    <w:rsid w:val="002B7F19"/>
    <w:rsid w:val="002C1D02"/>
    <w:rsid w:val="002C67D1"/>
    <w:rsid w:val="002C771B"/>
    <w:rsid w:val="002D025E"/>
    <w:rsid w:val="002D0E08"/>
    <w:rsid w:val="002D13E0"/>
    <w:rsid w:val="002D1BD2"/>
    <w:rsid w:val="002D4567"/>
    <w:rsid w:val="002D695F"/>
    <w:rsid w:val="002E0F31"/>
    <w:rsid w:val="002E10A5"/>
    <w:rsid w:val="002E363E"/>
    <w:rsid w:val="002F09A8"/>
    <w:rsid w:val="002F4AC4"/>
    <w:rsid w:val="002F73E3"/>
    <w:rsid w:val="002F7631"/>
    <w:rsid w:val="002F78AA"/>
    <w:rsid w:val="00300996"/>
    <w:rsid w:val="00300C11"/>
    <w:rsid w:val="003017E1"/>
    <w:rsid w:val="00305617"/>
    <w:rsid w:val="00305EB6"/>
    <w:rsid w:val="00314C3C"/>
    <w:rsid w:val="00316820"/>
    <w:rsid w:val="0031698B"/>
    <w:rsid w:val="00320840"/>
    <w:rsid w:val="00321FEF"/>
    <w:rsid w:val="003273AB"/>
    <w:rsid w:val="00327712"/>
    <w:rsid w:val="00330C99"/>
    <w:rsid w:val="00330F2D"/>
    <w:rsid w:val="00331069"/>
    <w:rsid w:val="00331604"/>
    <w:rsid w:val="00333C7F"/>
    <w:rsid w:val="00336165"/>
    <w:rsid w:val="003374C6"/>
    <w:rsid w:val="003427A3"/>
    <w:rsid w:val="003442AD"/>
    <w:rsid w:val="0034798A"/>
    <w:rsid w:val="00352CEE"/>
    <w:rsid w:val="0035419C"/>
    <w:rsid w:val="00354268"/>
    <w:rsid w:val="00355147"/>
    <w:rsid w:val="00363641"/>
    <w:rsid w:val="00365B86"/>
    <w:rsid w:val="00371510"/>
    <w:rsid w:val="00372D84"/>
    <w:rsid w:val="003730F5"/>
    <w:rsid w:val="00373E5D"/>
    <w:rsid w:val="00374547"/>
    <w:rsid w:val="0038056F"/>
    <w:rsid w:val="00384195"/>
    <w:rsid w:val="00384B3D"/>
    <w:rsid w:val="003857EB"/>
    <w:rsid w:val="0038750E"/>
    <w:rsid w:val="00390D1C"/>
    <w:rsid w:val="003926CA"/>
    <w:rsid w:val="00392A37"/>
    <w:rsid w:val="00393E88"/>
    <w:rsid w:val="003971B8"/>
    <w:rsid w:val="003A0956"/>
    <w:rsid w:val="003A2CCE"/>
    <w:rsid w:val="003A45E5"/>
    <w:rsid w:val="003A5F8F"/>
    <w:rsid w:val="003B536E"/>
    <w:rsid w:val="003B5A35"/>
    <w:rsid w:val="003B70FA"/>
    <w:rsid w:val="003B7F57"/>
    <w:rsid w:val="003C0296"/>
    <w:rsid w:val="003C0309"/>
    <w:rsid w:val="003C1613"/>
    <w:rsid w:val="003C3817"/>
    <w:rsid w:val="003C5A97"/>
    <w:rsid w:val="003C674D"/>
    <w:rsid w:val="003C6EBC"/>
    <w:rsid w:val="003D0018"/>
    <w:rsid w:val="003D44CA"/>
    <w:rsid w:val="003D520F"/>
    <w:rsid w:val="003E11A6"/>
    <w:rsid w:val="003E215C"/>
    <w:rsid w:val="003E3AAD"/>
    <w:rsid w:val="003E4BD9"/>
    <w:rsid w:val="003E50DF"/>
    <w:rsid w:val="003E6292"/>
    <w:rsid w:val="003E7489"/>
    <w:rsid w:val="003E7AE5"/>
    <w:rsid w:val="003F0E83"/>
    <w:rsid w:val="003F1D61"/>
    <w:rsid w:val="003F3636"/>
    <w:rsid w:val="003F4EF6"/>
    <w:rsid w:val="003F5E18"/>
    <w:rsid w:val="003F6723"/>
    <w:rsid w:val="003F72F8"/>
    <w:rsid w:val="00400694"/>
    <w:rsid w:val="00400E1A"/>
    <w:rsid w:val="00403247"/>
    <w:rsid w:val="004049E3"/>
    <w:rsid w:val="00405100"/>
    <w:rsid w:val="00405A95"/>
    <w:rsid w:val="004149CA"/>
    <w:rsid w:val="004251F8"/>
    <w:rsid w:val="0042581D"/>
    <w:rsid w:val="004258EE"/>
    <w:rsid w:val="00425AA6"/>
    <w:rsid w:val="004324D3"/>
    <w:rsid w:val="00433304"/>
    <w:rsid w:val="00433EE5"/>
    <w:rsid w:val="004353AA"/>
    <w:rsid w:val="00436E8C"/>
    <w:rsid w:val="00437A7E"/>
    <w:rsid w:val="004419CC"/>
    <w:rsid w:val="00442E2C"/>
    <w:rsid w:val="0044680E"/>
    <w:rsid w:val="004527C1"/>
    <w:rsid w:val="00453CD5"/>
    <w:rsid w:val="00454179"/>
    <w:rsid w:val="00462164"/>
    <w:rsid w:val="004627A9"/>
    <w:rsid w:val="00462BA1"/>
    <w:rsid w:val="00466A49"/>
    <w:rsid w:val="00467B9B"/>
    <w:rsid w:val="0047050F"/>
    <w:rsid w:val="00470A9D"/>
    <w:rsid w:val="004713E2"/>
    <w:rsid w:val="00471E97"/>
    <w:rsid w:val="00473BDD"/>
    <w:rsid w:val="0047463C"/>
    <w:rsid w:val="00476987"/>
    <w:rsid w:val="004826B7"/>
    <w:rsid w:val="00482924"/>
    <w:rsid w:val="004839D2"/>
    <w:rsid w:val="00483DF8"/>
    <w:rsid w:val="00495D0B"/>
    <w:rsid w:val="004966E9"/>
    <w:rsid w:val="00496735"/>
    <w:rsid w:val="0049720D"/>
    <w:rsid w:val="004A2E06"/>
    <w:rsid w:val="004A4FB5"/>
    <w:rsid w:val="004A6FA4"/>
    <w:rsid w:val="004A7E25"/>
    <w:rsid w:val="004B37D4"/>
    <w:rsid w:val="004B3E06"/>
    <w:rsid w:val="004B4070"/>
    <w:rsid w:val="004B53A3"/>
    <w:rsid w:val="004B7537"/>
    <w:rsid w:val="004C2114"/>
    <w:rsid w:val="004C4553"/>
    <w:rsid w:val="004C5C7F"/>
    <w:rsid w:val="004C6BD2"/>
    <w:rsid w:val="004D1EEC"/>
    <w:rsid w:val="004D2AED"/>
    <w:rsid w:val="004D2C18"/>
    <w:rsid w:val="004D6EB2"/>
    <w:rsid w:val="004D7486"/>
    <w:rsid w:val="004E0226"/>
    <w:rsid w:val="004E1452"/>
    <w:rsid w:val="004E2FC6"/>
    <w:rsid w:val="004E6D1D"/>
    <w:rsid w:val="004F0694"/>
    <w:rsid w:val="004F0803"/>
    <w:rsid w:val="004F3E35"/>
    <w:rsid w:val="004F79F3"/>
    <w:rsid w:val="005012F4"/>
    <w:rsid w:val="00501EE9"/>
    <w:rsid w:val="00503DCD"/>
    <w:rsid w:val="005059D0"/>
    <w:rsid w:val="005139C3"/>
    <w:rsid w:val="00524FBE"/>
    <w:rsid w:val="0052572E"/>
    <w:rsid w:val="00525CF7"/>
    <w:rsid w:val="005266F9"/>
    <w:rsid w:val="00527746"/>
    <w:rsid w:val="00537352"/>
    <w:rsid w:val="00537EB6"/>
    <w:rsid w:val="005428D5"/>
    <w:rsid w:val="00542EAF"/>
    <w:rsid w:val="005430ED"/>
    <w:rsid w:val="00543839"/>
    <w:rsid w:val="0054687A"/>
    <w:rsid w:val="005508E2"/>
    <w:rsid w:val="005530DC"/>
    <w:rsid w:val="00553E72"/>
    <w:rsid w:val="005563FD"/>
    <w:rsid w:val="0055655C"/>
    <w:rsid w:val="00562FBA"/>
    <w:rsid w:val="005648F4"/>
    <w:rsid w:val="00565355"/>
    <w:rsid w:val="005655C4"/>
    <w:rsid w:val="00566856"/>
    <w:rsid w:val="005679C1"/>
    <w:rsid w:val="00573657"/>
    <w:rsid w:val="0057622E"/>
    <w:rsid w:val="0057742F"/>
    <w:rsid w:val="0057787A"/>
    <w:rsid w:val="00580E61"/>
    <w:rsid w:val="005814FB"/>
    <w:rsid w:val="005851A2"/>
    <w:rsid w:val="00586583"/>
    <w:rsid w:val="00586A3E"/>
    <w:rsid w:val="00591EEA"/>
    <w:rsid w:val="00593CF4"/>
    <w:rsid w:val="00594B5E"/>
    <w:rsid w:val="005959EA"/>
    <w:rsid w:val="00595F07"/>
    <w:rsid w:val="005A0AF1"/>
    <w:rsid w:val="005A11CF"/>
    <w:rsid w:val="005A21E0"/>
    <w:rsid w:val="005A75C5"/>
    <w:rsid w:val="005B0940"/>
    <w:rsid w:val="005B40BF"/>
    <w:rsid w:val="005B4FFB"/>
    <w:rsid w:val="005B5151"/>
    <w:rsid w:val="005B5E2C"/>
    <w:rsid w:val="005B67C5"/>
    <w:rsid w:val="005B7949"/>
    <w:rsid w:val="005C0B57"/>
    <w:rsid w:val="005C1555"/>
    <w:rsid w:val="005C69F8"/>
    <w:rsid w:val="005C75EF"/>
    <w:rsid w:val="005D6CA5"/>
    <w:rsid w:val="005D76B8"/>
    <w:rsid w:val="005E06F9"/>
    <w:rsid w:val="005E2A29"/>
    <w:rsid w:val="005E3EEE"/>
    <w:rsid w:val="005E5EE1"/>
    <w:rsid w:val="005E7280"/>
    <w:rsid w:val="005F5251"/>
    <w:rsid w:val="005F72CE"/>
    <w:rsid w:val="00606A90"/>
    <w:rsid w:val="0061171B"/>
    <w:rsid w:val="00613915"/>
    <w:rsid w:val="00615166"/>
    <w:rsid w:val="00615FC4"/>
    <w:rsid w:val="006228FF"/>
    <w:rsid w:val="00623377"/>
    <w:rsid w:val="00625375"/>
    <w:rsid w:val="00627A22"/>
    <w:rsid w:val="00627AB3"/>
    <w:rsid w:val="00630351"/>
    <w:rsid w:val="00630595"/>
    <w:rsid w:val="0063183E"/>
    <w:rsid w:val="00633EFF"/>
    <w:rsid w:val="0064074D"/>
    <w:rsid w:val="0064546C"/>
    <w:rsid w:val="00646E5F"/>
    <w:rsid w:val="006475CB"/>
    <w:rsid w:val="00652452"/>
    <w:rsid w:val="00652DD8"/>
    <w:rsid w:val="006536B5"/>
    <w:rsid w:val="006551C1"/>
    <w:rsid w:val="00655B14"/>
    <w:rsid w:val="00657583"/>
    <w:rsid w:val="00657E1C"/>
    <w:rsid w:val="0066080C"/>
    <w:rsid w:val="00660825"/>
    <w:rsid w:val="0066229C"/>
    <w:rsid w:val="00665F0A"/>
    <w:rsid w:val="00667CED"/>
    <w:rsid w:val="006707C0"/>
    <w:rsid w:val="00671210"/>
    <w:rsid w:val="00671C16"/>
    <w:rsid w:val="00673A26"/>
    <w:rsid w:val="00673D84"/>
    <w:rsid w:val="00674EA3"/>
    <w:rsid w:val="006771EB"/>
    <w:rsid w:val="006776FC"/>
    <w:rsid w:val="00684445"/>
    <w:rsid w:val="006846B7"/>
    <w:rsid w:val="006859E3"/>
    <w:rsid w:val="00685A9D"/>
    <w:rsid w:val="00691259"/>
    <w:rsid w:val="0069632A"/>
    <w:rsid w:val="00697A7A"/>
    <w:rsid w:val="006A2D87"/>
    <w:rsid w:val="006A3446"/>
    <w:rsid w:val="006A344D"/>
    <w:rsid w:val="006B09CB"/>
    <w:rsid w:val="006B0F5B"/>
    <w:rsid w:val="006B0FE2"/>
    <w:rsid w:val="006B21AE"/>
    <w:rsid w:val="006B258C"/>
    <w:rsid w:val="006B28D4"/>
    <w:rsid w:val="006B63F4"/>
    <w:rsid w:val="006B6CCA"/>
    <w:rsid w:val="006C0342"/>
    <w:rsid w:val="006C0761"/>
    <w:rsid w:val="006C0BC4"/>
    <w:rsid w:val="006C2474"/>
    <w:rsid w:val="006C4983"/>
    <w:rsid w:val="006C5F69"/>
    <w:rsid w:val="006C6265"/>
    <w:rsid w:val="006C63E2"/>
    <w:rsid w:val="006C7123"/>
    <w:rsid w:val="006C74A1"/>
    <w:rsid w:val="006D0776"/>
    <w:rsid w:val="006D1AB4"/>
    <w:rsid w:val="006D3BF7"/>
    <w:rsid w:val="006E0915"/>
    <w:rsid w:val="006E416D"/>
    <w:rsid w:val="006E6DF1"/>
    <w:rsid w:val="006F0257"/>
    <w:rsid w:val="006F0C92"/>
    <w:rsid w:val="00701153"/>
    <w:rsid w:val="007027E6"/>
    <w:rsid w:val="007068B3"/>
    <w:rsid w:val="007076AB"/>
    <w:rsid w:val="00711020"/>
    <w:rsid w:val="0071164A"/>
    <w:rsid w:val="007243A8"/>
    <w:rsid w:val="007276F1"/>
    <w:rsid w:val="00727A15"/>
    <w:rsid w:val="00731805"/>
    <w:rsid w:val="00733046"/>
    <w:rsid w:val="007351C5"/>
    <w:rsid w:val="0073640F"/>
    <w:rsid w:val="00736474"/>
    <w:rsid w:val="0073671C"/>
    <w:rsid w:val="007418FA"/>
    <w:rsid w:val="00751486"/>
    <w:rsid w:val="00753D25"/>
    <w:rsid w:val="00753EF8"/>
    <w:rsid w:val="0075418C"/>
    <w:rsid w:val="0075434E"/>
    <w:rsid w:val="007544A6"/>
    <w:rsid w:val="00755C20"/>
    <w:rsid w:val="007562B0"/>
    <w:rsid w:val="00757034"/>
    <w:rsid w:val="0076082B"/>
    <w:rsid w:val="0076145B"/>
    <w:rsid w:val="00761F69"/>
    <w:rsid w:val="007641E0"/>
    <w:rsid w:val="00766CDF"/>
    <w:rsid w:val="0077275D"/>
    <w:rsid w:val="00773647"/>
    <w:rsid w:val="00775FDB"/>
    <w:rsid w:val="00777E8F"/>
    <w:rsid w:val="0078322B"/>
    <w:rsid w:val="007843D6"/>
    <w:rsid w:val="00786761"/>
    <w:rsid w:val="007878A1"/>
    <w:rsid w:val="00791A54"/>
    <w:rsid w:val="007926BA"/>
    <w:rsid w:val="00792CC1"/>
    <w:rsid w:val="00794466"/>
    <w:rsid w:val="007944E8"/>
    <w:rsid w:val="00794C50"/>
    <w:rsid w:val="007A0318"/>
    <w:rsid w:val="007A178A"/>
    <w:rsid w:val="007A217B"/>
    <w:rsid w:val="007A6C5F"/>
    <w:rsid w:val="007B1620"/>
    <w:rsid w:val="007B536E"/>
    <w:rsid w:val="007B7DC4"/>
    <w:rsid w:val="007C0A8E"/>
    <w:rsid w:val="007C1B86"/>
    <w:rsid w:val="007C2B4A"/>
    <w:rsid w:val="007C4BBB"/>
    <w:rsid w:val="007C572D"/>
    <w:rsid w:val="007C758A"/>
    <w:rsid w:val="007D1BF6"/>
    <w:rsid w:val="007D2662"/>
    <w:rsid w:val="007D3936"/>
    <w:rsid w:val="007D5478"/>
    <w:rsid w:val="007D73F0"/>
    <w:rsid w:val="007D7CFD"/>
    <w:rsid w:val="007E1907"/>
    <w:rsid w:val="007E20F3"/>
    <w:rsid w:val="007E3220"/>
    <w:rsid w:val="007E6157"/>
    <w:rsid w:val="007E6E29"/>
    <w:rsid w:val="007E74FE"/>
    <w:rsid w:val="007E7BEB"/>
    <w:rsid w:val="007F13C2"/>
    <w:rsid w:val="007F1428"/>
    <w:rsid w:val="007F30EC"/>
    <w:rsid w:val="007F448A"/>
    <w:rsid w:val="007F7AFD"/>
    <w:rsid w:val="00803132"/>
    <w:rsid w:val="008041B0"/>
    <w:rsid w:val="008058CD"/>
    <w:rsid w:val="00805B64"/>
    <w:rsid w:val="008062AC"/>
    <w:rsid w:val="00806E92"/>
    <w:rsid w:val="00811173"/>
    <w:rsid w:val="00813309"/>
    <w:rsid w:val="00814D77"/>
    <w:rsid w:val="00814DA7"/>
    <w:rsid w:val="00815A57"/>
    <w:rsid w:val="00816FB1"/>
    <w:rsid w:val="008212D4"/>
    <w:rsid w:val="008221B7"/>
    <w:rsid w:val="00822283"/>
    <w:rsid w:val="0082423C"/>
    <w:rsid w:val="008254E5"/>
    <w:rsid w:val="00825936"/>
    <w:rsid w:val="008308B1"/>
    <w:rsid w:val="0083740A"/>
    <w:rsid w:val="008434F5"/>
    <w:rsid w:val="00845606"/>
    <w:rsid w:val="00845EA2"/>
    <w:rsid w:val="0085114A"/>
    <w:rsid w:val="00852142"/>
    <w:rsid w:val="0085420D"/>
    <w:rsid w:val="00855AE9"/>
    <w:rsid w:val="0085694E"/>
    <w:rsid w:val="00856A33"/>
    <w:rsid w:val="00856E35"/>
    <w:rsid w:val="00857476"/>
    <w:rsid w:val="008577E8"/>
    <w:rsid w:val="00864A64"/>
    <w:rsid w:val="008674B8"/>
    <w:rsid w:val="0087126F"/>
    <w:rsid w:val="00871D15"/>
    <w:rsid w:val="00872104"/>
    <w:rsid w:val="008721C2"/>
    <w:rsid w:val="00874CF8"/>
    <w:rsid w:val="008822B8"/>
    <w:rsid w:val="00882732"/>
    <w:rsid w:val="00883047"/>
    <w:rsid w:val="00884C67"/>
    <w:rsid w:val="00884DB6"/>
    <w:rsid w:val="00884FC7"/>
    <w:rsid w:val="0088668F"/>
    <w:rsid w:val="00886971"/>
    <w:rsid w:val="00886E41"/>
    <w:rsid w:val="008901E3"/>
    <w:rsid w:val="008914DC"/>
    <w:rsid w:val="008945A9"/>
    <w:rsid w:val="0089524B"/>
    <w:rsid w:val="00895699"/>
    <w:rsid w:val="00895F77"/>
    <w:rsid w:val="008A40E7"/>
    <w:rsid w:val="008B024F"/>
    <w:rsid w:val="008B1743"/>
    <w:rsid w:val="008B1FC8"/>
    <w:rsid w:val="008B39D7"/>
    <w:rsid w:val="008B3FA4"/>
    <w:rsid w:val="008C1767"/>
    <w:rsid w:val="008C3CF8"/>
    <w:rsid w:val="008C77C3"/>
    <w:rsid w:val="008D11F5"/>
    <w:rsid w:val="008D5451"/>
    <w:rsid w:val="008D54B0"/>
    <w:rsid w:val="008D61E3"/>
    <w:rsid w:val="008D6698"/>
    <w:rsid w:val="008E70A8"/>
    <w:rsid w:val="008F0640"/>
    <w:rsid w:val="008F0DB5"/>
    <w:rsid w:val="008F179F"/>
    <w:rsid w:val="008F2D44"/>
    <w:rsid w:val="008F4C0D"/>
    <w:rsid w:val="008F4CC5"/>
    <w:rsid w:val="008F57D8"/>
    <w:rsid w:val="008F5F39"/>
    <w:rsid w:val="00900422"/>
    <w:rsid w:val="0090127C"/>
    <w:rsid w:val="00902AEF"/>
    <w:rsid w:val="00905ACC"/>
    <w:rsid w:val="00912056"/>
    <w:rsid w:val="00912D45"/>
    <w:rsid w:val="009131D4"/>
    <w:rsid w:val="0091338D"/>
    <w:rsid w:val="0091381F"/>
    <w:rsid w:val="00914F1D"/>
    <w:rsid w:val="00917C5B"/>
    <w:rsid w:val="009212BA"/>
    <w:rsid w:val="00921397"/>
    <w:rsid w:val="00923134"/>
    <w:rsid w:val="00923A05"/>
    <w:rsid w:val="0092560B"/>
    <w:rsid w:val="00925DE8"/>
    <w:rsid w:val="00927B8E"/>
    <w:rsid w:val="00930795"/>
    <w:rsid w:val="00930A26"/>
    <w:rsid w:val="00931133"/>
    <w:rsid w:val="0093197B"/>
    <w:rsid w:val="0093240E"/>
    <w:rsid w:val="00932724"/>
    <w:rsid w:val="0093412E"/>
    <w:rsid w:val="009342D3"/>
    <w:rsid w:val="009344E8"/>
    <w:rsid w:val="00940A63"/>
    <w:rsid w:val="00942D33"/>
    <w:rsid w:val="00945219"/>
    <w:rsid w:val="00951D94"/>
    <w:rsid w:val="00954454"/>
    <w:rsid w:val="00954C30"/>
    <w:rsid w:val="00956480"/>
    <w:rsid w:val="009642D9"/>
    <w:rsid w:val="009645C9"/>
    <w:rsid w:val="00964F5D"/>
    <w:rsid w:val="00967604"/>
    <w:rsid w:val="009708F3"/>
    <w:rsid w:val="00972FD2"/>
    <w:rsid w:val="00975359"/>
    <w:rsid w:val="009755D5"/>
    <w:rsid w:val="00975BE5"/>
    <w:rsid w:val="00976EED"/>
    <w:rsid w:val="00980A70"/>
    <w:rsid w:val="00982AC0"/>
    <w:rsid w:val="009831B6"/>
    <w:rsid w:val="00983BA3"/>
    <w:rsid w:val="009841B2"/>
    <w:rsid w:val="00990F6B"/>
    <w:rsid w:val="00995745"/>
    <w:rsid w:val="00995755"/>
    <w:rsid w:val="009A0EB3"/>
    <w:rsid w:val="009A18E0"/>
    <w:rsid w:val="009A306B"/>
    <w:rsid w:val="009A33C3"/>
    <w:rsid w:val="009B4AE9"/>
    <w:rsid w:val="009B597F"/>
    <w:rsid w:val="009B610D"/>
    <w:rsid w:val="009B62FC"/>
    <w:rsid w:val="009B6A7D"/>
    <w:rsid w:val="009C051A"/>
    <w:rsid w:val="009C4506"/>
    <w:rsid w:val="009C473A"/>
    <w:rsid w:val="009C4EA5"/>
    <w:rsid w:val="009C5215"/>
    <w:rsid w:val="009C72BD"/>
    <w:rsid w:val="009D1868"/>
    <w:rsid w:val="009D23BA"/>
    <w:rsid w:val="009D54CF"/>
    <w:rsid w:val="009D6D4F"/>
    <w:rsid w:val="009D76DA"/>
    <w:rsid w:val="009D7903"/>
    <w:rsid w:val="009D7D4C"/>
    <w:rsid w:val="009E2232"/>
    <w:rsid w:val="009E2D92"/>
    <w:rsid w:val="009E7BA3"/>
    <w:rsid w:val="009E7C1A"/>
    <w:rsid w:val="009F0342"/>
    <w:rsid w:val="009F21BB"/>
    <w:rsid w:val="009F2B70"/>
    <w:rsid w:val="009F4107"/>
    <w:rsid w:val="009F4686"/>
    <w:rsid w:val="009F5A9B"/>
    <w:rsid w:val="009F5B31"/>
    <w:rsid w:val="00A00C61"/>
    <w:rsid w:val="00A02217"/>
    <w:rsid w:val="00A025BC"/>
    <w:rsid w:val="00A055E6"/>
    <w:rsid w:val="00A07566"/>
    <w:rsid w:val="00A137DA"/>
    <w:rsid w:val="00A13A59"/>
    <w:rsid w:val="00A20219"/>
    <w:rsid w:val="00A20327"/>
    <w:rsid w:val="00A24D78"/>
    <w:rsid w:val="00A26AEE"/>
    <w:rsid w:val="00A273F3"/>
    <w:rsid w:val="00A27752"/>
    <w:rsid w:val="00A27EDD"/>
    <w:rsid w:val="00A32D8F"/>
    <w:rsid w:val="00A330E3"/>
    <w:rsid w:val="00A378E3"/>
    <w:rsid w:val="00A4115C"/>
    <w:rsid w:val="00A41B8C"/>
    <w:rsid w:val="00A44A65"/>
    <w:rsid w:val="00A4634B"/>
    <w:rsid w:val="00A4721C"/>
    <w:rsid w:val="00A51B84"/>
    <w:rsid w:val="00A541A4"/>
    <w:rsid w:val="00A558E6"/>
    <w:rsid w:val="00A5648C"/>
    <w:rsid w:val="00A60B60"/>
    <w:rsid w:val="00A665CD"/>
    <w:rsid w:val="00A675C1"/>
    <w:rsid w:val="00A67A7E"/>
    <w:rsid w:val="00A70AD5"/>
    <w:rsid w:val="00A714CB"/>
    <w:rsid w:val="00A723CC"/>
    <w:rsid w:val="00A75FD5"/>
    <w:rsid w:val="00A80D49"/>
    <w:rsid w:val="00A82D26"/>
    <w:rsid w:val="00A849A9"/>
    <w:rsid w:val="00A8584A"/>
    <w:rsid w:val="00A91D29"/>
    <w:rsid w:val="00A93536"/>
    <w:rsid w:val="00A9620A"/>
    <w:rsid w:val="00A96911"/>
    <w:rsid w:val="00AA0FEB"/>
    <w:rsid w:val="00AA2D3A"/>
    <w:rsid w:val="00AA424B"/>
    <w:rsid w:val="00AB1048"/>
    <w:rsid w:val="00AB447F"/>
    <w:rsid w:val="00AC0226"/>
    <w:rsid w:val="00AC3C09"/>
    <w:rsid w:val="00AC41AE"/>
    <w:rsid w:val="00AC63F5"/>
    <w:rsid w:val="00AC736A"/>
    <w:rsid w:val="00AD0112"/>
    <w:rsid w:val="00AD0EB2"/>
    <w:rsid w:val="00AD6C6E"/>
    <w:rsid w:val="00AD6D93"/>
    <w:rsid w:val="00AD784B"/>
    <w:rsid w:val="00AE03EB"/>
    <w:rsid w:val="00AE2073"/>
    <w:rsid w:val="00AE620E"/>
    <w:rsid w:val="00AE70FB"/>
    <w:rsid w:val="00AE78B2"/>
    <w:rsid w:val="00AE7A07"/>
    <w:rsid w:val="00AF4895"/>
    <w:rsid w:val="00AF49A3"/>
    <w:rsid w:val="00AF63D3"/>
    <w:rsid w:val="00AF71C7"/>
    <w:rsid w:val="00AF731B"/>
    <w:rsid w:val="00B00630"/>
    <w:rsid w:val="00B03B33"/>
    <w:rsid w:val="00B04442"/>
    <w:rsid w:val="00B07EC7"/>
    <w:rsid w:val="00B11812"/>
    <w:rsid w:val="00B11B9A"/>
    <w:rsid w:val="00B136DB"/>
    <w:rsid w:val="00B17D01"/>
    <w:rsid w:val="00B2022B"/>
    <w:rsid w:val="00B21D72"/>
    <w:rsid w:val="00B237A3"/>
    <w:rsid w:val="00B24A65"/>
    <w:rsid w:val="00B30CA8"/>
    <w:rsid w:val="00B330B6"/>
    <w:rsid w:val="00B36127"/>
    <w:rsid w:val="00B37DFB"/>
    <w:rsid w:val="00B40E1A"/>
    <w:rsid w:val="00B41FA2"/>
    <w:rsid w:val="00B45901"/>
    <w:rsid w:val="00B47461"/>
    <w:rsid w:val="00B52426"/>
    <w:rsid w:val="00B53540"/>
    <w:rsid w:val="00B5715F"/>
    <w:rsid w:val="00B60408"/>
    <w:rsid w:val="00B609AE"/>
    <w:rsid w:val="00B611F3"/>
    <w:rsid w:val="00B63976"/>
    <w:rsid w:val="00B64926"/>
    <w:rsid w:val="00B64FA9"/>
    <w:rsid w:val="00B65A06"/>
    <w:rsid w:val="00B6664A"/>
    <w:rsid w:val="00B67E15"/>
    <w:rsid w:val="00B713C6"/>
    <w:rsid w:val="00B7204E"/>
    <w:rsid w:val="00B73406"/>
    <w:rsid w:val="00B739B9"/>
    <w:rsid w:val="00B76379"/>
    <w:rsid w:val="00B8051C"/>
    <w:rsid w:val="00B80B2A"/>
    <w:rsid w:val="00B823E6"/>
    <w:rsid w:val="00B831F8"/>
    <w:rsid w:val="00B85841"/>
    <w:rsid w:val="00B85F8B"/>
    <w:rsid w:val="00B878C0"/>
    <w:rsid w:val="00B9167D"/>
    <w:rsid w:val="00B94411"/>
    <w:rsid w:val="00B97A84"/>
    <w:rsid w:val="00BA292B"/>
    <w:rsid w:val="00BB7DDF"/>
    <w:rsid w:val="00BC0C6B"/>
    <w:rsid w:val="00BC1196"/>
    <w:rsid w:val="00BC128A"/>
    <w:rsid w:val="00BC57F8"/>
    <w:rsid w:val="00BC6088"/>
    <w:rsid w:val="00BC657F"/>
    <w:rsid w:val="00BC6B9B"/>
    <w:rsid w:val="00BD0CE1"/>
    <w:rsid w:val="00BD11B9"/>
    <w:rsid w:val="00BD217F"/>
    <w:rsid w:val="00BD69D4"/>
    <w:rsid w:val="00BD6B9D"/>
    <w:rsid w:val="00BD76B2"/>
    <w:rsid w:val="00BD7733"/>
    <w:rsid w:val="00BE1D77"/>
    <w:rsid w:val="00BE4520"/>
    <w:rsid w:val="00BE4B1E"/>
    <w:rsid w:val="00BE688A"/>
    <w:rsid w:val="00BF29CA"/>
    <w:rsid w:val="00BF3218"/>
    <w:rsid w:val="00BF3DAE"/>
    <w:rsid w:val="00BF4595"/>
    <w:rsid w:val="00BF669B"/>
    <w:rsid w:val="00BF71A9"/>
    <w:rsid w:val="00C01B5B"/>
    <w:rsid w:val="00C02C8F"/>
    <w:rsid w:val="00C02F10"/>
    <w:rsid w:val="00C04CF1"/>
    <w:rsid w:val="00C054EC"/>
    <w:rsid w:val="00C05B9B"/>
    <w:rsid w:val="00C10FCB"/>
    <w:rsid w:val="00C132CE"/>
    <w:rsid w:val="00C14627"/>
    <w:rsid w:val="00C16ED8"/>
    <w:rsid w:val="00C17FE3"/>
    <w:rsid w:val="00C2013B"/>
    <w:rsid w:val="00C202C9"/>
    <w:rsid w:val="00C22DE6"/>
    <w:rsid w:val="00C25443"/>
    <w:rsid w:val="00C262DB"/>
    <w:rsid w:val="00C2763E"/>
    <w:rsid w:val="00C307F3"/>
    <w:rsid w:val="00C33716"/>
    <w:rsid w:val="00C36971"/>
    <w:rsid w:val="00C4249F"/>
    <w:rsid w:val="00C441D7"/>
    <w:rsid w:val="00C4473C"/>
    <w:rsid w:val="00C473AC"/>
    <w:rsid w:val="00C52535"/>
    <w:rsid w:val="00C52C86"/>
    <w:rsid w:val="00C53F2E"/>
    <w:rsid w:val="00C54BBB"/>
    <w:rsid w:val="00C609BA"/>
    <w:rsid w:val="00C60E9E"/>
    <w:rsid w:val="00C62076"/>
    <w:rsid w:val="00C63117"/>
    <w:rsid w:val="00C63378"/>
    <w:rsid w:val="00C63746"/>
    <w:rsid w:val="00C6383B"/>
    <w:rsid w:val="00C63875"/>
    <w:rsid w:val="00C63A13"/>
    <w:rsid w:val="00C63CF7"/>
    <w:rsid w:val="00C655DD"/>
    <w:rsid w:val="00C6560E"/>
    <w:rsid w:val="00C67109"/>
    <w:rsid w:val="00C673A8"/>
    <w:rsid w:val="00C72529"/>
    <w:rsid w:val="00C72654"/>
    <w:rsid w:val="00C84C42"/>
    <w:rsid w:val="00C84F89"/>
    <w:rsid w:val="00C87FC6"/>
    <w:rsid w:val="00C9068C"/>
    <w:rsid w:val="00C95427"/>
    <w:rsid w:val="00C95561"/>
    <w:rsid w:val="00C960FE"/>
    <w:rsid w:val="00C9622E"/>
    <w:rsid w:val="00C96991"/>
    <w:rsid w:val="00C976EC"/>
    <w:rsid w:val="00CA06AD"/>
    <w:rsid w:val="00CA1383"/>
    <w:rsid w:val="00CA230D"/>
    <w:rsid w:val="00CA479C"/>
    <w:rsid w:val="00CA6D37"/>
    <w:rsid w:val="00CA6E56"/>
    <w:rsid w:val="00CB15EC"/>
    <w:rsid w:val="00CB4235"/>
    <w:rsid w:val="00CB47DE"/>
    <w:rsid w:val="00CB5AB8"/>
    <w:rsid w:val="00CB7FA3"/>
    <w:rsid w:val="00CC1DA0"/>
    <w:rsid w:val="00CC462F"/>
    <w:rsid w:val="00CC4AFA"/>
    <w:rsid w:val="00CC6544"/>
    <w:rsid w:val="00CC661A"/>
    <w:rsid w:val="00CD0DC8"/>
    <w:rsid w:val="00CD255E"/>
    <w:rsid w:val="00CD5D8F"/>
    <w:rsid w:val="00CD70C3"/>
    <w:rsid w:val="00CD7B10"/>
    <w:rsid w:val="00CD7ED7"/>
    <w:rsid w:val="00CE1E2C"/>
    <w:rsid w:val="00CE4319"/>
    <w:rsid w:val="00CE4879"/>
    <w:rsid w:val="00CE4B39"/>
    <w:rsid w:val="00CE4BC6"/>
    <w:rsid w:val="00CE57D4"/>
    <w:rsid w:val="00CE70C4"/>
    <w:rsid w:val="00CE7280"/>
    <w:rsid w:val="00CF4B02"/>
    <w:rsid w:val="00CF6437"/>
    <w:rsid w:val="00D01815"/>
    <w:rsid w:val="00D021BA"/>
    <w:rsid w:val="00D068D5"/>
    <w:rsid w:val="00D1139C"/>
    <w:rsid w:val="00D12ADC"/>
    <w:rsid w:val="00D139E7"/>
    <w:rsid w:val="00D14773"/>
    <w:rsid w:val="00D1595F"/>
    <w:rsid w:val="00D178DF"/>
    <w:rsid w:val="00D21829"/>
    <w:rsid w:val="00D23CFA"/>
    <w:rsid w:val="00D24303"/>
    <w:rsid w:val="00D2613E"/>
    <w:rsid w:val="00D2733E"/>
    <w:rsid w:val="00D3055D"/>
    <w:rsid w:val="00D34BE5"/>
    <w:rsid w:val="00D3786D"/>
    <w:rsid w:val="00D3799A"/>
    <w:rsid w:val="00D41680"/>
    <w:rsid w:val="00D42BCA"/>
    <w:rsid w:val="00D454C9"/>
    <w:rsid w:val="00D46C46"/>
    <w:rsid w:val="00D5165F"/>
    <w:rsid w:val="00D55693"/>
    <w:rsid w:val="00D55A3A"/>
    <w:rsid w:val="00D60EBA"/>
    <w:rsid w:val="00D70D1E"/>
    <w:rsid w:val="00D733AC"/>
    <w:rsid w:val="00D73FED"/>
    <w:rsid w:val="00D77054"/>
    <w:rsid w:val="00D833C2"/>
    <w:rsid w:val="00D84F6C"/>
    <w:rsid w:val="00D855D6"/>
    <w:rsid w:val="00D90203"/>
    <w:rsid w:val="00D91D04"/>
    <w:rsid w:val="00D92326"/>
    <w:rsid w:val="00D9345D"/>
    <w:rsid w:val="00DA280F"/>
    <w:rsid w:val="00DA35E5"/>
    <w:rsid w:val="00DA3CA2"/>
    <w:rsid w:val="00DA4A90"/>
    <w:rsid w:val="00DA6485"/>
    <w:rsid w:val="00DA7937"/>
    <w:rsid w:val="00DB2334"/>
    <w:rsid w:val="00DB5646"/>
    <w:rsid w:val="00DC4898"/>
    <w:rsid w:val="00DC48EA"/>
    <w:rsid w:val="00DC531B"/>
    <w:rsid w:val="00DC5E67"/>
    <w:rsid w:val="00DC7DAB"/>
    <w:rsid w:val="00DD5034"/>
    <w:rsid w:val="00DD54D2"/>
    <w:rsid w:val="00DE28E4"/>
    <w:rsid w:val="00DE2A6D"/>
    <w:rsid w:val="00DF0CD4"/>
    <w:rsid w:val="00E01D33"/>
    <w:rsid w:val="00E02FE8"/>
    <w:rsid w:val="00E03E67"/>
    <w:rsid w:val="00E05527"/>
    <w:rsid w:val="00E05657"/>
    <w:rsid w:val="00E07AEB"/>
    <w:rsid w:val="00E108DF"/>
    <w:rsid w:val="00E12922"/>
    <w:rsid w:val="00E13D04"/>
    <w:rsid w:val="00E15461"/>
    <w:rsid w:val="00E15893"/>
    <w:rsid w:val="00E200DC"/>
    <w:rsid w:val="00E20222"/>
    <w:rsid w:val="00E210FA"/>
    <w:rsid w:val="00E21853"/>
    <w:rsid w:val="00E22C4B"/>
    <w:rsid w:val="00E23093"/>
    <w:rsid w:val="00E23583"/>
    <w:rsid w:val="00E25E94"/>
    <w:rsid w:val="00E305DC"/>
    <w:rsid w:val="00E30A41"/>
    <w:rsid w:val="00E31A8E"/>
    <w:rsid w:val="00E322EC"/>
    <w:rsid w:val="00E4064C"/>
    <w:rsid w:val="00E4071B"/>
    <w:rsid w:val="00E40EFF"/>
    <w:rsid w:val="00E42143"/>
    <w:rsid w:val="00E42685"/>
    <w:rsid w:val="00E43F5B"/>
    <w:rsid w:val="00E46366"/>
    <w:rsid w:val="00E507BA"/>
    <w:rsid w:val="00E5090E"/>
    <w:rsid w:val="00E520D0"/>
    <w:rsid w:val="00E52D42"/>
    <w:rsid w:val="00E53B0F"/>
    <w:rsid w:val="00E5407C"/>
    <w:rsid w:val="00E5558F"/>
    <w:rsid w:val="00E6677E"/>
    <w:rsid w:val="00E7119C"/>
    <w:rsid w:val="00E71810"/>
    <w:rsid w:val="00E739B8"/>
    <w:rsid w:val="00E74DA5"/>
    <w:rsid w:val="00E75520"/>
    <w:rsid w:val="00E81F85"/>
    <w:rsid w:val="00E844AB"/>
    <w:rsid w:val="00E85071"/>
    <w:rsid w:val="00E8655B"/>
    <w:rsid w:val="00E87B48"/>
    <w:rsid w:val="00E9062A"/>
    <w:rsid w:val="00E9465F"/>
    <w:rsid w:val="00E946F3"/>
    <w:rsid w:val="00E97B60"/>
    <w:rsid w:val="00EA6F83"/>
    <w:rsid w:val="00EB0AB2"/>
    <w:rsid w:val="00EB1231"/>
    <w:rsid w:val="00EB2DC1"/>
    <w:rsid w:val="00EB3736"/>
    <w:rsid w:val="00EB4578"/>
    <w:rsid w:val="00EB4F1F"/>
    <w:rsid w:val="00EB6140"/>
    <w:rsid w:val="00EB7367"/>
    <w:rsid w:val="00EB7A89"/>
    <w:rsid w:val="00EB7CA4"/>
    <w:rsid w:val="00EC0271"/>
    <w:rsid w:val="00EC209B"/>
    <w:rsid w:val="00EC3FAF"/>
    <w:rsid w:val="00EC439C"/>
    <w:rsid w:val="00EC5280"/>
    <w:rsid w:val="00EC5EA4"/>
    <w:rsid w:val="00ED357A"/>
    <w:rsid w:val="00ED3FE1"/>
    <w:rsid w:val="00ED634A"/>
    <w:rsid w:val="00ED7D89"/>
    <w:rsid w:val="00EE41FF"/>
    <w:rsid w:val="00EE67A2"/>
    <w:rsid w:val="00EE7B09"/>
    <w:rsid w:val="00EF0D2D"/>
    <w:rsid w:val="00EF0E46"/>
    <w:rsid w:val="00EF1B10"/>
    <w:rsid w:val="00EF1D31"/>
    <w:rsid w:val="00EF3758"/>
    <w:rsid w:val="00EF6810"/>
    <w:rsid w:val="00F00346"/>
    <w:rsid w:val="00F024F0"/>
    <w:rsid w:val="00F041FD"/>
    <w:rsid w:val="00F04837"/>
    <w:rsid w:val="00F07599"/>
    <w:rsid w:val="00F0765F"/>
    <w:rsid w:val="00F07DE3"/>
    <w:rsid w:val="00F14FA8"/>
    <w:rsid w:val="00F16041"/>
    <w:rsid w:val="00F20B3C"/>
    <w:rsid w:val="00F21263"/>
    <w:rsid w:val="00F2296F"/>
    <w:rsid w:val="00F22D88"/>
    <w:rsid w:val="00F231E2"/>
    <w:rsid w:val="00F23B6D"/>
    <w:rsid w:val="00F31298"/>
    <w:rsid w:val="00F4086A"/>
    <w:rsid w:val="00F41BD7"/>
    <w:rsid w:val="00F41E69"/>
    <w:rsid w:val="00F4522F"/>
    <w:rsid w:val="00F47207"/>
    <w:rsid w:val="00F54B5A"/>
    <w:rsid w:val="00F55954"/>
    <w:rsid w:val="00F55C5D"/>
    <w:rsid w:val="00F5784F"/>
    <w:rsid w:val="00F6056B"/>
    <w:rsid w:val="00F6069D"/>
    <w:rsid w:val="00F6108B"/>
    <w:rsid w:val="00F61D0B"/>
    <w:rsid w:val="00F61EDB"/>
    <w:rsid w:val="00F620E6"/>
    <w:rsid w:val="00F62375"/>
    <w:rsid w:val="00F633CC"/>
    <w:rsid w:val="00F6405C"/>
    <w:rsid w:val="00F65193"/>
    <w:rsid w:val="00F65B0F"/>
    <w:rsid w:val="00F65D8A"/>
    <w:rsid w:val="00F66F79"/>
    <w:rsid w:val="00F67B76"/>
    <w:rsid w:val="00F70015"/>
    <w:rsid w:val="00F71245"/>
    <w:rsid w:val="00F71C20"/>
    <w:rsid w:val="00F71DC5"/>
    <w:rsid w:val="00F7333C"/>
    <w:rsid w:val="00F7393A"/>
    <w:rsid w:val="00F77DB2"/>
    <w:rsid w:val="00F8016F"/>
    <w:rsid w:val="00F80B84"/>
    <w:rsid w:val="00F81CE3"/>
    <w:rsid w:val="00F823B0"/>
    <w:rsid w:val="00F82FD0"/>
    <w:rsid w:val="00F878A6"/>
    <w:rsid w:val="00F91330"/>
    <w:rsid w:val="00F920F1"/>
    <w:rsid w:val="00F940A7"/>
    <w:rsid w:val="00F94693"/>
    <w:rsid w:val="00F948F8"/>
    <w:rsid w:val="00F969EB"/>
    <w:rsid w:val="00F96B3A"/>
    <w:rsid w:val="00F97BA7"/>
    <w:rsid w:val="00FA0AA9"/>
    <w:rsid w:val="00FA2D7F"/>
    <w:rsid w:val="00FA3414"/>
    <w:rsid w:val="00FA3881"/>
    <w:rsid w:val="00FA4418"/>
    <w:rsid w:val="00FA7966"/>
    <w:rsid w:val="00FB508B"/>
    <w:rsid w:val="00FB6FE1"/>
    <w:rsid w:val="00FB7CB5"/>
    <w:rsid w:val="00FC0152"/>
    <w:rsid w:val="00FC10A8"/>
    <w:rsid w:val="00FC1363"/>
    <w:rsid w:val="00FC2287"/>
    <w:rsid w:val="00FC291B"/>
    <w:rsid w:val="00FC52DF"/>
    <w:rsid w:val="00FC59D8"/>
    <w:rsid w:val="00FC65EA"/>
    <w:rsid w:val="00FD037E"/>
    <w:rsid w:val="00FD0EA8"/>
    <w:rsid w:val="00FD15D3"/>
    <w:rsid w:val="00FD1617"/>
    <w:rsid w:val="00FD2177"/>
    <w:rsid w:val="00FD4FF4"/>
    <w:rsid w:val="00FD6540"/>
    <w:rsid w:val="00FD7568"/>
    <w:rsid w:val="00FE1D54"/>
    <w:rsid w:val="00FE2520"/>
    <w:rsid w:val="00FE4DDB"/>
    <w:rsid w:val="00FE6849"/>
    <w:rsid w:val="00FF16AC"/>
    <w:rsid w:val="00FF4669"/>
    <w:rsid w:val="00FF721E"/>
    <w:rsid w:val="00FF79F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style="mso-position-horizontal-relative:page;mso-position-vertical-relative:page;v-text-anchor:middle" o:allowincell="f" fillcolor="#0077d0">
      <v:fill color="#0077d0" color2="#365f91"/>
      <v:stroke weight="1pt"/>
      <v:shadow on="t" color="#7f7f7f" opacity=".5" offset="-6pt,6pt"/>
      <v:textbox inset="14.4pt,4.7mm,14.4pt"/>
      <o:colormru v:ext="edit" colors="#cc0,#690,#3f7397,#4e72a8,#369,#487084"/>
    </o:shapedefaults>
    <o:shapelayout v:ext="edit">
      <o:idmap v:ext="edit" data="1"/>
      <o:rules v:ext="edit">
        <o:r id="V:Rule1" type="connector" idref="#_x0000_s116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footnote text" w:uiPriority="99"/>
    <w:lsdException w:name="footer" w:locked="1"/>
    <w:lsdException w:name="caption" w:locked="1" w:qFormat="1"/>
    <w:lsdException w:name="Title" w:locked="1" w:qFormat="1"/>
    <w:lsdException w:name="Subtitle" w:locked="1" w:qFormat="1"/>
    <w:lsdException w:name="Hyperlink" w:locked="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74FE"/>
    <w:pPr>
      <w:spacing w:before="120" w:after="120"/>
      <w:jc w:val="both"/>
    </w:pPr>
    <w:rPr>
      <w:lang w:eastAsia="en-US"/>
    </w:rPr>
  </w:style>
  <w:style w:type="paragraph" w:styleId="Heading1">
    <w:name w:val="heading 1"/>
    <w:basedOn w:val="Normal"/>
    <w:next w:val="Text"/>
    <w:qFormat/>
    <w:rsid w:val="007E74FE"/>
    <w:pPr>
      <w:keepNext/>
      <w:numPr>
        <w:numId w:val="1"/>
      </w:numPr>
      <w:spacing w:before="240" w:after="240"/>
      <w:outlineLvl w:val="0"/>
    </w:pPr>
    <w:rPr>
      <w:rFonts w:ascii="Garamond" w:hAnsi="Garamond"/>
      <w:b/>
      <w:caps/>
      <w:kern w:val="28"/>
      <w:sz w:val="28"/>
    </w:rPr>
  </w:style>
  <w:style w:type="paragraph" w:styleId="Heading2">
    <w:name w:val="heading 2"/>
    <w:basedOn w:val="Normal"/>
    <w:next w:val="Text"/>
    <w:qFormat/>
    <w:rsid w:val="007E74FE"/>
    <w:pPr>
      <w:keepNext/>
      <w:numPr>
        <w:ilvl w:val="1"/>
        <w:numId w:val="1"/>
      </w:numPr>
      <w:outlineLvl w:val="1"/>
    </w:pPr>
    <w:rPr>
      <w:rFonts w:ascii="Arial" w:hAnsi="Arial"/>
      <w:b/>
      <w:sz w:val="22"/>
    </w:rPr>
  </w:style>
  <w:style w:type="paragraph" w:styleId="Heading3">
    <w:name w:val="heading 3"/>
    <w:basedOn w:val="Normal"/>
    <w:next w:val="Normal"/>
    <w:qFormat/>
    <w:rsid w:val="007E74FE"/>
    <w:pPr>
      <w:keepNext/>
      <w:numPr>
        <w:ilvl w:val="2"/>
        <w:numId w:val="1"/>
      </w:numPr>
      <w:spacing w:before="240" w:after="60"/>
      <w:outlineLvl w:val="2"/>
    </w:pPr>
    <w:rPr>
      <w:rFonts w:ascii="Garamond" w:hAnsi="Garamond"/>
      <w:sz w:val="22"/>
    </w:rPr>
  </w:style>
  <w:style w:type="paragraph" w:styleId="Heading4">
    <w:name w:val="heading 4"/>
    <w:basedOn w:val="Normal"/>
    <w:next w:val="Normal"/>
    <w:qFormat/>
    <w:rsid w:val="007E74FE"/>
    <w:pPr>
      <w:keepNext/>
      <w:numPr>
        <w:ilvl w:val="3"/>
        <w:numId w:val="1"/>
      </w:numPr>
      <w:spacing w:before="240" w:after="60"/>
      <w:outlineLvl w:val="3"/>
    </w:pPr>
    <w:rPr>
      <w:rFonts w:ascii="Garamond" w:hAnsi="Garamond"/>
      <w:b/>
      <w:sz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rsid w:val="007E74FE"/>
    <w:rPr>
      <w:rFonts w:ascii="Garamond" w:hAnsi="Garamond"/>
      <w:sz w:val="24"/>
    </w:rPr>
  </w:style>
  <w:style w:type="paragraph" w:customStyle="1" w:styleId="BulletLast">
    <w:name w:val="Bullet Last"/>
    <w:basedOn w:val="Text"/>
    <w:next w:val="Text"/>
    <w:autoRedefine/>
    <w:rsid w:val="006B258C"/>
    <w:pPr>
      <w:numPr>
        <w:numId w:val="14"/>
      </w:numPr>
      <w:tabs>
        <w:tab w:val="left" w:pos="426"/>
        <w:tab w:val="left" w:pos="851"/>
      </w:tabs>
      <w:spacing w:before="240" w:after="360"/>
      <w:ind w:left="426" w:right="425" w:hanging="426"/>
    </w:pPr>
    <w:rPr>
      <w:rFonts w:ascii="Gill Sans MT" w:hAnsi="Gill Sans MT"/>
      <w:b/>
      <w:i/>
    </w:rPr>
  </w:style>
  <w:style w:type="paragraph" w:customStyle="1" w:styleId="Bullet">
    <w:name w:val="Bullet"/>
    <w:basedOn w:val="Text"/>
    <w:rsid w:val="007E74FE"/>
    <w:pPr>
      <w:tabs>
        <w:tab w:val="num" w:pos="360"/>
      </w:tabs>
      <w:spacing w:before="60" w:after="60"/>
      <w:ind w:left="360" w:right="-1" w:hanging="360"/>
    </w:pPr>
    <w:rPr>
      <w:b/>
    </w:rPr>
  </w:style>
  <w:style w:type="paragraph" w:styleId="Title">
    <w:name w:val="Title"/>
    <w:basedOn w:val="Normal"/>
    <w:qFormat/>
    <w:rsid w:val="007E74FE"/>
    <w:pPr>
      <w:jc w:val="center"/>
      <w:outlineLvl w:val="0"/>
    </w:pPr>
    <w:rPr>
      <w:rFonts w:ascii="Arial" w:hAnsi="Arial"/>
      <w:b/>
      <w:kern w:val="28"/>
      <w:sz w:val="32"/>
    </w:rPr>
  </w:style>
  <w:style w:type="paragraph" w:styleId="TOC1">
    <w:name w:val="toc 1"/>
    <w:basedOn w:val="Normal"/>
    <w:next w:val="Normal"/>
    <w:autoRedefine/>
    <w:uiPriority w:val="39"/>
    <w:rsid w:val="007E74FE"/>
    <w:pPr>
      <w:tabs>
        <w:tab w:val="left" w:pos="660"/>
        <w:tab w:val="right" w:leader="dot" w:pos="9061"/>
      </w:tabs>
    </w:pPr>
    <w:rPr>
      <w:b/>
      <w:caps/>
    </w:rPr>
  </w:style>
  <w:style w:type="paragraph" w:styleId="TOC2">
    <w:name w:val="toc 2"/>
    <w:basedOn w:val="Normal"/>
    <w:next w:val="Normal"/>
    <w:autoRedefine/>
    <w:uiPriority w:val="39"/>
    <w:rsid w:val="00A9620A"/>
    <w:pPr>
      <w:tabs>
        <w:tab w:val="left" w:pos="660"/>
        <w:tab w:val="left" w:pos="851"/>
        <w:tab w:val="right" w:leader="dot" w:pos="9061"/>
      </w:tabs>
      <w:spacing w:after="60" w:line="360" w:lineRule="auto"/>
      <w:ind w:right="425"/>
      <w:jc w:val="center"/>
    </w:pPr>
    <w:rPr>
      <w:smallCaps/>
    </w:rPr>
  </w:style>
  <w:style w:type="paragraph" w:styleId="TOC3">
    <w:name w:val="toc 3"/>
    <w:basedOn w:val="Normal"/>
    <w:next w:val="Normal"/>
    <w:autoRedefine/>
    <w:uiPriority w:val="39"/>
    <w:rsid w:val="007E74FE"/>
    <w:pPr>
      <w:spacing w:before="60" w:after="60"/>
      <w:ind w:left="320"/>
    </w:pPr>
    <w:rPr>
      <w:i/>
    </w:rPr>
  </w:style>
  <w:style w:type="paragraph" w:styleId="Caption">
    <w:name w:val="caption"/>
    <w:basedOn w:val="Normal"/>
    <w:next w:val="Normal"/>
    <w:qFormat/>
    <w:rsid w:val="007E74FE"/>
    <w:rPr>
      <w:rFonts w:ascii="Garamond" w:hAnsi="Garamond"/>
      <w:b/>
      <w:sz w:val="24"/>
    </w:rPr>
  </w:style>
  <w:style w:type="character" w:styleId="CommentReference">
    <w:name w:val="annotation reference"/>
    <w:semiHidden/>
    <w:rsid w:val="007E74FE"/>
    <w:rPr>
      <w:rFonts w:cs="Times New Roman"/>
      <w:sz w:val="16"/>
      <w:szCs w:val="16"/>
    </w:rPr>
  </w:style>
  <w:style w:type="character" w:styleId="FootnoteReference">
    <w:name w:val="footnote reference"/>
    <w:semiHidden/>
    <w:rsid w:val="007E74FE"/>
    <w:rPr>
      <w:rFonts w:cs="Times New Roman"/>
      <w:vertAlign w:val="superscript"/>
    </w:rPr>
  </w:style>
  <w:style w:type="paragraph" w:styleId="E-mailSignature">
    <w:name w:val="E-mail Signature"/>
    <w:basedOn w:val="Normal"/>
    <w:rsid w:val="007E74FE"/>
    <w:pPr>
      <w:spacing w:before="60" w:after="60"/>
    </w:pPr>
    <w:rPr>
      <w:rFonts w:ascii="Garamond" w:hAnsi="Garamond"/>
      <w:sz w:val="24"/>
    </w:rPr>
  </w:style>
  <w:style w:type="paragraph" w:customStyle="1" w:styleId="Appendix">
    <w:name w:val="Appendix"/>
    <w:basedOn w:val="Text"/>
    <w:next w:val="Text"/>
    <w:rsid w:val="007E74FE"/>
    <w:rPr>
      <w:rFonts w:ascii="Arial" w:hAnsi="Arial"/>
      <w:b/>
      <w:sz w:val="28"/>
    </w:rPr>
  </w:style>
  <w:style w:type="paragraph" w:styleId="FootnoteText">
    <w:name w:val="footnote text"/>
    <w:basedOn w:val="Normal"/>
    <w:link w:val="FootnoteTextChar"/>
    <w:uiPriority w:val="99"/>
    <w:rsid w:val="007E74FE"/>
    <w:pPr>
      <w:spacing w:before="60" w:after="60"/>
    </w:pPr>
    <w:rPr>
      <w:rFonts w:ascii="Garamond" w:hAnsi="Garamond"/>
      <w:lang/>
    </w:rPr>
  </w:style>
  <w:style w:type="paragraph" w:styleId="Header">
    <w:name w:val="header"/>
    <w:basedOn w:val="Normal"/>
    <w:rsid w:val="007E74FE"/>
    <w:pPr>
      <w:tabs>
        <w:tab w:val="center" w:pos="4153"/>
        <w:tab w:val="right" w:pos="8306"/>
      </w:tabs>
      <w:spacing w:before="60" w:after="60"/>
    </w:pPr>
    <w:rPr>
      <w:rFonts w:ascii="Garamond" w:hAnsi="Garamond"/>
      <w:i/>
      <w:sz w:val="24"/>
    </w:rPr>
  </w:style>
  <w:style w:type="character" w:styleId="PageNumber">
    <w:name w:val="page number"/>
    <w:rsid w:val="007E74FE"/>
    <w:rPr>
      <w:rFonts w:ascii="Arial" w:hAnsi="Arial" w:cs="Times New Roman"/>
      <w:sz w:val="20"/>
    </w:rPr>
  </w:style>
  <w:style w:type="paragraph" w:styleId="Footer">
    <w:name w:val="footer"/>
    <w:basedOn w:val="Normal"/>
    <w:link w:val="FooterChar"/>
    <w:rsid w:val="007E74FE"/>
    <w:pPr>
      <w:tabs>
        <w:tab w:val="center" w:pos="4153"/>
        <w:tab w:val="right" w:pos="8306"/>
      </w:tabs>
      <w:spacing w:before="60" w:after="60"/>
    </w:pPr>
    <w:rPr>
      <w:rFonts w:ascii="Garamond" w:hAnsi="Garamond"/>
      <w:i/>
      <w:sz w:val="24"/>
      <w:lang/>
    </w:rPr>
  </w:style>
  <w:style w:type="paragraph" w:styleId="CommentText">
    <w:name w:val="annotation text"/>
    <w:basedOn w:val="Normal"/>
    <w:link w:val="CommentTextChar"/>
    <w:semiHidden/>
    <w:rsid w:val="007E74FE"/>
    <w:pPr>
      <w:spacing w:before="60" w:after="60"/>
    </w:pPr>
    <w:rPr>
      <w:rFonts w:ascii="Garamond" w:hAnsi="Garamond"/>
      <w:lang/>
    </w:rPr>
  </w:style>
  <w:style w:type="paragraph" w:styleId="BalloonText">
    <w:name w:val="Balloon Text"/>
    <w:basedOn w:val="Normal"/>
    <w:semiHidden/>
    <w:rsid w:val="007E74FE"/>
    <w:rPr>
      <w:rFonts w:ascii="Tahoma" w:hAnsi="Tahoma" w:cs="Tahoma"/>
      <w:sz w:val="16"/>
      <w:szCs w:val="16"/>
    </w:rPr>
  </w:style>
  <w:style w:type="paragraph" w:styleId="CommentSubject">
    <w:name w:val="annotation subject"/>
    <w:basedOn w:val="CommentText"/>
    <w:next w:val="CommentText"/>
    <w:link w:val="CommentSubjectChar"/>
    <w:rsid w:val="007E74FE"/>
    <w:pPr>
      <w:spacing w:before="0" w:after="0"/>
    </w:pPr>
    <w:rPr>
      <w:rFonts w:ascii="Times New Roman" w:hAnsi="Times New Roman"/>
      <w:b/>
      <w:bCs/>
    </w:rPr>
  </w:style>
  <w:style w:type="character" w:customStyle="1" w:styleId="CommentTextChar">
    <w:name w:val="Comment Text Char"/>
    <w:link w:val="CommentText"/>
    <w:semiHidden/>
    <w:locked/>
    <w:rsid w:val="007E74FE"/>
    <w:rPr>
      <w:rFonts w:ascii="Garamond" w:hAnsi="Garamond" w:cs="Times New Roman"/>
      <w:lang w:val="en-AU"/>
    </w:rPr>
  </w:style>
  <w:style w:type="character" w:customStyle="1" w:styleId="CommentSubjectChar">
    <w:name w:val="Comment Subject Char"/>
    <w:basedOn w:val="CommentTextChar"/>
    <w:link w:val="CommentSubject"/>
    <w:locked/>
    <w:rsid w:val="007E74FE"/>
  </w:style>
  <w:style w:type="character" w:styleId="Hyperlink">
    <w:name w:val="Hyperlink"/>
    <w:rsid w:val="007E74FE"/>
    <w:rPr>
      <w:rFonts w:cs="Times New Roman"/>
      <w:color w:val="0000FF"/>
      <w:u w:val="single"/>
    </w:rPr>
  </w:style>
  <w:style w:type="character" w:customStyle="1" w:styleId="hithilite">
    <w:name w:val="hithilite"/>
    <w:rsid w:val="007E74FE"/>
    <w:rPr>
      <w:rFonts w:cs="Times New Roman"/>
    </w:rPr>
  </w:style>
  <w:style w:type="character" w:customStyle="1" w:styleId="databold">
    <w:name w:val="data_bold"/>
    <w:rsid w:val="007E74FE"/>
    <w:rPr>
      <w:rFonts w:cs="Times New Roman"/>
    </w:rPr>
  </w:style>
  <w:style w:type="character" w:customStyle="1" w:styleId="hithilite1">
    <w:name w:val="hithilite1"/>
    <w:rsid w:val="007E74FE"/>
    <w:rPr>
      <w:rFonts w:cs="Times New Roman"/>
      <w:shd w:val="clear" w:color="auto" w:fill="FFF3C6"/>
    </w:rPr>
  </w:style>
  <w:style w:type="character" w:customStyle="1" w:styleId="databold1">
    <w:name w:val="data_bold1"/>
    <w:rsid w:val="007E74FE"/>
    <w:rPr>
      <w:rFonts w:cs="Times New Roman"/>
      <w:b/>
      <w:bCs/>
    </w:rPr>
  </w:style>
  <w:style w:type="table" w:styleId="TableGrid">
    <w:name w:val="Table Grid"/>
    <w:basedOn w:val="TableNormal"/>
    <w:rsid w:val="007E74F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otnoteTextChar">
    <w:name w:val="Footnote Text Char"/>
    <w:link w:val="FootnoteText"/>
    <w:uiPriority w:val="99"/>
    <w:locked/>
    <w:rsid w:val="007E74FE"/>
    <w:rPr>
      <w:rFonts w:ascii="Garamond" w:hAnsi="Garamond" w:cs="Times New Roman"/>
      <w:lang w:val="en-AU"/>
    </w:rPr>
  </w:style>
  <w:style w:type="character" w:customStyle="1" w:styleId="FooterChar">
    <w:name w:val="Footer Char"/>
    <w:link w:val="Footer"/>
    <w:locked/>
    <w:rsid w:val="007E74FE"/>
    <w:rPr>
      <w:rFonts w:ascii="Garamond" w:hAnsi="Garamond" w:cs="Times New Roman"/>
      <w:i/>
      <w:sz w:val="24"/>
      <w:lang w:val="en-AU"/>
    </w:rPr>
  </w:style>
  <w:style w:type="paragraph" w:styleId="ListParagraph">
    <w:name w:val="List Paragraph"/>
    <w:basedOn w:val="Normal"/>
    <w:qFormat/>
    <w:rsid w:val="007E74FE"/>
    <w:pPr>
      <w:ind w:left="720"/>
    </w:pPr>
  </w:style>
  <w:style w:type="paragraph" w:styleId="BodyText">
    <w:name w:val="Body Text"/>
    <w:basedOn w:val="Normal"/>
    <w:link w:val="BodyTextChar"/>
    <w:rsid w:val="007E74FE"/>
    <w:pPr>
      <w:keepLines/>
      <w:tabs>
        <w:tab w:val="left" w:pos="0"/>
        <w:tab w:val="left" w:pos="734"/>
        <w:tab w:val="left" w:pos="1008"/>
        <w:tab w:val="left" w:pos="1382"/>
        <w:tab w:val="left" w:pos="2074"/>
        <w:tab w:val="left" w:pos="2880"/>
      </w:tabs>
      <w:suppressAutoHyphens/>
      <w:spacing w:before="0" w:after="0"/>
    </w:pPr>
    <w:rPr>
      <w:color w:val="000000"/>
      <w:spacing w:val="-2"/>
      <w:sz w:val="24"/>
      <w:lang/>
    </w:rPr>
  </w:style>
  <w:style w:type="character" w:customStyle="1" w:styleId="BodyTextChar">
    <w:name w:val="Body Text Char"/>
    <w:link w:val="BodyText"/>
    <w:locked/>
    <w:rsid w:val="007E74FE"/>
    <w:rPr>
      <w:rFonts w:cs="Times New Roman"/>
      <w:color w:val="000000"/>
      <w:spacing w:val="-2"/>
      <w:sz w:val="24"/>
      <w:lang w:val="en-AU"/>
    </w:rPr>
  </w:style>
  <w:style w:type="table" w:styleId="TableGrid8">
    <w:name w:val="Table Grid 8"/>
    <w:basedOn w:val="TableNormal"/>
    <w:rsid w:val="007E74FE"/>
    <w:pPr>
      <w:spacing w:before="120" w:after="120"/>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B7A3AA4F82F84F2E8D122C3B6DBBE8C9">
    <w:name w:val="B7A3AA4F82F84F2E8D122C3B6DBBE8C9"/>
    <w:rsid w:val="00F91330"/>
    <w:pPr>
      <w:spacing w:after="200" w:line="276" w:lineRule="auto"/>
    </w:pPr>
    <w:rPr>
      <w:rFonts w:ascii="Calibri" w:hAnsi="Calibri"/>
      <w:sz w:val="22"/>
      <w:szCs w:val="22"/>
      <w:lang w:val="en-US" w:eastAsia="en-US"/>
    </w:rPr>
  </w:style>
  <w:style w:type="paragraph" w:styleId="NoSpacing">
    <w:name w:val="No Spacing"/>
    <w:link w:val="NoSpacingChar"/>
    <w:uiPriority w:val="1"/>
    <w:qFormat/>
    <w:rsid w:val="00F91330"/>
    <w:rPr>
      <w:rFonts w:ascii="Calibri" w:hAnsi="Calibri"/>
      <w:sz w:val="22"/>
      <w:szCs w:val="22"/>
      <w:lang w:val="en-US" w:eastAsia="en-US"/>
    </w:rPr>
  </w:style>
  <w:style w:type="character" w:customStyle="1" w:styleId="NoSpacingChar">
    <w:name w:val="No Spacing Char"/>
    <w:link w:val="NoSpacing"/>
    <w:uiPriority w:val="1"/>
    <w:rsid w:val="00F91330"/>
    <w:rPr>
      <w:rFonts w:ascii="Calibri" w:hAnsi="Calibri"/>
      <w:sz w:val="22"/>
      <w:szCs w:val="22"/>
      <w:lang w:val="en-US" w:eastAsia="en-US" w:bidi="ar-SA"/>
    </w:rPr>
  </w:style>
  <w:style w:type="paragraph" w:customStyle="1" w:styleId="Noparagraphstyle">
    <w:name w:val="[No paragraph style]"/>
    <w:rsid w:val="00425AA6"/>
    <w:pPr>
      <w:widowControl w:val="0"/>
      <w:autoSpaceDE w:val="0"/>
      <w:autoSpaceDN w:val="0"/>
      <w:adjustRightInd w:val="0"/>
      <w:spacing w:line="288" w:lineRule="auto"/>
      <w:textAlignment w:val="center"/>
    </w:pPr>
    <w:rPr>
      <w:rFonts w:ascii="Times-Roman" w:hAnsi="Times-Roman"/>
      <w:color w:val="000000"/>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42295632">
      <w:bodyDiv w:val="1"/>
      <w:marLeft w:val="0"/>
      <w:marRight w:val="0"/>
      <w:marTop w:val="0"/>
      <w:marBottom w:val="0"/>
      <w:divBdr>
        <w:top w:val="none" w:sz="0" w:space="0" w:color="auto"/>
        <w:left w:val="none" w:sz="0" w:space="0" w:color="auto"/>
        <w:bottom w:val="none" w:sz="0" w:space="0" w:color="auto"/>
        <w:right w:val="none" w:sz="0" w:space="0" w:color="auto"/>
      </w:divBdr>
    </w:div>
    <w:div w:id="261306725">
      <w:bodyDiv w:val="1"/>
      <w:marLeft w:val="0"/>
      <w:marRight w:val="0"/>
      <w:marTop w:val="0"/>
      <w:marBottom w:val="0"/>
      <w:divBdr>
        <w:top w:val="none" w:sz="0" w:space="0" w:color="auto"/>
        <w:left w:val="none" w:sz="0" w:space="0" w:color="auto"/>
        <w:bottom w:val="none" w:sz="0" w:space="0" w:color="auto"/>
        <w:right w:val="none" w:sz="0" w:space="0" w:color="auto"/>
      </w:divBdr>
    </w:div>
    <w:div w:id="508372530">
      <w:bodyDiv w:val="1"/>
      <w:marLeft w:val="0"/>
      <w:marRight w:val="0"/>
      <w:marTop w:val="0"/>
      <w:marBottom w:val="0"/>
      <w:divBdr>
        <w:top w:val="none" w:sz="0" w:space="0" w:color="auto"/>
        <w:left w:val="none" w:sz="0" w:space="0" w:color="auto"/>
        <w:bottom w:val="none" w:sz="0" w:space="0" w:color="auto"/>
        <w:right w:val="none" w:sz="0" w:space="0" w:color="auto"/>
      </w:divBdr>
    </w:div>
    <w:div w:id="712265654">
      <w:bodyDiv w:val="1"/>
      <w:marLeft w:val="0"/>
      <w:marRight w:val="0"/>
      <w:marTop w:val="0"/>
      <w:marBottom w:val="0"/>
      <w:divBdr>
        <w:top w:val="none" w:sz="0" w:space="0" w:color="auto"/>
        <w:left w:val="none" w:sz="0" w:space="0" w:color="auto"/>
        <w:bottom w:val="none" w:sz="0" w:space="0" w:color="auto"/>
        <w:right w:val="none" w:sz="0" w:space="0" w:color="auto"/>
      </w:divBdr>
    </w:div>
    <w:div w:id="836506106">
      <w:bodyDiv w:val="1"/>
      <w:marLeft w:val="0"/>
      <w:marRight w:val="0"/>
      <w:marTop w:val="0"/>
      <w:marBottom w:val="0"/>
      <w:divBdr>
        <w:top w:val="none" w:sz="0" w:space="0" w:color="auto"/>
        <w:left w:val="none" w:sz="0" w:space="0" w:color="auto"/>
        <w:bottom w:val="none" w:sz="0" w:space="0" w:color="auto"/>
        <w:right w:val="none" w:sz="0" w:space="0" w:color="auto"/>
      </w:divBdr>
    </w:div>
    <w:div w:id="919411226">
      <w:bodyDiv w:val="1"/>
      <w:marLeft w:val="0"/>
      <w:marRight w:val="0"/>
      <w:marTop w:val="0"/>
      <w:marBottom w:val="0"/>
      <w:divBdr>
        <w:top w:val="none" w:sz="0" w:space="0" w:color="auto"/>
        <w:left w:val="none" w:sz="0" w:space="0" w:color="auto"/>
        <w:bottom w:val="none" w:sz="0" w:space="0" w:color="auto"/>
        <w:right w:val="none" w:sz="0" w:space="0" w:color="auto"/>
      </w:divBdr>
    </w:div>
    <w:div w:id="1014918947">
      <w:bodyDiv w:val="1"/>
      <w:marLeft w:val="0"/>
      <w:marRight w:val="0"/>
      <w:marTop w:val="0"/>
      <w:marBottom w:val="0"/>
      <w:divBdr>
        <w:top w:val="none" w:sz="0" w:space="0" w:color="auto"/>
        <w:left w:val="none" w:sz="0" w:space="0" w:color="auto"/>
        <w:bottom w:val="none" w:sz="0" w:space="0" w:color="auto"/>
        <w:right w:val="none" w:sz="0" w:space="0" w:color="auto"/>
      </w:divBdr>
    </w:div>
    <w:div w:id="1018777614">
      <w:bodyDiv w:val="1"/>
      <w:marLeft w:val="0"/>
      <w:marRight w:val="0"/>
      <w:marTop w:val="0"/>
      <w:marBottom w:val="0"/>
      <w:divBdr>
        <w:top w:val="none" w:sz="0" w:space="0" w:color="auto"/>
        <w:left w:val="none" w:sz="0" w:space="0" w:color="auto"/>
        <w:bottom w:val="none" w:sz="0" w:space="0" w:color="auto"/>
        <w:right w:val="none" w:sz="0" w:space="0" w:color="auto"/>
      </w:divBdr>
      <w:divsChild>
        <w:div w:id="1424063842">
          <w:marLeft w:val="0"/>
          <w:marRight w:val="0"/>
          <w:marTop w:val="0"/>
          <w:marBottom w:val="0"/>
          <w:divBdr>
            <w:top w:val="none" w:sz="0" w:space="0" w:color="auto"/>
            <w:left w:val="none" w:sz="0" w:space="0" w:color="auto"/>
            <w:bottom w:val="none" w:sz="0" w:space="0" w:color="auto"/>
            <w:right w:val="none" w:sz="0" w:space="0" w:color="auto"/>
          </w:divBdr>
          <w:divsChild>
            <w:div w:id="386684152">
              <w:marLeft w:val="0"/>
              <w:marRight w:val="0"/>
              <w:marTop w:val="0"/>
              <w:marBottom w:val="0"/>
              <w:divBdr>
                <w:top w:val="none" w:sz="0" w:space="0" w:color="auto"/>
                <w:left w:val="none" w:sz="0" w:space="0" w:color="auto"/>
                <w:bottom w:val="none" w:sz="0" w:space="0" w:color="auto"/>
                <w:right w:val="none" w:sz="0" w:space="0" w:color="auto"/>
              </w:divBdr>
              <w:divsChild>
                <w:div w:id="1838376834">
                  <w:marLeft w:val="0"/>
                  <w:marRight w:val="0"/>
                  <w:marTop w:val="0"/>
                  <w:marBottom w:val="0"/>
                  <w:divBdr>
                    <w:top w:val="none" w:sz="0" w:space="0" w:color="auto"/>
                    <w:left w:val="none" w:sz="0" w:space="0" w:color="auto"/>
                    <w:bottom w:val="none" w:sz="0" w:space="0" w:color="auto"/>
                    <w:right w:val="none" w:sz="0" w:space="0" w:color="auto"/>
                  </w:divBdr>
                  <w:divsChild>
                    <w:div w:id="1597055952">
                      <w:marLeft w:val="0"/>
                      <w:marRight w:val="0"/>
                      <w:marTop w:val="0"/>
                      <w:marBottom w:val="0"/>
                      <w:divBdr>
                        <w:top w:val="none" w:sz="0" w:space="0" w:color="auto"/>
                        <w:left w:val="none" w:sz="0" w:space="0" w:color="auto"/>
                        <w:bottom w:val="none" w:sz="0" w:space="0" w:color="auto"/>
                        <w:right w:val="none" w:sz="0" w:space="0" w:color="auto"/>
                      </w:divBdr>
                      <w:divsChild>
                        <w:div w:id="620961450">
                          <w:marLeft w:val="0"/>
                          <w:marRight w:val="0"/>
                          <w:marTop w:val="0"/>
                          <w:marBottom w:val="0"/>
                          <w:divBdr>
                            <w:top w:val="none" w:sz="0" w:space="0" w:color="auto"/>
                            <w:left w:val="none" w:sz="0" w:space="0" w:color="auto"/>
                            <w:bottom w:val="none" w:sz="0" w:space="0" w:color="auto"/>
                            <w:right w:val="none" w:sz="0" w:space="0" w:color="auto"/>
                          </w:divBdr>
                          <w:divsChild>
                            <w:div w:id="2129155519">
                              <w:marLeft w:val="0"/>
                              <w:marRight w:val="0"/>
                              <w:marTop w:val="0"/>
                              <w:marBottom w:val="0"/>
                              <w:divBdr>
                                <w:top w:val="none" w:sz="0" w:space="0" w:color="auto"/>
                                <w:left w:val="none" w:sz="0" w:space="0" w:color="auto"/>
                                <w:bottom w:val="none" w:sz="0" w:space="0" w:color="auto"/>
                                <w:right w:val="none" w:sz="0" w:space="0" w:color="auto"/>
                              </w:divBdr>
                              <w:divsChild>
                                <w:div w:id="131472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1339449">
      <w:bodyDiv w:val="1"/>
      <w:marLeft w:val="0"/>
      <w:marRight w:val="0"/>
      <w:marTop w:val="0"/>
      <w:marBottom w:val="0"/>
      <w:divBdr>
        <w:top w:val="none" w:sz="0" w:space="0" w:color="auto"/>
        <w:left w:val="none" w:sz="0" w:space="0" w:color="auto"/>
        <w:bottom w:val="none" w:sz="0" w:space="0" w:color="auto"/>
        <w:right w:val="none" w:sz="0" w:space="0" w:color="auto"/>
      </w:divBdr>
    </w:div>
    <w:div w:id="1169370605">
      <w:bodyDiv w:val="1"/>
      <w:marLeft w:val="0"/>
      <w:marRight w:val="0"/>
      <w:marTop w:val="0"/>
      <w:marBottom w:val="0"/>
      <w:divBdr>
        <w:top w:val="none" w:sz="0" w:space="0" w:color="auto"/>
        <w:left w:val="none" w:sz="0" w:space="0" w:color="auto"/>
        <w:bottom w:val="none" w:sz="0" w:space="0" w:color="auto"/>
        <w:right w:val="none" w:sz="0" w:space="0" w:color="auto"/>
      </w:divBdr>
    </w:div>
    <w:div w:id="1914388075">
      <w:bodyDiv w:val="1"/>
      <w:marLeft w:val="0"/>
      <w:marRight w:val="0"/>
      <w:marTop w:val="0"/>
      <w:marBottom w:val="0"/>
      <w:divBdr>
        <w:top w:val="none" w:sz="0" w:space="0" w:color="auto"/>
        <w:left w:val="none" w:sz="0" w:space="0" w:color="auto"/>
        <w:bottom w:val="none" w:sz="0" w:space="0" w:color="auto"/>
        <w:right w:val="none" w:sz="0" w:space="0" w:color="auto"/>
      </w:divBdr>
      <w:divsChild>
        <w:div w:id="1654481473">
          <w:marLeft w:val="0"/>
          <w:marRight w:val="0"/>
          <w:marTop w:val="0"/>
          <w:marBottom w:val="0"/>
          <w:divBdr>
            <w:top w:val="none" w:sz="0" w:space="0" w:color="auto"/>
            <w:left w:val="none" w:sz="0" w:space="0" w:color="auto"/>
            <w:bottom w:val="none" w:sz="0" w:space="0" w:color="auto"/>
            <w:right w:val="none" w:sz="0" w:space="0" w:color="auto"/>
          </w:divBdr>
          <w:divsChild>
            <w:div w:id="433671062">
              <w:marLeft w:val="0"/>
              <w:marRight w:val="0"/>
              <w:marTop w:val="0"/>
              <w:marBottom w:val="0"/>
              <w:divBdr>
                <w:top w:val="none" w:sz="0" w:space="0" w:color="auto"/>
                <w:left w:val="none" w:sz="0" w:space="0" w:color="auto"/>
                <w:bottom w:val="none" w:sz="0" w:space="0" w:color="auto"/>
                <w:right w:val="none" w:sz="0" w:space="0" w:color="auto"/>
              </w:divBdr>
              <w:divsChild>
                <w:div w:id="1625769753">
                  <w:marLeft w:val="0"/>
                  <w:marRight w:val="0"/>
                  <w:marTop w:val="0"/>
                  <w:marBottom w:val="0"/>
                  <w:divBdr>
                    <w:top w:val="none" w:sz="0" w:space="0" w:color="auto"/>
                    <w:left w:val="none" w:sz="0" w:space="0" w:color="auto"/>
                    <w:bottom w:val="none" w:sz="0" w:space="0" w:color="auto"/>
                    <w:right w:val="none" w:sz="0" w:space="0" w:color="auto"/>
                  </w:divBdr>
                  <w:divsChild>
                    <w:div w:id="1678534002">
                      <w:marLeft w:val="0"/>
                      <w:marRight w:val="0"/>
                      <w:marTop w:val="0"/>
                      <w:marBottom w:val="0"/>
                      <w:divBdr>
                        <w:top w:val="none" w:sz="0" w:space="0" w:color="auto"/>
                        <w:left w:val="none" w:sz="0" w:space="0" w:color="auto"/>
                        <w:bottom w:val="none" w:sz="0" w:space="0" w:color="auto"/>
                        <w:right w:val="none" w:sz="0" w:space="0" w:color="auto"/>
                      </w:divBdr>
                      <w:divsChild>
                        <w:div w:id="1662078153">
                          <w:marLeft w:val="0"/>
                          <w:marRight w:val="0"/>
                          <w:marTop w:val="0"/>
                          <w:marBottom w:val="0"/>
                          <w:divBdr>
                            <w:top w:val="none" w:sz="0" w:space="0" w:color="auto"/>
                            <w:left w:val="none" w:sz="0" w:space="0" w:color="auto"/>
                            <w:bottom w:val="none" w:sz="0" w:space="0" w:color="auto"/>
                            <w:right w:val="none" w:sz="0" w:space="0" w:color="auto"/>
                          </w:divBdr>
                          <w:divsChild>
                            <w:div w:id="319963857">
                              <w:marLeft w:val="0"/>
                              <w:marRight w:val="0"/>
                              <w:marTop w:val="0"/>
                              <w:marBottom w:val="0"/>
                              <w:divBdr>
                                <w:top w:val="none" w:sz="0" w:space="0" w:color="auto"/>
                                <w:left w:val="none" w:sz="0" w:space="0" w:color="auto"/>
                                <w:bottom w:val="none" w:sz="0" w:space="0" w:color="auto"/>
                                <w:right w:val="none" w:sz="0" w:space="0" w:color="auto"/>
                              </w:divBdr>
                              <w:divsChild>
                                <w:div w:id="109231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5.png"/><Relationship Id="rId39" Type="http://schemas.openxmlformats.org/officeDocument/2006/relationships/hyperlink" Target="http://apps.isiknowledge.com.viviena.library.unsw.edu.au/full_record.do?product=WOS&amp;search_mode=Refine&amp;qid=8&amp;SID=1CChjHkMp4PnK9BMj6K&amp;page=2&amp;doc=17&amp;cacheurlFromRightClick=no" TargetMode="Externa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image" Target="media/image8.wmf"/><Relationship Id="rId42" Type="http://schemas.openxmlformats.org/officeDocument/2006/relationships/footer" Target="footer6.xml"/><Relationship Id="rId47" Type="http://schemas.openxmlformats.org/officeDocument/2006/relationships/footer" Target="footer7.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4.png"/><Relationship Id="rId33" Type="http://schemas.openxmlformats.org/officeDocument/2006/relationships/image" Target="media/image7.emf"/><Relationship Id="rId38" Type="http://schemas.openxmlformats.org/officeDocument/2006/relationships/hyperlink" Target="http://apps.isiknowledge.com.viviena.library.unsw.edu.au/full_record.do?product=WOS&amp;search_mode=Refine&amp;qid=4&amp;SID=4Eb4JgLabbAbPi5i6Ed&amp;page=1&amp;doc=1" TargetMode="External"/><Relationship Id="rId46"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chart" Target="charts/chart3.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9.xml"/><Relationship Id="rId32" Type="http://schemas.openxmlformats.org/officeDocument/2006/relationships/image" Target="media/image6.png"/><Relationship Id="rId37" Type="http://schemas.openxmlformats.org/officeDocument/2006/relationships/hyperlink" Target="http://apps.isiknowledge.com.viviena.library.unsw.edu.au/full_record.do?product=WOS&amp;search_mode=Refine&amp;qid=5&amp;SID=4D4paA5D4CopI8EN9O1&amp;page=1&amp;doc=2" TargetMode="External"/><Relationship Id="rId40" Type="http://schemas.openxmlformats.org/officeDocument/2006/relationships/header" Target="header10.xml"/><Relationship Id="rId45"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chart" Target="charts/chart2.xml"/><Relationship Id="rId36" Type="http://schemas.openxmlformats.org/officeDocument/2006/relationships/hyperlink" Target="http://apps.isiknowledge.com.viviena.library.unsw.edu.au/full_record.do?product=WOS&amp;search_mode=Refine&amp;qid=8&amp;SID=1CChjHkMp4PnK9BMj6K&amp;page=1&amp;doc=5" TargetMode="External"/><Relationship Id="rId49"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footer" Target="footer4.xml"/><Relationship Id="rId31" Type="http://schemas.openxmlformats.org/officeDocument/2006/relationships/chart" Target="charts/chart5.xml"/><Relationship Id="rId44"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chart" Target="charts/chart1.xml"/><Relationship Id="rId30" Type="http://schemas.openxmlformats.org/officeDocument/2006/relationships/chart" Target="charts/chart4.xml"/><Relationship Id="rId35" Type="http://schemas.openxmlformats.org/officeDocument/2006/relationships/hyperlink" Target="http://apps.isiknowledge.com.viviena.library.unsw.edu.au/full_record.do?product=WOS&amp;search_mode=Refine&amp;qid=8&amp;SID=1CChjHkMp4PnK9BMj6K&amp;page=1&amp;doc=6&amp;cacheurlFromRightClick=no" TargetMode="External"/><Relationship Id="rId43" Type="http://schemas.openxmlformats.org/officeDocument/2006/relationships/header" Target="header12.xml"/><Relationship Id="rId48" Type="http://schemas.openxmlformats.org/officeDocument/2006/relationships/header" Target="header15.xml"/><Relationship Id="rId8" Type="http://schemas.openxmlformats.org/officeDocument/2006/relationships/image" Target="media/image1.jpeg"/></Relationships>
</file>

<file path=word/charts/_rels/chart1.xml.rels><?xml version="1.0" encoding="UTF-8" standalone="yes"?>
<Relationships xmlns="http://schemas.openxmlformats.org/package/2006/relationships"><Relationship Id="rId2" Type="http://schemas.openxmlformats.org/officeDocument/2006/relationships/oleObject" Target="file:///\\hbtf1\Group\RMC\WMA_Wildlife_Mgmt\WPP_Policy_Plg\WPP_MGMT\MANAGEMENT%20PLANS\POSSUM%20MGMT%20PLAN\Possum%20WTMP-%202010\Possum%20WTMP-%202010%20final\Mainland%20possum%20density%20and%20take%20data%20by%20region.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hbtf1\Group\RMC\WMA_Wildlife_Mgmt\WPP_Policy_Plg\WPP_MGMT\MANAGEMENT%20PLANS\POSSUM%20MGMT%20PLAN\Possum%20WTMP-%202010\Possum%20WTMP-%202010%20final\Mainland%20possum%20density%20and%20take%20data%20by%20region.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hbtf1\Group\RMC\WMA_Wildlife_Mgmt\WPP_Policy_Plg\WPP_MGMT\MANAGEMENT%20PLANS\POSSUM%20MGMT%20PLAN\Possum%20WTMP-%202010\Possum%20WTMP-%202010%20final\Mainland%20possum%20density%20and%20take%20data%20by%20region.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hbtf1\Group\RMC\WMA_Wildlife_Mgmt\WPP_Policy_Plg\WPP_MGMT\MANAGEMENT%20PLANS\POSSUM%20MGMT%20PLAN\Possum%20WTMP-%202010\Possum%20WTMP-%202010%20final\Mainland%20possum%20density%20and%20take%20data%20by%20region.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hbtf1\Group\RMC\WMA_Wildlife_Mgmt\WPP_Policy_Plg\WPP_MGMT\MANAGEMENT%20PLANS\POSSUM%20MGMT%20PLAN\Possum%20WTMP-%202010\Possum%20Density%20index%20frequency%20by%20region%201975-2008.xlsx" TargetMode="External"/><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lang val="en-AU"/>
  <c:clrMapOvr bg1="lt1" tx1="dk1" bg2="lt2" tx2="dk2" accent1="accent1" accent2="accent2" accent3="accent3" accent4="accent4" accent5="accent5" accent6="accent6" hlink="hlink" folHlink="folHlink"/>
  <c:chart>
    <c:plotArea>
      <c:layout>
        <c:manualLayout>
          <c:layoutTarget val="inner"/>
          <c:xMode val="edge"/>
          <c:yMode val="edge"/>
          <c:x val="0.1316860761271775"/>
          <c:y val="5.1400554097404488E-2"/>
          <c:w val="0.71684150151080872"/>
          <c:h val="0.57965441819772789"/>
        </c:manualLayout>
      </c:layout>
      <c:areaChart>
        <c:grouping val="standard"/>
        <c:ser>
          <c:idx val="3"/>
          <c:order val="0"/>
          <c:tx>
            <c:v>Pre-1985 historical density index</c:v>
          </c:tx>
          <c:spPr>
            <a:solidFill>
              <a:schemeClr val="tx1"/>
            </a:solidFill>
            <a:ln w="19050">
              <a:solidFill>
                <a:schemeClr val="tx1"/>
              </a:solidFill>
            </a:ln>
          </c:spPr>
          <c:val>
            <c:numRef>
              <c:f>Central!$L$2:$L$11</c:f>
              <c:numCache>
                <c:formatCode>General</c:formatCode>
                <c:ptCount val="10"/>
                <c:pt idx="0">
                  <c:v>14.00560224089636</c:v>
                </c:pt>
                <c:pt idx="1">
                  <c:v>8.4033613445378137</c:v>
                </c:pt>
                <c:pt idx="2">
                  <c:v>19.607843137254907</c:v>
                </c:pt>
                <c:pt idx="3">
                  <c:v>12.138188608776844</c:v>
                </c:pt>
                <c:pt idx="4">
                  <c:v>13.071895424836601</c:v>
                </c:pt>
                <c:pt idx="5">
                  <c:v>7.4696545284780571</c:v>
                </c:pt>
                <c:pt idx="6">
                  <c:v>6.5359477124183014</c:v>
                </c:pt>
                <c:pt idx="7">
                  <c:v>7.0028011204481793</c:v>
                </c:pt>
                <c:pt idx="8">
                  <c:v>35.014005602240893</c:v>
                </c:pt>
                <c:pt idx="9">
                  <c:v>23.34267040149393</c:v>
                </c:pt>
              </c:numCache>
            </c:numRef>
          </c:val>
        </c:ser>
        <c:ser>
          <c:idx val="4"/>
          <c:order val="1"/>
          <c:spPr>
            <a:solidFill>
              <a:schemeClr val="tx1"/>
            </a:solidFill>
            <a:ln w="19050">
              <a:solidFill>
                <a:schemeClr val="tx1"/>
              </a:solidFill>
            </a:ln>
          </c:spPr>
          <c:val>
            <c:numRef>
              <c:f>Central!$M$2:$M$40</c:f>
              <c:numCache>
                <c:formatCode>General</c:formatCode>
                <c:ptCount val="39"/>
                <c:pt idx="10">
                  <c:v>13.089851325145444</c:v>
                </c:pt>
                <c:pt idx="11">
                  <c:v>28.926955397543633</c:v>
                </c:pt>
                <c:pt idx="12">
                  <c:v>20.361990950226247</c:v>
                </c:pt>
                <c:pt idx="13">
                  <c:v>50.258564964447309</c:v>
                </c:pt>
                <c:pt idx="14">
                  <c:v>36.522301228183586</c:v>
                </c:pt>
                <c:pt idx="15">
                  <c:v>66.580478345184204</c:v>
                </c:pt>
                <c:pt idx="16">
                  <c:v>69.812540400775703</c:v>
                </c:pt>
                <c:pt idx="17">
                  <c:v>76.115061409179063</c:v>
                </c:pt>
                <c:pt idx="18">
                  <c:v>90.497737556561063</c:v>
                </c:pt>
                <c:pt idx="19">
                  <c:v>99.062702003878471</c:v>
                </c:pt>
                <c:pt idx="20">
                  <c:v>116.51583710407239</c:v>
                </c:pt>
                <c:pt idx="21">
                  <c:v>107.14285714285714</c:v>
                </c:pt>
                <c:pt idx="22">
                  <c:v>86.619263089851344</c:v>
                </c:pt>
                <c:pt idx="23">
                  <c:v>88.396897220426624</c:v>
                </c:pt>
                <c:pt idx="24">
                  <c:v>109.56690368455077</c:v>
                </c:pt>
                <c:pt idx="25">
                  <c:v>67.711700064641263</c:v>
                </c:pt>
                <c:pt idx="26">
                  <c:v>67.873303167420787</c:v>
                </c:pt>
                <c:pt idx="27">
                  <c:v>63.4</c:v>
                </c:pt>
                <c:pt idx="28">
                  <c:v>62.9</c:v>
                </c:pt>
                <c:pt idx="29">
                  <c:v>72.5</c:v>
                </c:pt>
                <c:pt idx="30">
                  <c:v>124.4</c:v>
                </c:pt>
                <c:pt idx="31">
                  <c:v>80.400000000000006</c:v>
                </c:pt>
                <c:pt idx="32">
                  <c:v>46.9</c:v>
                </c:pt>
                <c:pt idx="33">
                  <c:v>60.61</c:v>
                </c:pt>
                <c:pt idx="34">
                  <c:v>51.790000000000006</c:v>
                </c:pt>
                <c:pt idx="35">
                  <c:v>29.6</c:v>
                </c:pt>
                <c:pt idx="36">
                  <c:v>30.7</c:v>
                </c:pt>
                <c:pt idx="37">
                  <c:v>69.643000000000001</c:v>
                </c:pt>
                <c:pt idx="38">
                  <c:v>74.004000000000005</c:v>
                </c:pt>
              </c:numCache>
            </c:numRef>
          </c:val>
        </c:ser>
        <c:ser>
          <c:idx val="2"/>
          <c:order val="2"/>
          <c:tx>
            <c:v>Annual Density Index</c:v>
          </c:tx>
          <c:spPr>
            <a:solidFill>
              <a:schemeClr val="tx1"/>
            </a:solidFill>
            <a:ln w="19050">
              <a:solidFill>
                <a:schemeClr val="tx1"/>
              </a:solidFill>
            </a:ln>
          </c:spPr>
          <c:cat>
            <c:strRef>
              <c:f>Central!$B$2:$B$35</c:f>
              <c:strCache>
                <c:ptCount val="34"/>
                <c:pt idx="0">
                  <c:v>1975-76</c:v>
                </c:pt>
                <c:pt idx="1">
                  <c:v>1976-77</c:v>
                </c:pt>
                <c:pt idx="2">
                  <c:v>1977-78</c:v>
                </c:pt>
                <c:pt idx="3">
                  <c:v>1978-79</c:v>
                </c:pt>
                <c:pt idx="4">
                  <c:v>1979-80</c:v>
                </c:pt>
                <c:pt idx="5">
                  <c:v>1980-81</c:v>
                </c:pt>
                <c:pt idx="6">
                  <c:v>1981-82</c:v>
                </c:pt>
                <c:pt idx="7">
                  <c:v>1982-83</c:v>
                </c:pt>
                <c:pt idx="8">
                  <c:v>1983-84</c:v>
                </c:pt>
                <c:pt idx="9">
                  <c:v>1984-85</c:v>
                </c:pt>
                <c:pt idx="10">
                  <c:v>1985-86</c:v>
                </c:pt>
                <c:pt idx="11">
                  <c:v>1986-87</c:v>
                </c:pt>
                <c:pt idx="12">
                  <c:v>1987-88</c:v>
                </c:pt>
                <c:pt idx="13">
                  <c:v>1988-89</c:v>
                </c:pt>
                <c:pt idx="14">
                  <c:v>1989-90</c:v>
                </c:pt>
                <c:pt idx="15">
                  <c:v>1990-91</c:v>
                </c:pt>
                <c:pt idx="16">
                  <c:v>1991-92</c:v>
                </c:pt>
                <c:pt idx="17">
                  <c:v>1992-93</c:v>
                </c:pt>
                <c:pt idx="18">
                  <c:v>1993-94</c:v>
                </c:pt>
                <c:pt idx="19">
                  <c:v>1994-95</c:v>
                </c:pt>
                <c:pt idx="20">
                  <c:v>1995-96</c:v>
                </c:pt>
                <c:pt idx="21">
                  <c:v>1996-97</c:v>
                </c:pt>
                <c:pt idx="22">
                  <c:v>1997-98</c:v>
                </c:pt>
                <c:pt idx="23">
                  <c:v>1998-99</c:v>
                </c:pt>
                <c:pt idx="24">
                  <c:v>1999-00</c:v>
                </c:pt>
                <c:pt idx="25">
                  <c:v>2000-01</c:v>
                </c:pt>
                <c:pt idx="26">
                  <c:v>2001-02</c:v>
                </c:pt>
                <c:pt idx="27">
                  <c:v>2002-03</c:v>
                </c:pt>
                <c:pt idx="28">
                  <c:v>2003-04</c:v>
                </c:pt>
                <c:pt idx="29">
                  <c:v>2004-05</c:v>
                </c:pt>
                <c:pt idx="30">
                  <c:v>2005-06</c:v>
                </c:pt>
                <c:pt idx="31">
                  <c:v>2006-07</c:v>
                </c:pt>
                <c:pt idx="32">
                  <c:v>2007-08</c:v>
                </c:pt>
                <c:pt idx="33">
                  <c:v>2008-09</c:v>
                </c:pt>
              </c:strCache>
            </c:strRef>
          </c:cat>
          <c:val>
            <c:numRef>
              <c:f>Central!$N$2:$N$35</c:f>
              <c:numCache>
                <c:formatCode>General</c:formatCode>
                <c:ptCount val="34"/>
                <c:pt idx="27">
                  <c:v>63.4</c:v>
                </c:pt>
                <c:pt idx="28">
                  <c:v>62.9</c:v>
                </c:pt>
                <c:pt idx="29">
                  <c:v>72.5</c:v>
                </c:pt>
                <c:pt idx="30">
                  <c:v>124.4</c:v>
                </c:pt>
                <c:pt idx="31">
                  <c:v>80.400000000000006</c:v>
                </c:pt>
                <c:pt idx="32">
                  <c:v>46.9</c:v>
                </c:pt>
                <c:pt idx="33">
                  <c:v>60.1</c:v>
                </c:pt>
              </c:numCache>
            </c:numRef>
          </c:val>
        </c:ser>
        <c:dLbls/>
        <c:axId val="242066944"/>
        <c:axId val="242068480"/>
      </c:areaChart>
      <c:barChart>
        <c:barDir val="col"/>
        <c:grouping val="clustered"/>
        <c:ser>
          <c:idx val="0"/>
          <c:order val="3"/>
          <c:tx>
            <c:v>Total estimated CPN take</c:v>
          </c:tx>
          <c:spPr>
            <a:solidFill>
              <a:schemeClr val="bg1">
                <a:lumMod val="85000"/>
              </a:schemeClr>
            </a:solidFill>
            <a:ln>
              <a:solidFill>
                <a:schemeClr val="tx1"/>
              </a:solidFill>
            </a:ln>
          </c:spPr>
          <c:cat>
            <c:strRef>
              <c:f>Central!$B$2:$B$40</c:f>
              <c:strCache>
                <c:ptCount val="39"/>
                <c:pt idx="0">
                  <c:v>1975-76</c:v>
                </c:pt>
                <c:pt idx="1">
                  <c:v>1976-77</c:v>
                </c:pt>
                <c:pt idx="2">
                  <c:v>1977-78</c:v>
                </c:pt>
                <c:pt idx="3">
                  <c:v>1978-79</c:v>
                </c:pt>
                <c:pt idx="4">
                  <c:v>1979-80</c:v>
                </c:pt>
                <c:pt idx="5">
                  <c:v>1980-81</c:v>
                </c:pt>
                <c:pt idx="6">
                  <c:v>1981-82</c:v>
                </c:pt>
                <c:pt idx="7">
                  <c:v>1982-83</c:v>
                </c:pt>
                <c:pt idx="8">
                  <c:v>1983-84</c:v>
                </c:pt>
                <c:pt idx="9">
                  <c:v>1984-85</c:v>
                </c:pt>
                <c:pt idx="10">
                  <c:v>1985-86</c:v>
                </c:pt>
                <c:pt idx="11">
                  <c:v>1986-87</c:v>
                </c:pt>
                <c:pt idx="12">
                  <c:v>1987-88</c:v>
                </c:pt>
                <c:pt idx="13">
                  <c:v>1988-89</c:v>
                </c:pt>
                <c:pt idx="14">
                  <c:v>1989-90</c:v>
                </c:pt>
                <c:pt idx="15">
                  <c:v>1990-91</c:v>
                </c:pt>
                <c:pt idx="16">
                  <c:v>1991-92</c:v>
                </c:pt>
                <c:pt idx="17">
                  <c:v>1992-93</c:v>
                </c:pt>
                <c:pt idx="18">
                  <c:v>1993-94</c:v>
                </c:pt>
                <c:pt idx="19">
                  <c:v>1994-95</c:v>
                </c:pt>
                <c:pt idx="20">
                  <c:v>1995-96</c:v>
                </c:pt>
                <c:pt idx="21">
                  <c:v>1996-97</c:v>
                </c:pt>
                <c:pt idx="22">
                  <c:v>1997-98</c:v>
                </c:pt>
                <c:pt idx="23">
                  <c:v>1998-99</c:v>
                </c:pt>
                <c:pt idx="24">
                  <c:v>1999-00</c:v>
                </c:pt>
                <c:pt idx="25">
                  <c:v>2000-01</c:v>
                </c:pt>
                <c:pt idx="26">
                  <c:v>2001-02</c:v>
                </c:pt>
                <c:pt idx="27">
                  <c:v>2002-03</c:v>
                </c:pt>
                <c:pt idx="28">
                  <c:v>2003-04</c:v>
                </c:pt>
                <c:pt idx="29">
                  <c:v>2004-05</c:v>
                </c:pt>
                <c:pt idx="30">
                  <c:v>2005-06</c:v>
                </c:pt>
                <c:pt idx="31">
                  <c:v>2006-07</c:v>
                </c:pt>
                <c:pt idx="32">
                  <c:v>2007-08</c:v>
                </c:pt>
                <c:pt idx="33">
                  <c:v>2008-09</c:v>
                </c:pt>
                <c:pt idx="34">
                  <c:v>2009-10</c:v>
                </c:pt>
                <c:pt idx="35">
                  <c:v>2010-11</c:v>
                </c:pt>
                <c:pt idx="36">
                  <c:v>2011-12</c:v>
                </c:pt>
                <c:pt idx="37">
                  <c:v>2012-13</c:v>
                </c:pt>
                <c:pt idx="38">
                  <c:v>2013-14</c:v>
                </c:pt>
              </c:strCache>
            </c:strRef>
          </c:cat>
          <c:val>
            <c:numRef>
              <c:f>Central!$O$2:$O$39</c:f>
              <c:numCache>
                <c:formatCode>General</c:formatCode>
                <c:ptCount val="38"/>
                <c:pt idx="23" formatCode="0">
                  <c:v>84061</c:v>
                </c:pt>
                <c:pt idx="24" formatCode="0">
                  <c:v>78004</c:v>
                </c:pt>
                <c:pt idx="25" formatCode="0">
                  <c:v>60716</c:v>
                </c:pt>
                <c:pt idx="26" formatCode="0">
                  <c:v>46661</c:v>
                </c:pt>
                <c:pt idx="27" formatCode="0">
                  <c:v>57291</c:v>
                </c:pt>
                <c:pt idx="28" formatCode="0">
                  <c:v>55951</c:v>
                </c:pt>
                <c:pt idx="29" formatCode="0">
                  <c:v>47064</c:v>
                </c:pt>
                <c:pt idx="30" formatCode="0">
                  <c:v>54344</c:v>
                </c:pt>
                <c:pt idx="31" formatCode="0">
                  <c:v>58059</c:v>
                </c:pt>
                <c:pt idx="32" formatCode="0">
                  <c:v>56271</c:v>
                </c:pt>
                <c:pt idx="33" formatCode="0">
                  <c:v>35344</c:v>
                </c:pt>
                <c:pt idx="34" formatCode="0">
                  <c:v>35808</c:v>
                </c:pt>
                <c:pt idx="35" formatCode="0">
                  <c:v>51933</c:v>
                </c:pt>
                <c:pt idx="36" formatCode="0">
                  <c:v>45642</c:v>
                </c:pt>
                <c:pt idx="37" formatCode="0">
                  <c:v>38190</c:v>
                </c:pt>
              </c:numCache>
            </c:numRef>
          </c:val>
        </c:ser>
        <c:ser>
          <c:idx val="5"/>
          <c:order val="4"/>
          <c:tx>
            <c:v>Commercial take</c:v>
          </c:tx>
          <c:spPr>
            <a:solidFill>
              <a:srgbClr val="FF0000"/>
            </a:solidFill>
            <a:ln>
              <a:solidFill>
                <a:schemeClr val="tx1"/>
              </a:solidFill>
            </a:ln>
          </c:spPr>
          <c:cat>
            <c:strRef>
              <c:f>Central!$B$2:$B$40</c:f>
              <c:strCache>
                <c:ptCount val="39"/>
                <c:pt idx="0">
                  <c:v>1975-76</c:v>
                </c:pt>
                <c:pt idx="1">
                  <c:v>1976-77</c:v>
                </c:pt>
                <c:pt idx="2">
                  <c:v>1977-78</c:v>
                </c:pt>
                <c:pt idx="3">
                  <c:v>1978-79</c:v>
                </c:pt>
                <c:pt idx="4">
                  <c:v>1979-80</c:v>
                </c:pt>
                <c:pt idx="5">
                  <c:v>1980-81</c:v>
                </c:pt>
                <c:pt idx="6">
                  <c:v>1981-82</c:v>
                </c:pt>
                <c:pt idx="7">
                  <c:v>1982-83</c:v>
                </c:pt>
                <c:pt idx="8">
                  <c:v>1983-84</c:v>
                </c:pt>
                <c:pt idx="9">
                  <c:v>1984-85</c:v>
                </c:pt>
                <c:pt idx="10">
                  <c:v>1985-86</c:v>
                </c:pt>
                <c:pt idx="11">
                  <c:v>1986-87</c:v>
                </c:pt>
                <c:pt idx="12">
                  <c:v>1987-88</c:v>
                </c:pt>
                <c:pt idx="13">
                  <c:v>1988-89</c:v>
                </c:pt>
                <c:pt idx="14">
                  <c:v>1989-90</c:v>
                </c:pt>
                <c:pt idx="15">
                  <c:v>1990-91</c:v>
                </c:pt>
                <c:pt idx="16">
                  <c:v>1991-92</c:v>
                </c:pt>
                <c:pt idx="17">
                  <c:v>1992-93</c:v>
                </c:pt>
                <c:pt idx="18">
                  <c:v>1993-94</c:v>
                </c:pt>
                <c:pt idx="19">
                  <c:v>1994-95</c:v>
                </c:pt>
                <c:pt idx="20">
                  <c:v>1995-96</c:v>
                </c:pt>
                <c:pt idx="21">
                  <c:v>1996-97</c:v>
                </c:pt>
                <c:pt idx="22">
                  <c:v>1997-98</c:v>
                </c:pt>
                <c:pt idx="23">
                  <c:v>1998-99</c:v>
                </c:pt>
                <c:pt idx="24">
                  <c:v>1999-00</c:v>
                </c:pt>
                <c:pt idx="25">
                  <c:v>2000-01</c:v>
                </c:pt>
                <c:pt idx="26">
                  <c:v>2001-02</c:v>
                </c:pt>
                <c:pt idx="27">
                  <c:v>2002-03</c:v>
                </c:pt>
                <c:pt idx="28">
                  <c:v>2003-04</c:v>
                </c:pt>
                <c:pt idx="29">
                  <c:v>2004-05</c:v>
                </c:pt>
                <c:pt idx="30">
                  <c:v>2005-06</c:v>
                </c:pt>
                <c:pt idx="31">
                  <c:v>2006-07</c:v>
                </c:pt>
                <c:pt idx="32">
                  <c:v>2007-08</c:v>
                </c:pt>
                <c:pt idx="33">
                  <c:v>2008-09</c:v>
                </c:pt>
                <c:pt idx="34">
                  <c:v>2009-10</c:v>
                </c:pt>
                <c:pt idx="35">
                  <c:v>2010-11</c:v>
                </c:pt>
                <c:pt idx="36">
                  <c:v>2011-12</c:v>
                </c:pt>
                <c:pt idx="37">
                  <c:v>2012-13</c:v>
                </c:pt>
                <c:pt idx="38">
                  <c:v>2013-14</c:v>
                </c:pt>
              </c:strCache>
            </c:strRef>
          </c:cat>
          <c:val>
            <c:numRef>
              <c:f>Central!$T$2:$T$40</c:f>
              <c:numCache>
                <c:formatCode>General</c:formatCode>
                <c:ptCount val="39"/>
                <c:pt idx="26">
                  <c:v>802</c:v>
                </c:pt>
                <c:pt idx="27">
                  <c:v>2334</c:v>
                </c:pt>
                <c:pt idx="28">
                  <c:v>671</c:v>
                </c:pt>
                <c:pt idx="29">
                  <c:v>4421</c:v>
                </c:pt>
                <c:pt idx="30">
                  <c:v>1991</c:v>
                </c:pt>
                <c:pt idx="31">
                  <c:v>74</c:v>
                </c:pt>
                <c:pt idx="32">
                  <c:v>2411</c:v>
                </c:pt>
                <c:pt idx="35">
                  <c:v>1477</c:v>
                </c:pt>
                <c:pt idx="36">
                  <c:v>3833</c:v>
                </c:pt>
                <c:pt idx="37">
                  <c:v>2063</c:v>
                </c:pt>
                <c:pt idx="38">
                  <c:v>1917</c:v>
                </c:pt>
              </c:numCache>
            </c:numRef>
          </c:val>
        </c:ser>
        <c:dLbls/>
        <c:gapWidth val="0"/>
        <c:axId val="242076672"/>
        <c:axId val="242074752"/>
      </c:barChart>
      <c:lineChart>
        <c:grouping val="standard"/>
        <c:ser>
          <c:idx val="1"/>
          <c:order val="5"/>
          <c:tx>
            <c:v>Three year density trend</c:v>
          </c:tx>
          <c:spPr>
            <a:ln>
              <a:solidFill>
                <a:srgbClr val="FF9900"/>
              </a:solidFill>
            </a:ln>
          </c:spPr>
          <c:marker>
            <c:symbol val="none"/>
          </c:marker>
          <c:cat>
            <c:strRef>
              <c:f>Central!$B$2:$B$40</c:f>
              <c:strCache>
                <c:ptCount val="39"/>
                <c:pt idx="0">
                  <c:v>1975-76</c:v>
                </c:pt>
                <c:pt idx="1">
                  <c:v>1976-77</c:v>
                </c:pt>
                <c:pt idx="2">
                  <c:v>1977-78</c:v>
                </c:pt>
                <c:pt idx="3">
                  <c:v>1978-79</c:v>
                </c:pt>
                <c:pt idx="4">
                  <c:v>1979-80</c:v>
                </c:pt>
                <c:pt idx="5">
                  <c:v>1980-81</c:v>
                </c:pt>
                <c:pt idx="6">
                  <c:v>1981-82</c:v>
                </c:pt>
                <c:pt idx="7">
                  <c:v>1982-83</c:v>
                </c:pt>
                <c:pt idx="8">
                  <c:v>1983-84</c:v>
                </c:pt>
                <c:pt idx="9">
                  <c:v>1984-85</c:v>
                </c:pt>
                <c:pt idx="10">
                  <c:v>1985-86</c:v>
                </c:pt>
                <c:pt idx="11">
                  <c:v>1986-87</c:v>
                </c:pt>
                <c:pt idx="12">
                  <c:v>1987-88</c:v>
                </c:pt>
                <c:pt idx="13">
                  <c:v>1988-89</c:v>
                </c:pt>
                <c:pt idx="14">
                  <c:v>1989-90</c:v>
                </c:pt>
                <c:pt idx="15">
                  <c:v>1990-91</c:v>
                </c:pt>
                <c:pt idx="16">
                  <c:v>1991-92</c:v>
                </c:pt>
                <c:pt idx="17">
                  <c:v>1992-93</c:v>
                </c:pt>
                <c:pt idx="18">
                  <c:v>1993-94</c:v>
                </c:pt>
                <c:pt idx="19">
                  <c:v>1994-95</c:v>
                </c:pt>
                <c:pt idx="20">
                  <c:v>1995-96</c:v>
                </c:pt>
                <c:pt idx="21">
                  <c:v>1996-97</c:v>
                </c:pt>
                <c:pt idx="22">
                  <c:v>1997-98</c:v>
                </c:pt>
                <c:pt idx="23">
                  <c:v>1998-99</c:v>
                </c:pt>
                <c:pt idx="24">
                  <c:v>1999-00</c:v>
                </c:pt>
                <c:pt idx="25">
                  <c:v>2000-01</c:v>
                </c:pt>
                <c:pt idx="26">
                  <c:v>2001-02</c:v>
                </c:pt>
                <c:pt idx="27">
                  <c:v>2002-03</c:v>
                </c:pt>
                <c:pt idx="28">
                  <c:v>2003-04</c:v>
                </c:pt>
                <c:pt idx="29">
                  <c:v>2004-05</c:v>
                </c:pt>
                <c:pt idx="30">
                  <c:v>2005-06</c:v>
                </c:pt>
                <c:pt idx="31">
                  <c:v>2006-07</c:v>
                </c:pt>
                <c:pt idx="32">
                  <c:v>2007-08</c:v>
                </c:pt>
                <c:pt idx="33">
                  <c:v>2008-09</c:v>
                </c:pt>
                <c:pt idx="34">
                  <c:v>2009-10</c:v>
                </c:pt>
                <c:pt idx="35">
                  <c:v>2010-11</c:v>
                </c:pt>
                <c:pt idx="36">
                  <c:v>2011-12</c:v>
                </c:pt>
                <c:pt idx="37">
                  <c:v>2012-13</c:v>
                </c:pt>
                <c:pt idx="38">
                  <c:v>2013-14</c:v>
                </c:pt>
              </c:strCache>
            </c:strRef>
          </c:cat>
          <c:val>
            <c:numRef>
              <c:f>Central!$R$2:$R$40</c:f>
              <c:numCache>
                <c:formatCode>General</c:formatCode>
                <c:ptCount val="39"/>
                <c:pt idx="0">
                  <c:v>14.00560224089636</c:v>
                </c:pt>
                <c:pt idx="1">
                  <c:v>11.204481792717084</c:v>
                </c:pt>
                <c:pt idx="2">
                  <c:v>15.406162464985997</c:v>
                </c:pt>
                <c:pt idx="3">
                  <c:v>13.77217553688142</c:v>
                </c:pt>
                <c:pt idx="4">
                  <c:v>13.422035480859012</c:v>
                </c:pt>
                <c:pt idx="5">
                  <c:v>10.445845004668534</c:v>
                </c:pt>
                <c:pt idx="6">
                  <c:v>8.4908963585434183</c:v>
                </c:pt>
                <c:pt idx="7">
                  <c:v>7.7468487394957979</c:v>
                </c:pt>
                <c:pt idx="8">
                  <c:v>21.380427170868341</c:v>
                </c:pt>
                <c:pt idx="9">
                  <c:v>22.361548786181135</c:v>
                </c:pt>
                <c:pt idx="10">
                  <c:v>17.725700055663285</c:v>
                </c:pt>
                <c:pt idx="11">
                  <c:v>23.326327726603466</c:v>
                </c:pt>
                <c:pt idx="12">
                  <c:v>21.844159338414855</c:v>
                </c:pt>
                <c:pt idx="13">
                  <c:v>36.051362151431078</c:v>
                </c:pt>
                <c:pt idx="14">
                  <c:v>36.286831689807322</c:v>
                </c:pt>
                <c:pt idx="15">
                  <c:v>51.433655017495781</c:v>
                </c:pt>
                <c:pt idx="16">
                  <c:v>60.623097709135749</c:v>
                </c:pt>
                <c:pt idx="17">
                  <c:v>68.369079559157399</c:v>
                </c:pt>
                <c:pt idx="18">
                  <c:v>79.433408557859238</c:v>
                </c:pt>
                <c:pt idx="19">
                  <c:v>89.248055280868883</c:v>
                </c:pt>
                <c:pt idx="20">
                  <c:v>102.88194619247062</c:v>
                </c:pt>
                <c:pt idx="21">
                  <c:v>105.01240166766388</c:v>
                </c:pt>
                <c:pt idx="22">
                  <c:v>95.815832378757605</c:v>
                </c:pt>
                <c:pt idx="23">
                  <c:v>92.106364799592129</c:v>
                </c:pt>
                <c:pt idx="24">
                  <c:v>100.83663424207144</c:v>
                </c:pt>
                <c:pt idx="25">
                  <c:v>84.274167153356331</c:v>
                </c:pt>
                <c:pt idx="26">
                  <c:v>76.073735160388566</c:v>
                </c:pt>
                <c:pt idx="27">
                  <c:v>69.736867580194286</c:v>
                </c:pt>
                <c:pt idx="28">
                  <c:v>66.318433790097146</c:v>
                </c:pt>
                <c:pt idx="29">
                  <c:v>69.409216895048587</c:v>
                </c:pt>
                <c:pt idx="30">
                  <c:v>96.904608447524282</c:v>
                </c:pt>
                <c:pt idx="31">
                  <c:v>88.65230422376213</c:v>
                </c:pt>
                <c:pt idx="32">
                  <c:v>67.776152111881046</c:v>
                </c:pt>
                <c:pt idx="33">
                  <c:v>64.193076055940523</c:v>
                </c:pt>
                <c:pt idx="34">
                  <c:v>57.991538027970272</c:v>
                </c:pt>
                <c:pt idx="35">
                  <c:v>43.795769013985144</c:v>
                </c:pt>
                <c:pt idx="36">
                  <c:v>37.247884506992555</c:v>
                </c:pt>
                <c:pt idx="37">
                  <c:v>53.445442253496267</c:v>
                </c:pt>
                <c:pt idx="38">
                  <c:v>63.724721126748143</c:v>
                </c:pt>
              </c:numCache>
            </c:numRef>
          </c:val>
          <c:smooth val="1"/>
        </c:ser>
        <c:dLbls/>
        <c:marker val="1"/>
        <c:axId val="242066944"/>
        <c:axId val="242068480"/>
      </c:lineChart>
      <c:catAx>
        <c:axId val="242066944"/>
        <c:scaling>
          <c:orientation val="minMax"/>
        </c:scaling>
        <c:axPos val="b"/>
        <c:numFmt formatCode="General" sourceLinked="1"/>
        <c:tickLblPos val="nextTo"/>
        <c:txPr>
          <a:bodyPr rot="-3720000"/>
          <a:lstStyle/>
          <a:p>
            <a:pPr>
              <a:defRPr/>
            </a:pPr>
            <a:endParaRPr lang="en-US"/>
          </a:p>
        </c:txPr>
        <c:crossAx val="242068480"/>
        <c:crosses val="autoZero"/>
        <c:auto val="1"/>
        <c:lblAlgn val="ctr"/>
        <c:lblOffset val="100"/>
        <c:tickLblSkip val="2"/>
      </c:catAx>
      <c:valAx>
        <c:axId val="242068480"/>
        <c:scaling>
          <c:orientation val="minMax"/>
        </c:scaling>
        <c:axPos val="l"/>
        <c:title>
          <c:tx>
            <c:rich>
              <a:bodyPr rot="-5400000" vert="horz"/>
              <a:lstStyle/>
              <a:p>
                <a:pPr>
                  <a:defRPr/>
                </a:pPr>
                <a:r>
                  <a:rPr lang="en-US"/>
                  <a:t>Density index (no. possums/sq km)</a:t>
                </a:r>
              </a:p>
            </c:rich>
          </c:tx>
        </c:title>
        <c:numFmt formatCode="General" sourceLinked="1"/>
        <c:tickLblPos val="nextTo"/>
        <c:crossAx val="242066944"/>
        <c:crosses val="autoZero"/>
        <c:crossBetween val="between"/>
      </c:valAx>
      <c:valAx>
        <c:axId val="242074752"/>
        <c:scaling>
          <c:orientation val="minMax"/>
          <c:max val="160000"/>
          <c:min val="0"/>
        </c:scaling>
        <c:axPos val="r"/>
        <c:title>
          <c:tx>
            <c:rich>
              <a:bodyPr rot="-5400000" vert="horz"/>
              <a:lstStyle/>
              <a:p>
                <a:pPr>
                  <a:defRPr/>
                </a:pPr>
                <a:r>
                  <a:rPr lang="en-US"/>
                  <a:t>Take (no. possums)</a:t>
                </a:r>
              </a:p>
            </c:rich>
          </c:tx>
          <c:layout>
            <c:manualLayout>
              <c:xMode val="edge"/>
              <c:yMode val="edge"/>
              <c:x val="0.95279698346890063"/>
              <c:y val="0.12342665500145877"/>
            </c:manualLayout>
          </c:layout>
        </c:title>
        <c:numFmt formatCode="General" sourceLinked="1"/>
        <c:tickLblPos val="nextTo"/>
        <c:crossAx val="242076672"/>
        <c:crosses val="max"/>
        <c:crossBetween val="between"/>
      </c:valAx>
      <c:catAx>
        <c:axId val="242076672"/>
        <c:scaling>
          <c:orientation val="minMax"/>
        </c:scaling>
        <c:delete val="1"/>
        <c:axPos val="b"/>
        <c:tickLblPos val="none"/>
        <c:crossAx val="242074752"/>
        <c:crosses val="autoZero"/>
        <c:auto val="1"/>
        <c:lblAlgn val="ctr"/>
        <c:lblOffset val="100"/>
      </c:catAx>
      <c:spPr>
        <a:noFill/>
      </c:spPr>
    </c:plotArea>
    <c:legend>
      <c:legendPos val="b"/>
      <c:legendEntry>
        <c:idx val="0"/>
        <c:delete val="1"/>
      </c:legendEntry>
      <c:legendEntry>
        <c:idx val="1"/>
        <c:delete val="1"/>
      </c:legendEntry>
      <c:legendEntry>
        <c:idx val="2"/>
        <c:txPr>
          <a:bodyPr/>
          <a:lstStyle/>
          <a:p>
            <a:pPr>
              <a:defRPr lang="en-AU" sz="1000" b="0" i="0" u="none" strike="noStrike" kern="1200" baseline="0">
                <a:solidFill>
                  <a:sysClr val="windowText" lastClr="000000"/>
                </a:solidFill>
                <a:latin typeface="+mn-lt"/>
                <a:ea typeface="+mn-ea"/>
                <a:cs typeface="+mn-cs"/>
              </a:defRPr>
            </a:pPr>
            <a:endParaRPr lang="en-US"/>
          </a:p>
        </c:txPr>
      </c:legendEntry>
      <c:layout>
        <c:manualLayout>
          <c:xMode val="edge"/>
          <c:yMode val="edge"/>
          <c:x val="0.10841558893959582"/>
          <c:y val="0.84413953354598104"/>
          <c:w val="0.82145010947718033"/>
          <c:h val="0.1466010498687664"/>
        </c:manualLayout>
      </c:layout>
    </c:legend>
    <c:plotVisOnly val="1"/>
    <c:dispBlanksAs val="gap"/>
  </c:chart>
  <c:spPr>
    <a:solidFill>
      <a:schemeClr val="bg1"/>
    </a:solidFill>
    <a:ln>
      <a:noFill/>
    </a:ln>
  </c:sp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lang val="en-AU"/>
  <c:clrMapOvr bg1="lt1" tx1="dk1" bg2="lt2" tx2="dk2" accent1="accent1" accent2="accent2" accent3="accent3" accent4="accent4" accent5="accent5" accent6="accent6" hlink="hlink" folHlink="folHlink"/>
  <c:chart>
    <c:plotArea>
      <c:layout>
        <c:manualLayout>
          <c:layoutTarget val="inner"/>
          <c:xMode val="edge"/>
          <c:yMode val="edge"/>
          <c:x val="0.12257137637082292"/>
          <c:y val="4.6116384984587422E-2"/>
          <c:w val="0.73707774643619905"/>
          <c:h val="0.58819862470462159"/>
        </c:manualLayout>
      </c:layout>
      <c:areaChart>
        <c:grouping val="standard"/>
        <c:ser>
          <c:idx val="0"/>
          <c:order val="0"/>
          <c:tx>
            <c:v>Pre-1985 historical density index</c:v>
          </c:tx>
          <c:spPr>
            <a:solidFill>
              <a:schemeClr val="tx1"/>
            </a:solidFill>
            <a:ln w="19050">
              <a:solidFill>
                <a:schemeClr val="tx1"/>
              </a:solidFill>
            </a:ln>
          </c:spPr>
          <c:cat>
            <c:strRef>
              <c:f>Southeast!$B$2:$B$39</c:f>
              <c:strCache>
                <c:ptCount val="38"/>
                <c:pt idx="0">
                  <c:v>1975-76</c:v>
                </c:pt>
                <c:pt idx="1">
                  <c:v>1976-77</c:v>
                </c:pt>
                <c:pt idx="2">
                  <c:v>1977-78</c:v>
                </c:pt>
                <c:pt idx="3">
                  <c:v>1978-79</c:v>
                </c:pt>
                <c:pt idx="4">
                  <c:v>1979-80</c:v>
                </c:pt>
                <c:pt idx="5">
                  <c:v>1980-81</c:v>
                </c:pt>
                <c:pt idx="6">
                  <c:v>1981-82</c:v>
                </c:pt>
                <c:pt idx="7">
                  <c:v>1982-83</c:v>
                </c:pt>
                <c:pt idx="8">
                  <c:v>1983-84</c:v>
                </c:pt>
                <c:pt idx="9">
                  <c:v>1984-85</c:v>
                </c:pt>
                <c:pt idx="10">
                  <c:v>1985-86</c:v>
                </c:pt>
                <c:pt idx="11">
                  <c:v>1986-87</c:v>
                </c:pt>
                <c:pt idx="12">
                  <c:v>1987-88</c:v>
                </c:pt>
                <c:pt idx="13">
                  <c:v>1988-89</c:v>
                </c:pt>
                <c:pt idx="14">
                  <c:v>1989-90</c:v>
                </c:pt>
                <c:pt idx="15">
                  <c:v>1990-91</c:v>
                </c:pt>
                <c:pt idx="16">
                  <c:v>1991-92</c:v>
                </c:pt>
                <c:pt idx="17">
                  <c:v>1992-93</c:v>
                </c:pt>
                <c:pt idx="18">
                  <c:v>1993-94</c:v>
                </c:pt>
                <c:pt idx="19">
                  <c:v>1994-95</c:v>
                </c:pt>
                <c:pt idx="20">
                  <c:v>1995-96</c:v>
                </c:pt>
                <c:pt idx="21">
                  <c:v>1996-97</c:v>
                </c:pt>
                <c:pt idx="22">
                  <c:v>1997-98</c:v>
                </c:pt>
                <c:pt idx="23">
                  <c:v>1998-99</c:v>
                </c:pt>
                <c:pt idx="24">
                  <c:v>1999-00</c:v>
                </c:pt>
                <c:pt idx="25">
                  <c:v>2000-01</c:v>
                </c:pt>
                <c:pt idx="26">
                  <c:v>2001-02</c:v>
                </c:pt>
                <c:pt idx="27">
                  <c:v>2002-03</c:v>
                </c:pt>
                <c:pt idx="28">
                  <c:v>2003-04</c:v>
                </c:pt>
                <c:pt idx="29">
                  <c:v>2004-05</c:v>
                </c:pt>
                <c:pt idx="30">
                  <c:v>2005-06</c:v>
                </c:pt>
                <c:pt idx="31">
                  <c:v>2006-07</c:v>
                </c:pt>
                <c:pt idx="32">
                  <c:v>2007-08</c:v>
                </c:pt>
                <c:pt idx="33">
                  <c:v>2008-09</c:v>
                </c:pt>
                <c:pt idx="34">
                  <c:v>2009-10</c:v>
                </c:pt>
                <c:pt idx="35">
                  <c:v>2010-11</c:v>
                </c:pt>
                <c:pt idx="36">
                  <c:v>2011-12</c:v>
                </c:pt>
                <c:pt idx="37">
                  <c:v>2012-13</c:v>
                </c:pt>
              </c:strCache>
            </c:strRef>
          </c:cat>
          <c:val>
            <c:numRef>
              <c:f>Southeast!$K$2:$K$11</c:f>
              <c:numCache>
                <c:formatCode>General</c:formatCode>
                <c:ptCount val="10"/>
                <c:pt idx="0">
                  <c:v>40.942928039702224</c:v>
                </c:pt>
                <c:pt idx="1">
                  <c:v>23.986765922249788</c:v>
                </c:pt>
                <c:pt idx="2">
                  <c:v>46.319272125723735</c:v>
                </c:pt>
                <c:pt idx="3">
                  <c:v>36.393713813068651</c:v>
                </c:pt>
                <c:pt idx="4">
                  <c:v>40.529363110008269</c:v>
                </c:pt>
                <c:pt idx="5">
                  <c:v>32.258064516129032</c:v>
                </c:pt>
                <c:pt idx="6">
                  <c:v>32.258064516129032</c:v>
                </c:pt>
                <c:pt idx="7">
                  <c:v>28.12241521918941</c:v>
                </c:pt>
                <c:pt idx="8">
                  <c:v>43.010752688172047</c:v>
                </c:pt>
                <c:pt idx="9">
                  <c:v>21.50537634408602</c:v>
                </c:pt>
              </c:numCache>
            </c:numRef>
          </c:val>
        </c:ser>
        <c:ser>
          <c:idx val="4"/>
          <c:order val="1"/>
          <c:tx>
            <c:v>Historical density index</c:v>
          </c:tx>
          <c:spPr>
            <a:solidFill>
              <a:schemeClr val="tx1"/>
            </a:solidFill>
            <a:ln w="19050">
              <a:solidFill>
                <a:schemeClr val="tx1"/>
              </a:solidFill>
            </a:ln>
          </c:spPr>
          <c:cat>
            <c:strRef>
              <c:f>Southeast!$B$2:$B$39</c:f>
              <c:strCache>
                <c:ptCount val="38"/>
                <c:pt idx="0">
                  <c:v>1975-76</c:v>
                </c:pt>
                <c:pt idx="1">
                  <c:v>1976-77</c:v>
                </c:pt>
                <c:pt idx="2">
                  <c:v>1977-78</c:v>
                </c:pt>
                <c:pt idx="3">
                  <c:v>1978-79</c:v>
                </c:pt>
                <c:pt idx="4">
                  <c:v>1979-80</c:v>
                </c:pt>
                <c:pt idx="5">
                  <c:v>1980-81</c:v>
                </c:pt>
                <c:pt idx="6">
                  <c:v>1981-82</c:v>
                </c:pt>
                <c:pt idx="7">
                  <c:v>1982-83</c:v>
                </c:pt>
                <c:pt idx="8">
                  <c:v>1983-84</c:v>
                </c:pt>
                <c:pt idx="9">
                  <c:v>1984-85</c:v>
                </c:pt>
                <c:pt idx="10">
                  <c:v>1985-86</c:v>
                </c:pt>
                <c:pt idx="11">
                  <c:v>1986-87</c:v>
                </c:pt>
                <c:pt idx="12">
                  <c:v>1987-88</c:v>
                </c:pt>
                <c:pt idx="13">
                  <c:v>1988-89</c:v>
                </c:pt>
                <c:pt idx="14">
                  <c:v>1989-90</c:v>
                </c:pt>
                <c:pt idx="15">
                  <c:v>1990-91</c:v>
                </c:pt>
                <c:pt idx="16">
                  <c:v>1991-92</c:v>
                </c:pt>
                <c:pt idx="17">
                  <c:v>1992-93</c:v>
                </c:pt>
                <c:pt idx="18">
                  <c:v>1993-94</c:v>
                </c:pt>
                <c:pt idx="19">
                  <c:v>1994-95</c:v>
                </c:pt>
                <c:pt idx="20">
                  <c:v>1995-96</c:v>
                </c:pt>
                <c:pt idx="21">
                  <c:v>1996-97</c:v>
                </c:pt>
                <c:pt idx="22">
                  <c:v>1997-98</c:v>
                </c:pt>
                <c:pt idx="23">
                  <c:v>1998-99</c:v>
                </c:pt>
                <c:pt idx="24">
                  <c:v>1999-00</c:v>
                </c:pt>
                <c:pt idx="25">
                  <c:v>2000-01</c:v>
                </c:pt>
                <c:pt idx="26">
                  <c:v>2001-02</c:v>
                </c:pt>
                <c:pt idx="27">
                  <c:v>2002-03</c:v>
                </c:pt>
                <c:pt idx="28">
                  <c:v>2003-04</c:v>
                </c:pt>
                <c:pt idx="29">
                  <c:v>2004-05</c:v>
                </c:pt>
                <c:pt idx="30">
                  <c:v>2005-06</c:v>
                </c:pt>
                <c:pt idx="31">
                  <c:v>2006-07</c:v>
                </c:pt>
                <c:pt idx="32">
                  <c:v>2007-08</c:v>
                </c:pt>
                <c:pt idx="33">
                  <c:v>2008-09</c:v>
                </c:pt>
                <c:pt idx="34">
                  <c:v>2009-10</c:v>
                </c:pt>
                <c:pt idx="35">
                  <c:v>2010-11</c:v>
                </c:pt>
                <c:pt idx="36">
                  <c:v>2011-12</c:v>
                </c:pt>
                <c:pt idx="37">
                  <c:v>2012-13</c:v>
                </c:pt>
              </c:strCache>
            </c:strRef>
          </c:cat>
          <c:val>
            <c:numRef>
              <c:f>Southeast!$L$2:$L$28</c:f>
              <c:numCache>
                <c:formatCode>General</c:formatCode>
                <c:ptCount val="27"/>
                <c:pt idx="10">
                  <c:v>32.97491039426523</c:v>
                </c:pt>
                <c:pt idx="11">
                  <c:v>36.55913978494624</c:v>
                </c:pt>
                <c:pt idx="12">
                  <c:v>50.358422939068099</c:v>
                </c:pt>
                <c:pt idx="13">
                  <c:v>65.813867259918425</c:v>
                </c:pt>
                <c:pt idx="14">
                  <c:v>33.691756272401442</c:v>
                </c:pt>
                <c:pt idx="15">
                  <c:v>101.97132616487455</c:v>
                </c:pt>
                <c:pt idx="16">
                  <c:v>60.215053763440856</c:v>
                </c:pt>
                <c:pt idx="17">
                  <c:v>56.093189964157709</c:v>
                </c:pt>
                <c:pt idx="18">
                  <c:v>109.49820788530467</c:v>
                </c:pt>
                <c:pt idx="19">
                  <c:v>68.279569892473106</c:v>
                </c:pt>
                <c:pt idx="20">
                  <c:v>75.448028673835125</c:v>
                </c:pt>
                <c:pt idx="21">
                  <c:v>63.082437275985654</c:v>
                </c:pt>
                <c:pt idx="22">
                  <c:v>79.928315412186365</c:v>
                </c:pt>
                <c:pt idx="23">
                  <c:v>76.702508960573482</c:v>
                </c:pt>
                <c:pt idx="24">
                  <c:v>60.035842293906811</c:v>
                </c:pt>
                <c:pt idx="25">
                  <c:v>49.283154121863802</c:v>
                </c:pt>
                <c:pt idx="26">
                  <c:v>48.74551971326165</c:v>
                </c:pt>
              </c:numCache>
            </c:numRef>
          </c:val>
        </c:ser>
        <c:ser>
          <c:idx val="1"/>
          <c:order val="2"/>
          <c:tx>
            <c:v>Annual Density Index</c:v>
          </c:tx>
          <c:spPr>
            <a:solidFill>
              <a:schemeClr val="tx1"/>
            </a:solidFill>
            <a:ln w="19050">
              <a:solidFill>
                <a:schemeClr val="tx1"/>
              </a:solidFill>
            </a:ln>
          </c:spPr>
          <c:cat>
            <c:strRef>
              <c:f>Southeast!$B$2:$B$39</c:f>
              <c:strCache>
                <c:ptCount val="38"/>
                <c:pt idx="0">
                  <c:v>1975-76</c:v>
                </c:pt>
                <c:pt idx="1">
                  <c:v>1976-77</c:v>
                </c:pt>
                <c:pt idx="2">
                  <c:v>1977-78</c:v>
                </c:pt>
                <c:pt idx="3">
                  <c:v>1978-79</c:v>
                </c:pt>
                <c:pt idx="4">
                  <c:v>1979-80</c:v>
                </c:pt>
                <c:pt idx="5">
                  <c:v>1980-81</c:v>
                </c:pt>
                <c:pt idx="6">
                  <c:v>1981-82</c:v>
                </c:pt>
                <c:pt idx="7">
                  <c:v>1982-83</c:v>
                </c:pt>
                <c:pt idx="8">
                  <c:v>1983-84</c:v>
                </c:pt>
                <c:pt idx="9">
                  <c:v>1984-85</c:v>
                </c:pt>
                <c:pt idx="10">
                  <c:v>1985-86</c:v>
                </c:pt>
                <c:pt idx="11">
                  <c:v>1986-87</c:v>
                </c:pt>
                <c:pt idx="12">
                  <c:v>1987-88</c:v>
                </c:pt>
                <c:pt idx="13">
                  <c:v>1988-89</c:v>
                </c:pt>
                <c:pt idx="14">
                  <c:v>1989-90</c:v>
                </c:pt>
                <c:pt idx="15">
                  <c:v>1990-91</c:v>
                </c:pt>
                <c:pt idx="16">
                  <c:v>1991-92</c:v>
                </c:pt>
                <c:pt idx="17">
                  <c:v>1992-93</c:v>
                </c:pt>
                <c:pt idx="18">
                  <c:v>1993-94</c:v>
                </c:pt>
                <c:pt idx="19">
                  <c:v>1994-95</c:v>
                </c:pt>
                <c:pt idx="20">
                  <c:v>1995-96</c:v>
                </c:pt>
                <c:pt idx="21">
                  <c:v>1996-97</c:v>
                </c:pt>
                <c:pt idx="22">
                  <c:v>1997-98</c:v>
                </c:pt>
                <c:pt idx="23">
                  <c:v>1998-99</c:v>
                </c:pt>
                <c:pt idx="24">
                  <c:v>1999-00</c:v>
                </c:pt>
                <c:pt idx="25">
                  <c:v>2000-01</c:v>
                </c:pt>
                <c:pt idx="26">
                  <c:v>2001-02</c:v>
                </c:pt>
                <c:pt idx="27">
                  <c:v>2002-03</c:v>
                </c:pt>
                <c:pt idx="28">
                  <c:v>2003-04</c:v>
                </c:pt>
                <c:pt idx="29">
                  <c:v>2004-05</c:v>
                </c:pt>
                <c:pt idx="30">
                  <c:v>2005-06</c:v>
                </c:pt>
                <c:pt idx="31">
                  <c:v>2006-07</c:v>
                </c:pt>
                <c:pt idx="32">
                  <c:v>2007-08</c:v>
                </c:pt>
                <c:pt idx="33">
                  <c:v>2008-09</c:v>
                </c:pt>
                <c:pt idx="34">
                  <c:v>2009-10</c:v>
                </c:pt>
                <c:pt idx="35">
                  <c:v>2010-11</c:v>
                </c:pt>
                <c:pt idx="36">
                  <c:v>2011-12</c:v>
                </c:pt>
                <c:pt idx="37">
                  <c:v>2012-13</c:v>
                </c:pt>
              </c:strCache>
            </c:strRef>
          </c:cat>
          <c:val>
            <c:numRef>
              <c:f>Southeast!$M$2:$M$39</c:f>
              <c:numCache>
                <c:formatCode>General</c:formatCode>
                <c:ptCount val="38"/>
                <c:pt idx="27">
                  <c:v>35.6</c:v>
                </c:pt>
                <c:pt idx="28">
                  <c:v>27</c:v>
                </c:pt>
                <c:pt idx="29">
                  <c:v>51.5</c:v>
                </c:pt>
                <c:pt idx="30">
                  <c:v>83.6</c:v>
                </c:pt>
                <c:pt idx="31">
                  <c:v>37.800000000000011</c:v>
                </c:pt>
                <c:pt idx="32">
                  <c:v>37.800000000000011</c:v>
                </c:pt>
                <c:pt idx="33">
                  <c:v>29.3</c:v>
                </c:pt>
                <c:pt idx="34">
                  <c:v>23.2</c:v>
                </c:pt>
                <c:pt idx="35">
                  <c:v>17.18</c:v>
                </c:pt>
                <c:pt idx="36">
                  <c:v>36.800000000000011</c:v>
                </c:pt>
                <c:pt idx="37">
                  <c:v>39.462000000000003</c:v>
                </c:pt>
              </c:numCache>
            </c:numRef>
          </c:val>
        </c:ser>
        <c:dLbls/>
        <c:axId val="233016704"/>
        <c:axId val="240137344"/>
      </c:areaChart>
      <c:barChart>
        <c:barDir val="col"/>
        <c:grouping val="clustered"/>
        <c:ser>
          <c:idx val="2"/>
          <c:order val="3"/>
          <c:tx>
            <c:v>Estimated CPN take</c:v>
          </c:tx>
          <c:spPr>
            <a:solidFill>
              <a:schemeClr val="bg1">
                <a:lumMod val="75000"/>
              </a:schemeClr>
            </a:solidFill>
            <a:ln>
              <a:solidFill>
                <a:schemeClr val="tx1"/>
              </a:solidFill>
            </a:ln>
          </c:spPr>
          <c:val>
            <c:numRef>
              <c:f>Southeast!$Q$2:$Q$39</c:f>
              <c:numCache>
                <c:formatCode>General</c:formatCode>
                <c:ptCount val="38"/>
                <c:pt idx="21">
                  <c:v>94802.109677419343</c:v>
                </c:pt>
                <c:pt idx="22">
                  <c:v>122483.41025641024</c:v>
                </c:pt>
                <c:pt idx="23">
                  <c:v>89601</c:v>
                </c:pt>
                <c:pt idx="24">
                  <c:v>68001</c:v>
                </c:pt>
                <c:pt idx="25">
                  <c:v>52310</c:v>
                </c:pt>
                <c:pt idx="26">
                  <c:v>57515</c:v>
                </c:pt>
                <c:pt idx="27">
                  <c:v>74276</c:v>
                </c:pt>
                <c:pt idx="28">
                  <c:v>67444</c:v>
                </c:pt>
                <c:pt idx="29">
                  <c:v>82798</c:v>
                </c:pt>
                <c:pt idx="30">
                  <c:v>100657</c:v>
                </c:pt>
                <c:pt idx="31">
                  <c:v>115227</c:v>
                </c:pt>
                <c:pt idx="32">
                  <c:v>132135</c:v>
                </c:pt>
                <c:pt idx="33" formatCode="0">
                  <c:v>79698</c:v>
                </c:pt>
                <c:pt idx="34">
                  <c:v>67333</c:v>
                </c:pt>
                <c:pt idx="35" formatCode="0">
                  <c:v>49673</c:v>
                </c:pt>
                <c:pt idx="36">
                  <c:v>42326</c:v>
                </c:pt>
                <c:pt idx="37">
                  <c:v>53209</c:v>
                </c:pt>
              </c:numCache>
            </c:numRef>
          </c:val>
        </c:ser>
        <c:ser>
          <c:idx val="3"/>
          <c:order val="4"/>
          <c:tx>
            <c:v>Commercial take</c:v>
          </c:tx>
          <c:spPr>
            <a:solidFill>
              <a:srgbClr val="FF0000"/>
            </a:solidFill>
            <a:ln>
              <a:solidFill>
                <a:schemeClr val="tx1"/>
              </a:solidFill>
            </a:ln>
          </c:spPr>
          <c:val>
            <c:numRef>
              <c:f>Southeast!$R$2:$R$39</c:f>
              <c:numCache>
                <c:formatCode>General</c:formatCode>
                <c:ptCount val="38"/>
                <c:pt idx="26">
                  <c:v>0</c:v>
                </c:pt>
                <c:pt idx="27">
                  <c:v>1725</c:v>
                </c:pt>
                <c:pt idx="28">
                  <c:v>10</c:v>
                </c:pt>
                <c:pt idx="29">
                  <c:v>2100</c:v>
                </c:pt>
                <c:pt idx="30">
                  <c:v>397</c:v>
                </c:pt>
                <c:pt idx="31">
                  <c:v>0</c:v>
                </c:pt>
                <c:pt idx="32">
                  <c:v>1259</c:v>
                </c:pt>
                <c:pt idx="35">
                  <c:v>938</c:v>
                </c:pt>
                <c:pt idx="36">
                  <c:v>451</c:v>
                </c:pt>
                <c:pt idx="37">
                  <c:v>108</c:v>
                </c:pt>
              </c:numCache>
            </c:numRef>
          </c:val>
        </c:ser>
        <c:dLbls/>
        <c:gapWidth val="13"/>
        <c:axId val="240153728"/>
        <c:axId val="240139264"/>
      </c:barChart>
      <c:lineChart>
        <c:grouping val="standard"/>
        <c:ser>
          <c:idx val="5"/>
          <c:order val="5"/>
          <c:tx>
            <c:v>Three-year density trend</c:v>
          </c:tx>
          <c:spPr>
            <a:ln w="28575">
              <a:solidFill>
                <a:srgbClr val="FF9900"/>
              </a:solidFill>
            </a:ln>
          </c:spPr>
          <c:marker>
            <c:symbol val="none"/>
          </c:marker>
          <c:val>
            <c:numRef>
              <c:f>Southeast!$N$2:$N$39</c:f>
              <c:numCache>
                <c:formatCode>General</c:formatCode>
                <c:ptCount val="38"/>
                <c:pt idx="0">
                  <c:v>40.942928039702224</c:v>
                </c:pt>
                <c:pt idx="1">
                  <c:v>32.464846980976006</c:v>
                </c:pt>
                <c:pt idx="2">
                  <c:v>39.392059553349874</c:v>
                </c:pt>
                <c:pt idx="3">
                  <c:v>37.892886683209248</c:v>
                </c:pt>
                <c:pt idx="4">
                  <c:v>39.211124896608766</c:v>
                </c:pt>
                <c:pt idx="5">
                  <c:v>35.734594706368902</c:v>
                </c:pt>
                <c:pt idx="6">
                  <c:v>33.99632961124896</c:v>
                </c:pt>
                <c:pt idx="7">
                  <c:v>31.05937241521919</c:v>
                </c:pt>
                <c:pt idx="8">
                  <c:v>37.035062551695603</c:v>
                </c:pt>
                <c:pt idx="9">
                  <c:v>29.270219447890817</c:v>
                </c:pt>
                <c:pt idx="10">
                  <c:v>31.122564921078027</c:v>
                </c:pt>
                <c:pt idx="11">
                  <c:v>33.840852353012117</c:v>
                </c:pt>
                <c:pt idx="12">
                  <c:v>42.099637646040115</c:v>
                </c:pt>
                <c:pt idx="13">
                  <c:v>53.956752452979273</c:v>
                </c:pt>
                <c:pt idx="14">
                  <c:v>43.824254362690347</c:v>
                </c:pt>
                <c:pt idx="15">
                  <c:v>72.897790263782454</c:v>
                </c:pt>
                <c:pt idx="16">
                  <c:v>66.556422013611638</c:v>
                </c:pt>
                <c:pt idx="17">
                  <c:v>61.324805988884677</c:v>
                </c:pt>
                <c:pt idx="18">
                  <c:v>85.411506937094657</c:v>
                </c:pt>
                <c:pt idx="19">
                  <c:v>76.845538414783874</c:v>
                </c:pt>
                <c:pt idx="20">
                  <c:v>76.1467835443095</c:v>
                </c:pt>
                <c:pt idx="21">
                  <c:v>69.614610410147591</c:v>
                </c:pt>
                <c:pt idx="22">
                  <c:v>74.771462911166978</c:v>
                </c:pt>
                <c:pt idx="23">
                  <c:v>75.736985935870223</c:v>
                </c:pt>
                <c:pt idx="24">
                  <c:v>67.886414114888495</c:v>
                </c:pt>
                <c:pt idx="25">
                  <c:v>58.584784118376142</c:v>
                </c:pt>
                <c:pt idx="26">
                  <c:v>53.66515191581891</c:v>
                </c:pt>
                <c:pt idx="27">
                  <c:v>44.632575957909459</c:v>
                </c:pt>
                <c:pt idx="28">
                  <c:v>35.816287978954726</c:v>
                </c:pt>
                <c:pt idx="29">
                  <c:v>43.658143989477367</c:v>
                </c:pt>
                <c:pt idx="30">
                  <c:v>63.62907199473868</c:v>
                </c:pt>
                <c:pt idx="31">
                  <c:v>50.714535997369339</c:v>
                </c:pt>
                <c:pt idx="32">
                  <c:v>44.257267998684654</c:v>
                </c:pt>
                <c:pt idx="33">
                  <c:v>36.778633999342325</c:v>
                </c:pt>
                <c:pt idx="34">
                  <c:v>29.989316999671161</c:v>
                </c:pt>
                <c:pt idx="35">
                  <c:v>23.584658499835587</c:v>
                </c:pt>
                <c:pt idx="36">
                  <c:v>30.192329249917783</c:v>
                </c:pt>
                <c:pt idx="37">
                  <c:v>34.827164624958904</c:v>
                </c:pt>
              </c:numCache>
            </c:numRef>
          </c:val>
          <c:smooth val="1"/>
        </c:ser>
        <c:dLbls/>
        <c:marker val="1"/>
        <c:axId val="233016704"/>
        <c:axId val="240137344"/>
      </c:lineChart>
      <c:catAx>
        <c:axId val="233016704"/>
        <c:scaling>
          <c:orientation val="minMax"/>
        </c:scaling>
        <c:axPos val="b"/>
        <c:numFmt formatCode="General" sourceLinked="1"/>
        <c:tickLblPos val="nextTo"/>
        <c:txPr>
          <a:bodyPr rot="-3600000"/>
          <a:lstStyle/>
          <a:p>
            <a:pPr>
              <a:defRPr/>
            </a:pPr>
            <a:endParaRPr lang="en-US"/>
          </a:p>
        </c:txPr>
        <c:crossAx val="240137344"/>
        <c:crosses val="autoZero"/>
        <c:auto val="1"/>
        <c:lblAlgn val="ctr"/>
        <c:lblOffset val="100"/>
        <c:tickLblSkip val="2"/>
      </c:catAx>
      <c:valAx>
        <c:axId val="240137344"/>
        <c:scaling>
          <c:orientation val="minMax"/>
          <c:max val="140"/>
        </c:scaling>
        <c:axPos val="l"/>
        <c:title>
          <c:tx>
            <c:rich>
              <a:bodyPr rot="-5400000" vert="horz"/>
              <a:lstStyle/>
              <a:p>
                <a:pPr>
                  <a:defRPr/>
                </a:pPr>
                <a:r>
                  <a:rPr lang="en-US"/>
                  <a:t>Density index (no. possums/sq km)</a:t>
                </a:r>
              </a:p>
            </c:rich>
          </c:tx>
        </c:title>
        <c:numFmt formatCode="General" sourceLinked="1"/>
        <c:tickLblPos val="nextTo"/>
        <c:crossAx val="233016704"/>
        <c:crosses val="autoZero"/>
        <c:crossBetween val="between"/>
      </c:valAx>
      <c:valAx>
        <c:axId val="240139264"/>
        <c:scaling>
          <c:orientation val="minMax"/>
          <c:max val="160000"/>
        </c:scaling>
        <c:axPos val="r"/>
        <c:title>
          <c:tx>
            <c:rich>
              <a:bodyPr rot="-5400000" vert="horz"/>
              <a:lstStyle/>
              <a:p>
                <a:pPr>
                  <a:defRPr/>
                </a:pPr>
                <a:r>
                  <a:rPr lang="en-US"/>
                  <a:t>Take (no. possums)</a:t>
                </a:r>
              </a:p>
            </c:rich>
          </c:tx>
          <c:layout>
            <c:manualLayout>
              <c:xMode val="edge"/>
              <c:yMode val="edge"/>
              <c:x val="0.95403695930198851"/>
              <c:y val="0.16142010286097441"/>
            </c:manualLayout>
          </c:layout>
        </c:title>
        <c:numFmt formatCode="General" sourceLinked="1"/>
        <c:tickLblPos val="nextTo"/>
        <c:crossAx val="240153728"/>
        <c:crosses val="max"/>
        <c:crossBetween val="between"/>
      </c:valAx>
      <c:catAx>
        <c:axId val="240153728"/>
        <c:scaling>
          <c:orientation val="minMax"/>
        </c:scaling>
        <c:delete val="1"/>
        <c:axPos val="b"/>
        <c:tickLblPos val="none"/>
        <c:crossAx val="240139264"/>
        <c:crosses val="autoZero"/>
        <c:auto val="1"/>
        <c:lblAlgn val="ctr"/>
        <c:lblOffset val="100"/>
      </c:catAx>
    </c:plotArea>
    <c:legend>
      <c:legendPos val="b"/>
      <c:legendEntry>
        <c:idx val="0"/>
        <c:delete val="1"/>
      </c:legendEntry>
      <c:legendEntry>
        <c:idx val="1"/>
        <c:delete val="1"/>
      </c:legendEntry>
      <c:layout>
        <c:manualLayout>
          <c:xMode val="edge"/>
          <c:yMode val="edge"/>
          <c:x val="0.14904738799705769"/>
          <c:y val="0.83074251232614871"/>
          <c:w val="0.78254847891234258"/>
          <c:h val="0.1567964284838238"/>
        </c:manualLayout>
      </c:layout>
    </c:legend>
    <c:plotVisOnly val="1"/>
    <c:dispBlanksAs val="gap"/>
  </c:chart>
  <c:spPr>
    <a:ln>
      <a:noFill/>
    </a:ln>
  </c:sp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lang val="en-AU"/>
  <c:clrMapOvr bg1="lt1" tx1="dk1" bg2="lt2" tx2="dk2" accent1="accent1" accent2="accent2" accent3="accent3" accent4="accent4" accent5="accent5" accent6="accent6" hlink="hlink" folHlink="folHlink"/>
  <c:chart>
    <c:plotArea>
      <c:layout>
        <c:manualLayout>
          <c:layoutTarget val="inner"/>
          <c:xMode val="edge"/>
          <c:yMode val="edge"/>
          <c:x val="0.13946092531791471"/>
          <c:y val="5.1400554097404488E-2"/>
          <c:w val="0.71257886122168312"/>
          <c:h val="0.58460965102055873"/>
        </c:manualLayout>
      </c:layout>
      <c:areaChart>
        <c:grouping val="standard"/>
        <c:ser>
          <c:idx val="2"/>
          <c:order val="0"/>
          <c:tx>
            <c:v>Annual Density index</c:v>
          </c:tx>
          <c:spPr>
            <a:solidFill>
              <a:schemeClr val="tx1"/>
            </a:solidFill>
            <a:ln w="19050">
              <a:solidFill>
                <a:schemeClr val="tx1"/>
              </a:solidFill>
            </a:ln>
          </c:spPr>
          <c:cat>
            <c:strRef>
              <c:f>Northeast!$B$2:$B$40</c:f>
              <c:strCache>
                <c:ptCount val="39"/>
                <c:pt idx="0">
                  <c:v>1975-76</c:v>
                </c:pt>
                <c:pt idx="1">
                  <c:v>1976-77</c:v>
                </c:pt>
                <c:pt idx="2">
                  <c:v>1977-78</c:v>
                </c:pt>
                <c:pt idx="3">
                  <c:v>1978-79</c:v>
                </c:pt>
                <c:pt idx="4">
                  <c:v>1979-80</c:v>
                </c:pt>
                <c:pt idx="5">
                  <c:v>1980-81</c:v>
                </c:pt>
                <c:pt idx="6">
                  <c:v>1981-82</c:v>
                </c:pt>
                <c:pt idx="7">
                  <c:v>1982-83</c:v>
                </c:pt>
                <c:pt idx="8">
                  <c:v>1983-84</c:v>
                </c:pt>
                <c:pt idx="9">
                  <c:v>1984-85</c:v>
                </c:pt>
                <c:pt idx="10">
                  <c:v>1985-86</c:v>
                </c:pt>
                <c:pt idx="11">
                  <c:v>1986-87</c:v>
                </c:pt>
                <c:pt idx="12">
                  <c:v>1987-88</c:v>
                </c:pt>
                <c:pt idx="13">
                  <c:v>1988-89</c:v>
                </c:pt>
                <c:pt idx="14">
                  <c:v>1989-90</c:v>
                </c:pt>
                <c:pt idx="15">
                  <c:v>1990-91</c:v>
                </c:pt>
                <c:pt idx="16">
                  <c:v>1991-92</c:v>
                </c:pt>
                <c:pt idx="17">
                  <c:v>1992-93</c:v>
                </c:pt>
                <c:pt idx="18">
                  <c:v>1993-94</c:v>
                </c:pt>
                <c:pt idx="19">
                  <c:v>1994-95</c:v>
                </c:pt>
                <c:pt idx="20">
                  <c:v>1995-96</c:v>
                </c:pt>
                <c:pt idx="21">
                  <c:v>1996-97</c:v>
                </c:pt>
                <c:pt idx="22">
                  <c:v>1997-98</c:v>
                </c:pt>
                <c:pt idx="23">
                  <c:v>1998-99</c:v>
                </c:pt>
                <c:pt idx="24">
                  <c:v>1999-00</c:v>
                </c:pt>
                <c:pt idx="25">
                  <c:v>2000-01</c:v>
                </c:pt>
                <c:pt idx="26">
                  <c:v>2001-02</c:v>
                </c:pt>
                <c:pt idx="27">
                  <c:v>2002-03</c:v>
                </c:pt>
                <c:pt idx="28">
                  <c:v>2003-04</c:v>
                </c:pt>
                <c:pt idx="29">
                  <c:v>2004-05</c:v>
                </c:pt>
                <c:pt idx="30">
                  <c:v>2005-06</c:v>
                </c:pt>
                <c:pt idx="31">
                  <c:v>2006-07</c:v>
                </c:pt>
                <c:pt idx="32">
                  <c:v>2007-08</c:v>
                </c:pt>
                <c:pt idx="33">
                  <c:v>2008-09</c:v>
                </c:pt>
                <c:pt idx="34">
                  <c:v>2009-10</c:v>
                </c:pt>
                <c:pt idx="35">
                  <c:v>2010-11</c:v>
                </c:pt>
                <c:pt idx="36">
                  <c:v>2011-12</c:v>
                </c:pt>
                <c:pt idx="37">
                  <c:v>2012-13</c:v>
                </c:pt>
                <c:pt idx="38">
                  <c:v>2013-14</c:v>
                </c:pt>
              </c:strCache>
            </c:strRef>
          </c:cat>
          <c:val>
            <c:numRef>
              <c:f>Northeast!$K$2:$K$35</c:f>
              <c:numCache>
                <c:formatCode>General</c:formatCode>
                <c:ptCount val="34"/>
                <c:pt idx="27">
                  <c:v>24.4</c:v>
                </c:pt>
                <c:pt idx="28">
                  <c:v>24.5</c:v>
                </c:pt>
                <c:pt idx="29">
                  <c:v>26.1</c:v>
                </c:pt>
                <c:pt idx="30">
                  <c:v>53.2</c:v>
                </c:pt>
                <c:pt idx="31">
                  <c:v>23.8</c:v>
                </c:pt>
                <c:pt idx="32">
                  <c:v>38.9</c:v>
                </c:pt>
                <c:pt idx="33">
                  <c:v>29.5</c:v>
                </c:pt>
              </c:numCache>
            </c:numRef>
          </c:val>
        </c:ser>
        <c:ser>
          <c:idx val="3"/>
          <c:order val="1"/>
          <c:tx>
            <c:v>Pre-1985 Historical density index</c:v>
          </c:tx>
          <c:spPr>
            <a:solidFill>
              <a:schemeClr val="tx1"/>
            </a:solidFill>
            <a:ln w="19050">
              <a:solidFill>
                <a:schemeClr val="tx1"/>
              </a:solidFill>
            </a:ln>
          </c:spPr>
          <c:cat>
            <c:strRef>
              <c:f>Northeast!$B$2:$B$40</c:f>
              <c:strCache>
                <c:ptCount val="39"/>
                <c:pt idx="0">
                  <c:v>1975-76</c:v>
                </c:pt>
                <c:pt idx="1">
                  <c:v>1976-77</c:v>
                </c:pt>
                <c:pt idx="2">
                  <c:v>1977-78</c:v>
                </c:pt>
                <c:pt idx="3">
                  <c:v>1978-79</c:v>
                </c:pt>
                <c:pt idx="4">
                  <c:v>1979-80</c:v>
                </c:pt>
                <c:pt idx="5">
                  <c:v>1980-81</c:v>
                </c:pt>
                <c:pt idx="6">
                  <c:v>1981-82</c:v>
                </c:pt>
                <c:pt idx="7">
                  <c:v>1982-83</c:v>
                </c:pt>
                <c:pt idx="8">
                  <c:v>1983-84</c:v>
                </c:pt>
                <c:pt idx="9">
                  <c:v>1984-85</c:v>
                </c:pt>
                <c:pt idx="10">
                  <c:v>1985-86</c:v>
                </c:pt>
                <c:pt idx="11">
                  <c:v>1986-87</c:v>
                </c:pt>
                <c:pt idx="12">
                  <c:v>1987-88</c:v>
                </c:pt>
                <c:pt idx="13">
                  <c:v>1988-89</c:v>
                </c:pt>
                <c:pt idx="14">
                  <c:v>1989-90</c:v>
                </c:pt>
                <c:pt idx="15">
                  <c:v>1990-91</c:v>
                </c:pt>
                <c:pt idx="16">
                  <c:v>1991-92</c:v>
                </c:pt>
                <c:pt idx="17">
                  <c:v>1992-93</c:v>
                </c:pt>
                <c:pt idx="18">
                  <c:v>1993-94</c:v>
                </c:pt>
                <c:pt idx="19">
                  <c:v>1994-95</c:v>
                </c:pt>
                <c:pt idx="20">
                  <c:v>1995-96</c:v>
                </c:pt>
                <c:pt idx="21">
                  <c:v>1996-97</c:v>
                </c:pt>
                <c:pt idx="22">
                  <c:v>1997-98</c:v>
                </c:pt>
                <c:pt idx="23">
                  <c:v>1998-99</c:v>
                </c:pt>
                <c:pt idx="24">
                  <c:v>1999-00</c:v>
                </c:pt>
                <c:pt idx="25">
                  <c:v>2000-01</c:v>
                </c:pt>
                <c:pt idx="26">
                  <c:v>2001-02</c:v>
                </c:pt>
                <c:pt idx="27">
                  <c:v>2002-03</c:v>
                </c:pt>
                <c:pt idx="28">
                  <c:v>2003-04</c:v>
                </c:pt>
                <c:pt idx="29">
                  <c:v>2004-05</c:v>
                </c:pt>
                <c:pt idx="30">
                  <c:v>2005-06</c:v>
                </c:pt>
                <c:pt idx="31">
                  <c:v>2006-07</c:v>
                </c:pt>
                <c:pt idx="32">
                  <c:v>2007-08</c:v>
                </c:pt>
                <c:pt idx="33">
                  <c:v>2008-09</c:v>
                </c:pt>
                <c:pt idx="34">
                  <c:v>2009-10</c:v>
                </c:pt>
                <c:pt idx="35">
                  <c:v>2010-11</c:v>
                </c:pt>
                <c:pt idx="36">
                  <c:v>2011-12</c:v>
                </c:pt>
                <c:pt idx="37">
                  <c:v>2012-13</c:v>
                </c:pt>
                <c:pt idx="38">
                  <c:v>2013-14</c:v>
                </c:pt>
              </c:strCache>
            </c:strRef>
          </c:cat>
          <c:val>
            <c:numRef>
              <c:f>Northeast!$I$2:$I$11</c:f>
              <c:numCache>
                <c:formatCode>General</c:formatCode>
                <c:ptCount val="10"/>
                <c:pt idx="0">
                  <c:v>68.681318681318686</c:v>
                </c:pt>
                <c:pt idx="1">
                  <c:v>23.35164835164835</c:v>
                </c:pt>
                <c:pt idx="2">
                  <c:v>18.77289377289377</c:v>
                </c:pt>
                <c:pt idx="3">
                  <c:v>25.641025641025639</c:v>
                </c:pt>
                <c:pt idx="4">
                  <c:v>17.857142857142851</c:v>
                </c:pt>
                <c:pt idx="5">
                  <c:v>15.567765567765566</c:v>
                </c:pt>
                <c:pt idx="6">
                  <c:v>14.652014652014653</c:v>
                </c:pt>
                <c:pt idx="7">
                  <c:v>10.989010989010989</c:v>
                </c:pt>
                <c:pt idx="8">
                  <c:v>20.604395604395606</c:v>
                </c:pt>
                <c:pt idx="9">
                  <c:v>11.446886446886447</c:v>
                </c:pt>
              </c:numCache>
            </c:numRef>
          </c:val>
        </c:ser>
        <c:ser>
          <c:idx val="4"/>
          <c:order val="2"/>
          <c:spPr>
            <a:solidFill>
              <a:schemeClr val="tx1"/>
            </a:solidFill>
            <a:ln w="19050">
              <a:solidFill>
                <a:schemeClr val="tx1"/>
              </a:solidFill>
            </a:ln>
          </c:spPr>
          <c:cat>
            <c:strRef>
              <c:f>Northeast!$B$2:$B$40</c:f>
              <c:strCache>
                <c:ptCount val="39"/>
                <c:pt idx="0">
                  <c:v>1975-76</c:v>
                </c:pt>
                <c:pt idx="1">
                  <c:v>1976-77</c:v>
                </c:pt>
                <c:pt idx="2">
                  <c:v>1977-78</c:v>
                </c:pt>
                <c:pt idx="3">
                  <c:v>1978-79</c:v>
                </c:pt>
                <c:pt idx="4">
                  <c:v>1979-80</c:v>
                </c:pt>
                <c:pt idx="5">
                  <c:v>1980-81</c:v>
                </c:pt>
                <c:pt idx="6">
                  <c:v>1981-82</c:v>
                </c:pt>
                <c:pt idx="7">
                  <c:v>1982-83</c:v>
                </c:pt>
                <c:pt idx="8">
                  <c:v>1983-84</c:v>
                </c:pt>
                <c:pt idx="9">
                  <c:v>1984-85</c:v>
                </c:pt>
                <c:pt idx="10">
                  <c:v>1985-86</c:v>
                </c:pt>
                <c:pt idx="11">
                  <c:v>1986-87</c:v>
                </c:pt>
                <c:pt idx="12">
                  <c:v>1987-88</c:v>
                </c:pt>
                <c:pt idx="13">
                  <c:v>1988-89</c:v>
                </c:pt>
                <c:pt idx="14">
                  <c:v>1989-90</c:v>
                </c:pt>
                <c:pt idx="15">
                  <c:v>1990-91</c:v>
                </c:pt>
                <c:pt idx="16">
                  <c:v>1991-92</c:v>
                </c:pt>
                <c:pt idx="17">
                  <c:v>1992-93</c:v>
                </c:pt>
                <c:pt idx="18">
                  <c:v>1993-94</c:v>
                </c:pt>
                <c:pt idx="19">
                  <c:v>1994-95</c:v>
                </c:pt>
                <c:pt idx="20">
                  <c:v>1995-96</c:v>
                </c:pt>
                <c:pt idx="21">
                  <c:v>1996-97</c:v>
                </c:pt>
                <c:pt idx="22">
                  <c:v>1997-98</c:v>
                </c:pt>
                <c:pt idx="23">
                  <c:v>1998-99</c:v>
                </c:pt>
                <c:pt idx="24">
                  <c:v>1999-00</c:v>
                </c:pt>
                <c:pt idx="25">
                  <c:v>2000-01</c:v>
                </c:pt>
                <c:pt idx="26">
                  <c:v>2001-02</c:v>
                </c:pt>
                <c:pt idx="27">
                  <c:v>2002-03</c:v>
                </c:pt>
                <c:pt idx="28">
                  <c:v>2003-04</c:v>
                </c:pt>
                <c:pt idx="29">
                  <c:v>2004-05</c:v>
                </c:pt>
                <c:pt idx="30">
                  <c:v>2005-06</c:v>
                </c:pt>
                <c:pt idx="31">
                  <c:v>2006-07</c:v>
                </c:pt>
                <c:pt idx="32">
                  <c:v>2007-08</c:v>
                </c:pt>
                <c:pt idx="33">
                  <c:v>2008-09</c:v>
                </c:pt>
                <c:pt idx="34">
                  <c:v>2009-10</c:v>
                </c:pt>
                <c:pt idx="35">
                  <c:v>2010-11</c:v>
                </c:pt>
                <c:pt idx="36">
                  <c:v>2011-12</c:v>
                </c:pt>
                <c:pt idx="37">
                  <c:v>2012-13</c:v>
                </c:pt>
                <c:pt idx="38">
                  <c:v>2013-14</c:v>
                </c:pt>
              </c:strCache>
            </c:strRef>
          </c:cat>
          <c:val>
            <c:numRef>
              <c:f>Northeast!$J$2:$J$40</c:f>
              <c:numCache>
                <c:formatCode>General</c:formatCode>
                <c:ptCount val="39"/>
                <c:pt idx="10">
                  <c:v>8.5897435897435894</c:v>
                </c:pt>
                <c:pt idx="11">
                  <c:v>26.794871794871799</c:v>
                </c:pt>
                <c:pt idx="12">
                  <c:v>23.333333333333325</c:v>
                </c:pt>
                <c:pt idx="13">
                  <c:v>33.68526897938662</c:v>
                </c:pt>
                <c:pt idx="14">
                  <c:v>24.102564102564102</c:v>
                </c:pt>
                <c:pt idx="15">
                  <c:v>26.153846153846157</c:v>
                </c:pt>
                <c:pt idx="16">
                  <c:v>43.333333333333336</c:v>
                </c:pt>
                <c:pt idx="17">
                  <c:v>31.794871794871799</c:v>
                </c:pt>
                <c:pt idx="18">
                  <c:v>31.025641025641026</c:v>
                </c:pt>
                <c:pt idx="19">
                  <c:v>38.846153846153861</c:v>
                </c:pt>
                <c:pt idx="20">
                  <c:v>44.358974358974358</c:v>
                </c:pt>
                <c:pt idx="21">
                  <c:v>45.897435897435905</c:v>
                </c:pt>
                <c:pt idx="22">
                  <c:v>38.589743589743577</c:v>
                </c:pt>
                <c:pt idx="23">
                  <c:v>35.641025641025642</c:v>
                </c:pt>
                <c:pt idx="24">
                  <c:v>38.07692307692308</c:v>
                </c:pt>
                <c:pt idx="25">
                  <c:v>28.589743589743581</c:v>
                </c:pt>
                <c:pt idx="26">
                  <c:v>36.025641025641022</c:v>
                </c:pt>
                <c:pt idx="27">
                  <c:v>24.4</c:v>
                </c:pt>
                <c:pt idx="28">
                  <c:v>24.5</c:v>
                </c:pt>
                <c:pt idx="29">
                  <c:v>26.1</c:v>
                </c:pt>
                <c:pt idx="30">
                  <c:v>53.2</c:v>
                </c:pt>
                <c:pt idx="31">
                  <c:v>23.8</c:v>
                </c:pt>
                <c:pt idx="32">
                  <c:v>38.9</c:v>
                </c:pt>
                <c:pt idx="33">
                  <c:v>29.5</c:v>
                </c:pt>
                <c:pt idx="34">
                  <c:v>21.95</c:v>
                </c:pt>
                <c:pt idx="35">
                  <c:v>15.83</c:v>
                </c:pt>
                <c:pt idx="36">
                  <c:v>24.5</c:v>
                </c:pt>
                <c:pt idx="37">
                  <c:v>23.831000000000003</c:v>
                </c:pt>
                <c:pt idx="38">
                  <c:v>30.097999999999999</c:v>
                </c:pt>
              </c:numCache>
            </c:numRef>
          </c:val>
        </c:ser>
        <c:dLbls/>
        <c:axId val="233027072"/>
        <c:axId val="233028608"/>
      </c:areaChart>
      <c:barChart>
        <c:barDir val="col"/>
        <c:grouping val="clustered"/>
        <c:ser>
          <c:idx val="0"/>
          <c:order val="3"/>
          <c:tx>
            <c:v>Total estimated CPN take</c:v>
          </c:tx>
          <c:spPr>
            <a:solidFill>
              <a:schemeClr val="bg1">
                <a:lumMod val="75000"/>
              </a:schemeClr>
            </a:solidFill>
            <a:ln>
              <a:solidFill>
                <a:sysClr val="windowText" lastClr="000000"/>
              </a:solidFill>
            </a:ln>
          </c:spPr>
          <c:val>
            <c:numRef>
              <c:f>Northeast!$N$2:$N$39</c:f>
              <c:numCache>
                <c:formatCode>General</c:formatCode>
                <c:ptCount val="38"/>
                <c:pt idx="23">
                  <c:v>93049</c:v>
                </c:pt>
                <c:pt idx="24">
                  <c:v>111827</c:v>
                </c:pt>
                <c:pt idx="25">
                  <c:v>117849</c:v>
                </c:pt>
                <c:pt idx="26">
                  <c:v>66435</c:v>
                </c:pt>
                <c:pt idx="27">
                  <c:v>52050</c:v>
                </c:pt>
                <c:pt idx="28">
                  <c:v>67170</c:v>
                </c:pt>
                <c:pt idx="29">
                  <c:v>113540</c:v>
                </c:pt>
                <c:pt idx="30">
                  <c:v>119494</c:v>
                </c:pt>
                <c:pt idx="31">
                  <c:v>140625</c:v>
                </c:pt>
                <c:pt idx="32">
                  <c:v>140141</c:v>
                </c:pt>
                <c:pt idx="33">
                  <c:v>161001</c:v>
                </c:pt>
                <c:pt idx="34">
                  <c:v>79713</c:v>
                </c:pt>
                <c:pt idx="35">
                  <c:v>95364</c:v>
                </c:pt>
                <c:pt idx="36">
                  <c:v>94602</c:v>
                </c:pt>
                <c:pt idx="37">
                  <c:v>81238</c:v>
                </c:pt>
              </c:numCache>
            </c:numRef>
          </c:val>
        </c:ser>
        <c:ser>
          <c:idx val="1"/>
          <c:order val="4"/>
          <c:tx>
            <c:v>Commercial take</c:v>
          </c:tx>
          <c:spPr>
            <a:solidFill>
              <a:srgbClr val="FF0000"/>
            </a:solidFill>
            <a:ln>
              <a:solidFill>
                <a:sysClr val="windowText" lastClr="000000"/>
              </a:solidFill>
            </a:ln>
          </c:spPr>
          <c:val>
            <c:numRef>
              <c:f>Northeast!$O$2:$O$40</c:f>
              <c:numCache>
                <c:formatCode>General</c:formatCode>
                <c:ptCount val="39"/>
                <c:pt idx="26">
                  <c:v>223</c:v>
                </c:pt>
                <c:pt idx="27">
                  <c:v>968</c:v>
                </c:pt>
                <c:pt idx="28">
                  <c:v>0</c:v>
                </c:pt>
                <c:pt idx="29">
                  <c:v>1365</c:v>
                </c:pt>
                <c:pt idx="30">
                  <c:v>1269</c:v>
                </c:pt>
                <c:pt idx="31">
                  <c:v>473</c:v>
                </c:pt>
                <c:pt idx="32">
                  <c:v>0</c:v>
                </c:pt>
                <c:pt idx="35" formatCode="#,##0">
                  <c:v>1964</c:v>
                </c:pt>
                <c:pt idx="36">
                  <c:v>256</c:v>
                </c:pt>
                <c:pt idx="37" formatCode="#,##0">
                  <c:v>3141</c:v>
                </c:pt>
                <c:pt idx="38" formatCode="#,##0">
                  <c:v>6884</c:v>
                </c:pt>
              </c:numCache>
            </c:numRef>
          </c:val>
        </c:ser>
        <c:dLbls/>
        <c:gapWidth val="8"/>
        <c:axId val="183045120"/>
        <c:axId val="183043200"/>
      </c:barChart>
      <c:lineChart>
        <c:grouping val="standard"/>
        <c:ser>
          <c:idx val="5"/>
          <c:order val="5"/>
          <c:tx>
            <c:v>Three-year density trend</c:v>
          </c:tx>
          <c:spPr>
            <a:ln>
              <a:solidFill>
                <a:srgbClr val="FF9900"/>
              </a:solidFill>
            </a:ln>
          </c:spPr>
          <c:marker>
            <c:symbol val="none"/>
          </c:marker>
          <c:val>
            <c:numRef>
              <c:f>Northeast!$L$2:$L$40</c:f>
              <c:numCache>
                <c:formatCode>General</c:formatCode>
                <c:ptCount val="39"/>
                <c:pt idx="0">
                  <c:v>68.681318681318686</c:v>
                </c:pt>
                <c:pt idx="1">
                  <c:v>46.016483516483497</c:v>
                </c:pt>
                <c:pt idx="2">
                  <c:v>32.394688644688635</c:v>
                </c:pt>
                <c:pt idx="3">
                  <c:v>29.017857142857146</c:v>
                </c:pt>
                <c:pt idx="4">
                  <c:v>23.437499999999993</c:v>
                </c:pt>
                <c:pt idx="5">
                  <c:v>19.502632783882778</c:v>
                </c:pt>
                <c:pt idx="6">
                  <c:v>17.077323717948715</c:v>
                </c:pt>
                <c:pt idx="7">
                  <c:v>14.03316735347985</c:v>
                </c:pt>
                <c:pt idx="8">
                  <c:v>17.318781478937726</c:v>
                </c:pt>
                <c:pt idx="9">
                  <c:v>14.382833962912086</c:v>
                </c:pt>
                <c:pt idx="10">
                  <c:v>11.486288776327839</c:v>
                </c:pt>
                <c:pt idx="11" formatCode="0.0000">
                  <c:v>19.140580285599814</c:v>
                </c:pt>
                <c:pt idx="12">
                  <c:v>21.23695680946658</c:v>
                </c:pt>
                <c:pt idx="13">
                  <c:v>27.461112894426599</c:v>
                </c:pt>
                <c:pt idx="14">
                  <c:v>25.781838498495354</c:v>
                </c:pt>
                <c:pt idx="15">
                  <c:v>25.96784232617075</c:v>
                </c:pt>
                <c:pt idx="16">
                  <c:v>34.650587829752034</c:v>
                </c:pt>
                <c:pt idx="17">
                  <c:v>33.222729812311925</c:v>
                </c:pt>
                <c:pt idx="18">
                  <c:v>32.124185418976481</c:v>
                </c:pt>
                <c:pt idx="19">
                  <c:v>35.48516963256516</c:v>
                </c:pt>
                <c:pt idx="20">
                  <c:v>39.922071995769763</c:v>
                </c:pt>
                <c:pt idx="21">
                  <c:v>42.909753946602834</c:v>
                </c:pt>
                <c:pt idx="22">
                  <c:v>40.749748768173212</c:v>
                </c:pt>
                <c:pt idx="23">
                  <c:v>38.195387204599434</c:v>
                </c:pt>
                <c:pt idx="24">
                  <c:v>38.136155140761268</c:v>
                </c:pt>
                <c:pt idx="25">
                  <c:v>33.362949365252405</c:v>
                </c:pt>
                <c:pt idx="26">
                  <c:v>34.694295195446728</c:v>
                </c:pt>
                <c:pt idx="27">
                  <c:v>29.547147597723356</c:v>
                </c:pt>
                <c:pt idx="28">
                  <c:v>27.023573798861683</c:v>
                </c:pt>
                <c:pt idx="29">
                  <c:v>26.561786899430839</c:v>
                </c:pt>
                <c:pt idx="30">
                  <c:v>39.880893449715408</c:v>
                </c:pt>
                <c:pt idx="31">
                  <c:v>31.840446724857713</c:v>
                </c:pt>
                <c:pt idx="32">
                  <c:v>35.37022336242886</c:v>
                </c:pt>
                <c:pt idx="33">
                  <c:v>32.435111681214423</c:v>
                </c:pt>
                <c:pt idx="34">
                  <c:v>27.192555840607213</c:v>
                </c:pt>
                <c:pt idx="35">
                  <c:v>21.511277920303609</c:v>
                </c:pt>
                <c:pt idx="36">
                  <c:v>23.005638960151799</c:v>
                </c:pt>
                <c:pt idx="37">
                  <c:v>23.418319480075894</c:v>
                </c:pt>
                <c:pt idx="38">
                  <c:v>26.758159740037947</c:v>
                </c:pt>
              </c:numCache>
            </c:numRef>
          </c:val>
          <c:smooth val="1"/>
        </c:ser>
        <c:dLbls/>
        <c:marker val="1"/>
        <c:axId val="233027072"/>
        <c:axId val="233028608"/>
      </c:lineChart>
      <c:catAx>
        <c:axId val="233027072"/>
        <c:scaling>
          <c:orientation val="minMax"/>
        </c:scaling>
        <c:axPos val="b"/>
        <c:numFmt formatCode="General" sourceLinked="1"/>
        <c:tickLblPos val="nextTo"/>
        <c:txPr>
          <a:bodyPr rot="-3600000"/>
          <a:lstStyle/>
          <a:p>
            <a:pPr>
              <a:defRPr/>
            </a:pPr>
            <a:endParaRPr lang="en-US"/>
          </a:p>
        </c:txPr>
        <c:crossAx val="233028608"/>
        <c:crosses val="autoZero"/>
        <c:auto val="1"/>
        <c:lblAlgn val="ctr"/>
        <c:lblOffset val="100"/>
        <c:tickLblSkip val="2"/>
      </c:catAx>
      <c:valAx>
        <c:axId val="233028608"/>
        <c:scaling>
          <c:orientation val="minMax"/>
          <c:max val="140"/>
        </c:scaling>
        <c:axPos val="l"/>
        <c:title>
          <c:tx>
            <c:rich>
              <a:bodyPr rot="-5400000" vert="horz"/>
              <a:lstStyle/>
              <a:p>
                <a:pPr>
                  <a:defRPr/>
                </a:pPr>
                <a:r>
                  <a:rPr lang="en-US"/>
                  <a:t>Density index (no. possums/sq km)</a:t>
                </a:r>
              </a:p>
            </c:rich>
          </c:tx>
        </c:title>
        <c:numFmt formatCode="General" sourceLinked="1"/>
        <c:tickLblPos val="nextTo"/>
        <c:crossAx val="233027072"/>
        <c:crosses val="autoZero"/>
        <c:crossBetween val="between"/>
      </c:valAx>
      <c:valAx>
        <c:axId val="183043200"/>
        <c:scaling>
          <c:orientation val="minMax"/>
          <c:max val="160000"/>
        </c:scaling>
        <c:axPos val="r"/>
        <c:title>
          <c:tx>
            <c:rich>
              <a:bodyPr rot="-5400000" vert="horz"/>
              <a:lstStyle/>
              <a:p>
                <a:pPr>
                  <a:defRPr/>
                </a:pPr>
                <a:r>
                  <a:rPr lang="en-US"/>
                  <a:t>Take (no. possums)</a:t>
                </a:r>
              </a:p>
            </c:rich>
          </c:tx>
          <c:layout>
            <c:manualLayout>
              <c:xMode val="edge"/>
              <c:yMode val="edge"/>
              <c:x val="0.94432498922709251"/>
              <c:y val="0.1846226426519664"/>
            </c:manualLayout>
          </c:layout>
        </c:title>
        <c:numFmt formatCode="General" sourceLinked="1"/>
        <c:tickLblPos val="nextTo"/>
        <c:crossAx val="183045120"/>
        <c:crosses val="max"/>
        <c:crossBetween val="between"/>
      </c:valAx>
      <c:catAx>
        <c:axId val="183045120"/>
        <c:scaling>
          <c:orientation val="minMax"/>
        </c:scaling>
        <c:delete val="1"/>
        <c:axPos val="b"/>
        <c:tickLblPos val="none"/>
        <c:crossAx val="183043200"/>
        <c:crosses val="autoZero"/>
        <c:auto val="1"/>
        <c:lblAlgn val="ctr"/>
        <c:lblOffset val="100"/>
      </c:catAx>
    </c:plotArea>
    <c:legend>
      <c:legendPos val="b"/>
      <c:legendEntry>
        <c:idx val="1"/>
        <c:delete val="1"/>
      </c:legendEntry>
      <c:legendEntry>
        <c:idx val="2"/>
        <c:delete val="1"/>
      </c:legendEntry>
      <c:layout>
        <c:manualLayout>
          <c:xMode val="edge"/>
          <c:yMode val="edge"/>
          <c:x val="0.13884342069181654"/>
          <c:y val="0.81319410268013192"/>
          <c:w val="0.78503388568966159"/>
          <c:h val="0.17631900840822845"/>
        </c:manualLayout>
      </c:layout>
      <c:txPr>
        <a:bodyPr/>
        <a:lstStyle/>
        <a:p>
          <a:pPr>
            <a:defRPr sz="1200"/>
          </a:pPr>
          <a:endParaRPr lang="en-US"/>
        </a:p>
      </c:txPr>
    </c:legend>
    <c:plotVisOnly val="1"/>
    <c:dispBlanksAs val="gap"/>
  </c:chart>
  <c:spPr>
    <a:ln>
      <a:noFill/>
    </a:ln>
  </c:sp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lang val="en-AU"/>
  <c:clrMapOvr bg1="lt1" tx1="dk1" bg2="lt2" tx2="dk2" accent1="accent1" accent2="accent2" accent3="accent3" accent4="accent4" accent5="accent5" accent6="accent6" hlink="hlink" folHlink="folHlink"/>
  <c:chart>
    <c:plotArea>
      <c:layout>
        <c:manualLayout>
          <c:layoutTarget val="inner"/>
          <c:xMode val="edge"/>
          <c:yMode val="edge"/>
          <c:x val="0.12995864302008978"/>
          <c:y val="3.7511665208515642E-2"/>
          <c:w val="0.73010318915614958"/>
          <c:h val="0.58380759516100056"/>
        </c:manualLayout>
      </c:layout>
      <c:areaChart>
        <c:grouping val="standard"/>
        <c:ser>
          <c:idx val="3"/>
          <c:order val="0"/>
          <c:tx>
            <c:v>Pre-1985 historical density index</c:v>
          </c:tx>
          <c:spPr>
            <a:solidFill>
              <a:schemeClr val="tx1"/>
            </a:solidFill>
            <a:ln w="19050">
              <a:solidFill>
                <a:schemeClr val="tx1"/>
              </a:solidFill>
            </a:ln>
          </c:spPr>
          <c:cat>
            <c:strRef>
              <c:f>Northwest!$B$2:$B$39</c:f>
              <c:strCache>
                <c:ptCount val="38"/>
                <c:pt idx="0">
                  <c:v>1975-76</c:v>
                </c:pt>
                <c:pt idx="1">
                  <c:v>1976-77</c:v>
                </c:pt>
                <c:pt idx="2">
                  <c:v>1977-78</c:v>
                </c:pt>
                <c:pt idx="3">
                  <c:v>1978-79</c:v>
                </c:pt>
                <c:pt idx="4">
                  <c:v>1979-80</c:v>
                </c:pt>
                <c:pt idx="5">
                  <c:v>1980-81</c:v>
                </c:pt>
                <c:pt idx="6">
                  <c:v>1981-82</c:v>
                </c:pt>
                <c:pt idx="7">
                  <c:v>1982-83</c:v>
                </c:pt>
                <c:pt idx="8">
                  <c:v>1983-84</c:v>
                </c:pt>
                <c:pt idx="9">
                  <c:v>1984-85</c:v>
                </c:pt>
                <c:pt idx="10">
                  <c:v>1985-86</c:v>
                </c:pt>
                <c:pt idx="11">
                  <c:v>1986-87</c:v>
                </c:pt>
                <c:pt idx="12">
                  <c:v>1987-88</c:v>
                </c:pt>
                <c:pt idx="13">
                  <c:v>1988-89</c:v>
                </c:pt>
                <c:pt idx="14">
                  <c:v>1989-90</c:v>
                </c:pt>
                <c:pt idx="15">
                  <c:v>1990-91</c:v>
                </c:pt>
                <c:pt idx="16">
                  <c:v>1991-92</c:v>
                </c:pt>
                <c:pt idx="17">
                  <c:v>1992-93</c:v>
                </c:pt>
                <c:pt idx="18">
                  <c:v>1993-94</c:v>
                </c:pt>
                <c:pt idx="19">
                  <c:v>1994-95</c:v>
                </c:pt>
                <c:pt idx="20">
                  <c:v>1995-96</c:v>
                </c:pt>
                <c:pt idx="21">
                  <c:v>1996-97</c:v>
                </c:pt>
                <c:pt idx="22">
                  <c:v>1997-98</c:v>
                </c:pt>
                <c:pt idx="23">
                  <c:v>1998-99</c:v>
                </c:pt>
                <c:pt idx="24">
                  <c:v>1999-00</c:v>
                </c:pt>
                <c:pt idx="25">
                  <c:v>2000-01</c:v>
                </c:pt>
                <c:pt idx="26">
                  <c:v>2001-02</c:v>
                </c:pt>
                <c:pt idx="27">
                  <c:v>2002-03</c:v>
                </c:pt>
                <c:pt idx="28">
                  <c:v>2003-04</c:v>
                </c:pt>
                <c:pt idx="29">
                  <c:v>2004-05</c:v>
                </c:pt>
                <c:pt idx="30">
                  <c:v>2005-06</c:v>
                </c:pt>
                <c:pt idx="31">
                  <c:v>2006-07</c:v>
                </c:pt>
                <c:pt idx="32">
                  <c:v>2007-08</c:v>
                </c:pt>
                <c:pt idx="33">
                  <c:v>2008-09</c:v>
                </c:pt>
                <c:pt idx="34">
                  <c:v>2009-10</c:v>
                </c:pt>
                <c:pt idx="35">
                  <c:v>2010-11</c:v>
                </c:pt>
                <c:pt idx="36">
                  <c:v>2011-12</c:v>
                </c:pt>
                <c:pt idx="37">
                  <c:v>2012-13</c:v>
                </c:pt>
              </c:strCache>
            </c:strRef>
          </c:cat>
          <c:val>
            <c:numRef>
              <c:f>Northwest!$I$2:$I$11</c:f>
              <c:numCache>
                <c:formatCode>General</c:formatCode>
                <c:ptCount val="10"/>
                <c:pt idx="0">
                  <c:v>35.211267605633793</c:v>
                </c:pt>
                <c:pt idx="1">
                  <c:v>31.690140845070427</c:v>
                </c:pt>
                <c:pt idx="2">
                  <c:v>44.600938967136159</c:v>
                </c:pt>
                <c:pt idx="3">
                  <c:v>39.906103286384983</c:v>
                </c:pt>
                <c:pt idx="4">
                  <c:v>24.647887323943671</c:v>
                </c:pt>
                <c:pt idx="5">
                  <c:v>22.300469483568079</c:v>
                </c:pt>
                <c:pt idx="6">
                  <c:v>32.863849765258209</c:v>
                </c:pt>
                <c:pt idx="7">
                  <c:v>11.737089201877936</c:v>
                </c:pt>
                <c:pt idx="8">
                  <c:v>23.474178403755875</c:v>
                </c:pt>
                <c:pt idx="9">
                  <c:v>23.474178403755875</c:v>
                </c:pt>
              </c:numCache>
            </c:numRef>
          </c:val>
        </c:ser>
        <c:ser>
          <c:idx val="4"/>
          <c:order val="1"/>
          <c:spPr>
            <a:solidFill>
              <a:schemeClr val="tx1"/>
            </a:solidFill>
            <a:ln w="19050">
              <a:solidFill>
                <a:schemeClr val="tx1"/>
              </a:solidFill>
            </a:ln>
          </c:spPr>
          <c:cat>
            <c:strRef>
              <c:f>Northwest!$B$2:$B$39</c:f>
              <c:strCache>
                <c:ptCount val="38"/>
                <c:pt idx="0">
                  <c:v>1975-76</c:v>
                </c:pt>
                <c:pt idx="1">
                  <c:v>1976-77</c:v>
                </c:pt>
                <c:pt idx="2">
                  <c:v>1977-78</c:v>
                </c:pt>
                <c:pt idx="3">
                  <c:v>1978-79</c:v>
                </c:pt>
                <c:pt idx="4">
                  <c:v>1979-80</c:v>
                </c:pt>
                <c:pt idx="5">
                  <c:v>1980-81</c:v>
                </c:pt>
                <c:pt idx="6">
                  <c:v>1981-82</c:v>
                </c:pt>
                <c:pt idx="7">
                  <c:v>1982-83</c:v>
                </c:pt>
                <c:pt idx="8">
                  <c:v>1983-84</c:v>
                </c:pt>
                <c:pt idx="9">
                  <c:v>1984-85</c:v>
                </c:pt>
                <c:pt idx="10">
                  <c:v>1985-86</c:v>
                </c:pt>
                <c:pt idx="11">
                  <c:v>1986-87</c:v>
                </c:pt>
                <c:pt idx="12">
                  <c:v>1987-88</c:v>
                </c:pt>
                <c:pt idx="13">
                  <c:v>1988-89</c:v>
                </c:pt>
                <c:pt idx="14">
                  <c:v>1989-90</c:v>
                </c:pt>
                <c:pt idx="15">
                  <c:v>1990-91</c:v>
                </c:pt>
                <c:pt idx="16">
                  <c:v>1991-92</c:v>
                </c:pt>
                <c:pt idx="17">
                  <c:v>1992-93</c:v>
                </c:pt>
                <c:pt idx="18">
                  <c:v>1993-94</c:v>
                </c:pt>
                <c:pt idx="19">
                  <c:v>1994-95</c:v>
                </c:pt>
                <c:pt idx="20">
                  <c:v>1995-96</c:v>
                </c:pt>
                <c:pt idx="21">
                  <c:v>1996-97</c:v>
                </c:pt>
                <c:pt idx="22">
                  <c:v>1997-98</c:v>
                </c:pt>
                <c:pt idx="23">
                  <c:v>1998-99</c:v>
                </c:pt>
                <c:pt idx="24">
                  <c:v>1999-00</c:v>
                </c:pt>
                <c:pt idx="25">
                  <c:v>2000-01</c:v>
                </c:pt>
                <c:pt idx="26">
                  <c:v>2001-02</c:v>
                </c:pt>
                <c:pt idx="27">
                  <c:v>2002-03</c:v>
                </c:pt>
                <c:pt idx="28">
                  <c:v>2003-04</c:v>
                </c:pt>
                <c:pt idx="29">
                  <c:v>2004-05</c:v>
                </c:pt>
                <c:pt idx="30">
                  <c:v>2005-06</c:v>
                </c:pt>
                <c:pt idx="31">
                  <c:v>2006-07</c:v>
                </c:pt>
                <c:pt idx="32">
                  <c:v>2007-08</c:v>
                </c:pt>
                <c:pt idx="33">
                  <c:v>2008-09</c:v>
                </c:pt>
                <c:pt idx="34">
                  <c:v>2009-10</c:v>
                </c:pt>
                <c:pt idx="35">
                  <c:v>2010-11</c:v>
                </c:pt>
                <c:pt idx="36">
                  <c:v>2011-12</c:v>
                </c:pt>
                <c:pt idx="37">
                  <c:v>2012-13</c:v>
                </c:pt>
              </c:strCache>
            </c:strRef>
          </c:cat>
          <c:val>
            <c:numRef>
              <c:f>Northwest!$J$2:$J$39</c:f>
              <c:numCache>
                <c:formatCode>General</c:formatCode>
                <c:ptCount val="38"/>
                <c:pt idx="10">
                  <c:v>10.29252437703142</c:v>
                </c:pt>
                <c:pt idx="11">
                  <c:v>9.2091007583965325</c:v>
                </c:pt>
                <c:pt idx="12">
                  <c:v>14.897074756229689</c:v>
                </c:pt>
                <c:pt idx="13">
                  <c:v>11.37594799566631</c:v>
                </c:pt>
                <c:pt idx="14">
                  <c:v>15.167930660888409</c:v>
                </c:pt>
                <c:pt idx="15">
                  <c:v>10.834236186348864</c:v>
                </c:pt>
                <c:pt idx="16">
                  <c:v>13.813651137594801</c:v>
                </c:pt>
                <c:pt idx="17">
                  <c:v>14.355362946912246</c:v>
                </c:pt>
                <c:pt idx="18">
                  <c:v>15.167930660888409</c:v>
                </c:pt>
                <c:pt idx="19">
                  <c:v>21.126760563380284</c:v>
                </c:pt>
                <c:pt idx="20">
                  <c:v>23.022751895991327</c:v>
                </c:pt>
                <c:pt idx="21">
                  <c:v>37.648970747562302</c:v>
                </c:pt>
                <c:pt idx="22">
                  <c:v>13.271939328277357</c:v>
                </c:pt>
                <c:pt idx="23">
                  <c:v>18.147345612134341</c:v>
                </c:pt>
                <c:pt idx="24">
                  <c:v>27.627302275189599</c:v>
                </c:pt>
                <c:pt idx="25">
                  <c:v>31.298904538341159</c:v>
                </c:pt>
                <c:pt idx="26">
                  <c:v>23.293607800650051</c:v>
                </c:pt>
                <c:pt idx="27">
                  <c:v>22.9</c:v>
                </c:pt>
                <c:pt idx="28">
                  <c:v>20.100000000000001</c:v>
                </c:pt>
                <c:pt idx="29">
                  <c:v>22</c:v>
                </c:pt>
                <c:pt idx="30">
                  <c:v>26.3</c:v>
                </c:pt>
                <c:pt idx="31">
                  <c:v>14.9</c:v>
                </c:pt>
                <c:pt idx="32">
                  <c:v>17.100000000000001</c:v>
                </c:pt>
                <c:pt idx="33">
                  <c:v>26.7</c:v>
                </c:pt>
                <c:pt idx="34">
                  <c:v>28.9</c:v>
                </c:pt>
                <c:pt idx="35">
                  <c:v>22.43</c:v>
                </c:pt>
                <c:pt idx="36">
                  <c:v>23.4</c:v>
                </c:pt>
                <c:pt idx="37">
                  <c:v>22.21</c:v>
                </c:pt>
              </c:numCache>
            </c:numRef>
          </c:val>
        </c:ser>
        <c:ser>
          <c:idx val="2"/>
          <c:order val="2"/>
          <c:tx>
            <c:v>Annual Density Index</c:v>
          </c:tx>
          <c:spPr>
            <a:solidFill>
              <a:schemeClr val="tx1"/>
            </a:solidFill>
            <a:ln w="19050">
              <a:solidFill>
                <a:schemeClr val="tx1"/>
              </a:solidFill>
            </a:ln>
          </c:spPr>
          <c:cat>
            <c:strRef>
              <c:f>Northwest!$B$2:$B$39</c:f>
              <c:strCache>
                <c:ptCount val="38"/>
                <c:pt idx="0">
                  <c:v>1975-76</c:v>
                </c:pt>
                <c:pt idx="1">
                  <c:v>1976-77</c:v>
                </c:pt>
                <c:pt idx="2">
                  <c:v>1977-78</c:v>
                </c:pt>
                <c:pt idx="3">
                  <c:v>1978-79</c:v>
                </c:pt>
                <c:pt idx="4">
                  <c:v>1979-80</c:v>
                </c:pt>
                <c:pt idx="5">
                  <c:v>1980-81</c:v>
                </c:pt>
                <c:pt idx="6">
                  <c:v>1981-82</c:v>
                </c:pt>
                <c:pt idx="7">
                  <c:v>1982-83</c:v>
                </c:pt>
                <c:pt idx="8">
                  <c:v>1983-84</c:v>
                </c:pt>
                <c:pt idx="9">
                  <c:v>1984-85</c:v>
                </c:pt>
                <c:pt idx="10">
                  <c:v>1985-86</c:v>
                </c:pt>
                <c:pt idx="11">
                  <c:v>1986-87</c:v>
                </c:pt>
                <c:pt idx="12">
                  <c:v>1987-88</c:v>
                </c:pt>
                <c:pt idx="13">
                  <c:v>1988-89</c:v>
                </c:pt>
                <c:pt idx="14">
                  <c:v>1989-90</c:v>
                </c:pt>
                <c:pt idx="15">
                  <c:v>1990-91</c:v>
                </c:pt>
                <c:pt idx="16">
                  <c:v>1991-92</c:v>
                </c:pt>
                <c:pt idx="17">
                  <c:v>1992-93</c:v>
                </c:pt>
                <c:pt idx="18">
                  <c:v>1993-94</c:v>
                </c:pt>
                <c:pt idx="19">
                  <c:v>1994-95</c:v>
                </c:pt>
                <c:pt idx="20">
                  <c:v>1995-96</c:v>
                </c:pt>
                <c:pt idx="21">
                  <c:v>1996-97</c:v>
                </c:pt>
                <c:pt idx="22">
                  <c:v>1997-98</c:v>
                </c:pt>
                <c:pt idx="23">
                  <c:v>1998-99</c:v>
                </c:pt>
                <c:pt idx="24">
                  <c:v>1999-00</c:v>
                </c:pt>
                <c:pt idx="25">
                  <c:v>2000-01</c:v>
                </c:pt>
                <c:pt idx="26">
                  <c:v>2001-02</c:v>
                </c:pt>
                <c:pt idx="27">
                  <c:v>2002-03</c:v>
                </c:pt>
                <c:pt idx="28">
                  <c:v>2003-04</c:v>
                </c:pt>
                <c:pt idx="29">
                  <c:v>2004-05</c:v>
                </c:pt>
                <c:pt idx="30">
                  <c:v>2005-06</c:v>
                </c:pt>
                <c:pt idx="31">
                  <c:v>2006-07</c:v>
                </c:pt>
                <c:pt idx="32">
                  <c:v>2007-08</c:v>
                </c:pt>
                <c:pt idx="33">
                  <c:v>2008-09</c:v>
                </c:pt>
                <c:pt idx="34">
                  <c:v>2009-10</c:v>
                </c:pt>
                <c:pt idx="35">
                  <c:v>2010-11</c:v>
                </c:pt>
                <c:pt idx="36">
                  <c:v>2011-12</c:v>
                </c:pt>
                <c:pt idx="37">
                  <c:v>2012-13</c:v>
                </c:pt>
              </c:strCache>
            </c:strRef>
          </c:cat>
          <c:val>
            <c:numRef>
              <c:f>Northwest!$K$2:$K$35</c:f>
              <c:numCache>
                <c:formatCode>General</c:formatCode>
                <c:ptCount val="34"/>
                <c:pt idx="27">
                  <c:v>22.9</c:v>
                </c:pt>
                <c:pt idx="28">
                  <c:v>20.100000000000001</c:v>
                </c:pt>
                <c:pt idx="29">
                  <c:v>22</c:v>
                </c:pt>
                <c:pt idx="30">
                  <c:v>26.3</c:v>
                </c:pt>
                <c:pt idx="31">
                  <c:v>14.9</c:v>
                </c:pt>
                <c:pt idx="32">
                  <c:v>17.100000000000001</c:v>
                </c:pt>
                <c:pt idx="33">
                  <c:v>26.7</c:v>
                </c:pt>
              </c:numCache>
            </c:numRef>
          </c:val>
        </c:ser>
        <c:dLbls/>
        <c:axId val="223387008"/>
        <c:axId val="231834752"/>
      </c:areaChart>
      <c:barChart>
        <c:barDir val="col"/>
        <c:grouping val="clustered"/>
        <c:ser>
          <c:idx val="0"/>
          <c:order val="3"/>
          <c:tx>
            <c:v>Total estimated CPN take</c:v>
          </c:tx>
          <c:spPr>
            <a:solidFill>
              <a:schemeClr val="bg1">
                <a:lumMod val="75000"/>
              </a:schemeClr>
            </a:solidFill>
            <a:ln>
              <a:solidFill>
                <a:schemeClr val="tx1"/>
              </a:solidFill>
            </a:ln>
          </c:spPr>
          <c:cat>
            <c:strRef>
              <c:f>Northwest!$B$2:$B$35</c:f>
              <c:strCache>
                <c:ptCount val="34"/>
                <c:pt idx="0">
                  <c:v>1975-76</c:v>
                </c:pt>
                <c:pt idx="1">
                  <c:v>1976-77</c:v>
                </c:pt>
                <c:pt idx="2">
                  <c:v>1977-78</c:v>
                </c:pt>
                <c:pt idx="3">
                  <c:v>1978-79</c:v>
                </c:pt>
                <c:pt idx="4">
                  <c:v>1979-80</c:v>
                </c:pt>
                <c:pt idx="5">
                  <c:v>1980-81</c:v>
                </c:pt>
                <c:pt idx="6">
                  <c:v>1981-82</c:v>
                </c:pt>
                <c:pt idx="7">
                  <c:v>1982-83</c:v>
                </c:pt>
                <c:pt idx="8">
                  <c:v>1983-84</c:v>
                </c:pt>
                <c:pt idx="9">
                  <c:v>1984-85</c:v>
                </c:pt>
                <c:pt idx="10">
                  <c:v>1985-86</c:v>
                </c:pt>
                <c:pt idx="11">
                  <c:v>1986-87</c:v>
                </c:pt>
                <c:pt idx="12">
                  <c:v>1987-88</c:v>
                </c:pt>
                <c:pt idx="13">
                  <c:v>1988-89</c:v>
                </c:pt>
                <c:pt idx="14">
                  <c:v>1989-90</c:v>
                </c:pt>
                <c:pt idx="15">
                  <c:v>1990-91</c:v>
                </c:pt>
                <c:pt idx="16">
                  <c:v>1991-92</c:v>
                </c:pt>
                <c:pt idx="17">
                  <c:v>1992-93</c:v>
                </c:pt>
                <c:pt idx="18">
                  <c:v>1993-94</c:v>
                </c:pt>
                <c:pt idx="19">
                  <c:v>1994-95</c:v>
                </c:pt>
                <c:pt idx="20">
                  <c:v>1995-96</c:v>
                </c:pt>
                <c:pt idx="21">
                  <c:v>1996-97</c:v>
                </c:pt>
                <c:pt idx="22">
                  <c:v>1997-98</c:v>
                </c:pt>
                <c:pt idx="23">
                  <c:v>1998-99</c:v>
                </c:pt>
                <c:pt idx="24">
                  <c:v>1999-00</c:v>
                </c:pt>
                <c:pt idx="25">
                  <c:v>2000-01</c:v>
                </c:pt>
                <c:pt idx="26">
                  <c:v>2001-02</c:v>
                </c:pt>
                <c:pt idx="27">
                  <c:v>2002-03</c:v>
                </c:pt>
                <c:pt idx="28">
                  <c:v>2003-04</c:v>
                </c:pt>
                <c:pt idx="29">
                  <c:v>2004-05</c:v>
                </c:pt>
                <c:pt idx="30">
                  <c:v>2005-06</c:v>
                </c:pt>
                <c:pt idx="31">
                  <c:v>2006-07</c:v>
                </c:pt>
                <c:pt idx="32">
                  <c:v>2007-08</c:v>
                </c:pt>
                <c:pt idx="33">
                  <c:v>2008-09</c:v>
                </c:pt>
              </c:strCache>
            </c:strRef>
          </c:cat>
          <c:val>
            <c:numRef>
              <c:f>Northwest!$N$2:$N$39</c:f>
              <c:numCache>
                <c:formatCode>General</c:formatCode>
                <c:ptCount val="38"/>
                <c:pt idx="21">
                  <c:v>13465.628318584069</c:v>
                </c:pt>
                <c:pt idx="22">
                  <c:v>10076.800000000001</c:v>
                </c:pt>
                <c:pt idx="23">
                  <c:v>8748</c:v>
                </c:pt>
                <c:pt idx="24">
                  <c:v>16884</c:v>
                </c:pt>
                <c:pt idx="25">
                  <c:v>17005</c:v>
                </c:pt>
                <c:pt idx="26">
                  <c:v>24703</c:v>
                </c:pt>
                <c:pt idx="27">
                  <c:v>14424</c:v>
                </c:pt>
                <c:pt idx="28">
                  <c:v>9114</c:v>
                </c:pt>
                <c:pt idx="29">
                  <c:v>16982</c:v>
                </c:pt>
                <c:pt idx="30">
                  <c:v>11945</c:v>
                </c:pt>
                <c:pt idx="31">
                  <c:v>20834</c:v>
                </c:pt>
                <c:pt idx="32">
                  <c:v>24072</c:v>
                </c:pt>
                <c:pt idx="33" formatCode="0">
                  <c:v>19705</c:v>
                </c:pt>
                <c:pt idx="34">
                  <c:v>18650</c:v>
                </c:pt>
                <c:pt idx="35">
                  <c:v>12644</c:v>
                </c:pt>
                <c:pt idx="36">
                  <c:v>9634</c:v>
                </c:pt>
                <c:pt idx="37">
                  <c:v>13550</c:v>
                </c:pt>
              </c:numCache>
            </c:numRef>
          </c:val>
        </c:ser>
        <c:ser>
          <c:idx val="1"/>
          <c:order val="4"/>
          <c:tx>
            <c:v>Commercial take</c:v>
          </c:tx>
          <c:spPr>
            <a:solidFill>
              <a:srgbClr val="FF0000"/>
            </a:solidFill>
            <a:ln>
              <a:solidFill>
                <a:schemeClr val="tx1"/>
              </a:solidFill>
            </a:ln>
          </c:spPr>
          <c:val>
            <c:numRef>
              <c:f>Northwest!$O$2:$O$39</c:f>
              <c:numCache>
                <c:formatCode>General</c:formatCode>
                <c:ptCount val="38"/>
                <c:pt idx="26">
                  <c:v>223</c:v>
                </c:pt>
                <c:pt idx="27">
                  <c:v>2210</c:v>
                </c:pt>
                <c:pt idx="28">
                  <c:v>0</c:v>
                </c:pt>
                <c:pt idx="29">
                  <c:v>6594</c:v>
                </c:pt>
                <c:pt idx="30">
                  <c:v>1162</c:v>
                </c:pt>
                <c:pt idx="31">
                  <c:v>550</c:v>
                </c:pt>
                <c:pt idx="32">
                  <c:v>623</c:v>
                </c:pt>
                <c:pt idx="36">
                  <c:v>56</c:v>
                </c:pt>
                <c:pt idx="37">
                  <c:v>143</c:v>
                </c:pt>
              </c:numCache>
            </c:numRef>
          </c:val>
        </c:ser>
        <c:dLbls/>
        <c:gapWidth val="36"/>
        <c:axId val="231838848"/>
        <c:axId val="231836672"/>
      </c:barChart>
      <c:lineChart>
        <c:grouping val="standard"/>
        <c:ser>
          <c:idx val="5"/>
          <c:order val="5"/>
          <c:tx>
            <c:v>Three-year density trend</c:v>
          </c:tx>
          <c:spPr>
            <a:ln>
              <a:solidFill>
                <a:srgbClr val="FF9900"/>
              </a:solidFill>
            </a:ln>
          </c:spPr>
          <c:marker>
            <c:symbol val="none"/>
          </c:marker>
          <c:val>
            <c:numRef>
              <c:f>Northwest!$L$2:$L$39</c:f>
              <c:numCache>
                <c:formatCode>General</c:formatCode>
                <c:ptCount val="38"/>
                <c:pt idx="0">
                  <c:v>35.211267605633793</c:v>
                </c:pt>
                <c:pt idx="1">
                  <c:v>33.450704225352105</c:v>
                </c:pt>
                <c:pt idx="2">
                  <c:v>39.025821596244135</c:v>
                </c:pt>
                <c:pt idx="3">
                  <c:v>39.465962441314552</c:v>
                </c:pt>
                <c:pt idx="4">
                  <c:v>32.056924882629104</c:v>
                </c:pt>
                <c:pt idx="5">
                  <c:v>27.178697183098599</c:v>
                </c:pt>
                <c:pt idx="6">
                  <c:v>30.021273474178408</c:v>
                </c:pt>
                <c:pt idx="7">
                  <c:v>20.879181338028175</c:v>
                </c:pt>
                <c:pt idx="8">
                  <c:v>22.176679870892023</c:v>
                </c:pt>
                <c:pt idx="9">
                  <c:v>22.825429137323937</c:v>
                </c:pt>
                <c:pt idx="10">
                  <c:v>16.558976757177685</c:v>
                </c:pt>
                <c:pt idx="11">
                  <c:v>12.88403875778711</c:v>
                </c:pt>
                <c:pt idx="12">
                  <c:v>13.890556757008401</c:v>
                </c:pt>
                <c:pt idx="13">
                  <c:v>12.633252376337353</c:v>
                </c:pt>
                <c:pt idx="14">
                  <c:v>13.900591518612883</c:v>
                </c:pt>
                <c:pt idx="15">
                  <c:v>12.367413852480874</c:v>
                </c:pt>
                <c:pt idx="16">
                  <c:v>13.09053249503784</c:v>
                </c:pt>
                <c:pt idx="17">
                  <c:v>13.722947720975041</c:v>
                </c:pt>
                <c:pt idx="18">
                  <c:v>14.445439190931726</c:v>
                </c:pt>
                <c:pt idx="19">
                  <c:v>17.786099877155998</c:v>
                </c:pt>
                <c:pt idx="20">
                  <c:v>20.404425886573666</c:v>
                </c:pt>
                <c:pt idx="21">
                  <c:v>29.026698317067986</c:v>
                </c:pt>
                <c:pt idx="22">
                  <c:v>21.149318822672676</c:v>
                </c:pt>
                <c:pt idx="23">
                  <c:v>19.648332217403503</c:v>
                </c:pt>
                <c:pt idx="24">
                  <c:v>23.637817246296564</c:v>
                </c:pt>
                <c:pt idx="25">
                  <c:v>27.468360892318856</c:v>
                </c:pt>
                <c:pt idx="26">
                  <c:v>25.38098434648446</c:v>
                </c:pt>
                <c:pt idx="27">
                  <c:v>24.140492173242226</c:v>
                </c:pt>
                <c:pt idx="28">
                  <c:v>22.120246086621108</c:v>
                </c:pt>
                <c:pt idx="29">
                  <c:v>22.060123043310554</c:v>
                </c:pt>
                <c:pt idx="30">
                  <c:v>24.180061521655283</c:v>
                </c:pt>
                <c:pt idx="31">
                  <c:v>19.540030760827637</c:v>
                </c:pt>
                <c:pt idx="32">
                  <c:v>18.320015380413821</c:v>
                </c:pt>
                <c:pt idx="33">
                  <c:v>22.510007690206915</c:v>
                </c:pt>
                <c:pt idx="34">
                  <c:v>25.705003845103448</c:v>
                </c:pt>
                <c:pt idx="35">
                  <c:v>24.067501922551727</c:v>
                </c:pt>
                <c:pt idx="36">
                  <c:v>23.733750961275863</c:v>
                </c:pt>
                <c:pt idx="37">
                  <c:v>22.971875480637934</c:v>
                </c:pt>
              </c:numCache>
            </c:numRef>
          </c:val>
        </c:ser>
        <c:dLbls/>
        <c:marker val="1"/>
        <c:axId val="223387008"/>
        <c:axId val="231834752"/>
      </c:lineChart>
      <c:catAx>
        <c:axId val="223387008"/>
        <c:scaling>
          <c:orientation val="minMax"/>
        </c:scaling>
        <c:axPos val="b"/>
        <c:numFmt formatCode="General" sourceLinked="1"/>
        <c:tickLblPos val="nextTo"/>
        <c:txPr>
          <a:bodyPr rot="-3600000"/>
          <a:lstStyle/>
          <a:p>
            <a:pPr>
              <a:defRPr/>
            </a:pPr>
            <a:endParaRPr lang="en-US"/>
          </a:p>
        </c:txPr>
        <c:crossAx val="231834752"/>
        <c:crosses val="autoZero"/>
        <c:auto val="1"/>
        <c:lblAlgn val="ctr"/>
        <c:lblOffset val="100"/>
        <c:tickLblSkip val="2"/>
      </c:catAx>
      <c:valAx>
        <c:axId val="231834752"/>
        <c:scaling>
          <c:orientation val="minMax"/>
          <c:max val="140"/>
        </c:scaling>
        <c:axPos val="l"/>
        <c:title>
          <c:tx>
            <c:rich>
              <a:bodyPr rot="-5400000" vert="horz"/>
              <a:lstStyle/>
              <a:p>
                <a:pPr>
                  <a:defRPr/>
                </a:pPr>
                <a:r>
                  <a:rPr lang="en-US"/>
                  <a:t>Density Index (No. Possums/sq km)</a:t>
                </a:r>
              </a:p>
            </c:rich>
          </c:tx>
        </c:title>
        <c:numFmt formatCode="General" sourceLinked="1"/>
        <c:tickLblPos val="nextTo"/>
        <c:crossAx val="223387008"/>
        <c:crosses val="autoZero"/>
        <c:crossBetween val="between"/>
      </c:valAx>
      <c:valAx>
        <c:axId val="231836672"/>
        <c:scaling>
          <c:orientation val="minMax"/>
          <c:max val="160000"/>
        </c:scaling>
        <c:axPos val="r"/>
        <c:title>
          <c:tx>
            <c:rich>
              <a:bodyPr rot="-5400000" vert="horz"/>
              <a:lstStyle/>
              <a:p>
                <a:pPr>
                  <a:defRPr/>
                </a:pPr>
                <a:r>
                  <a:rPr lang="en-US"/>
                  <a:t>Take (no. possums)</a:t>
                </a:r>
              </a:p>
            </c:rich>
          </c:tx>
        </c:title>
        <c:numFmt formatCode="General" sourceLinked="1"/>
        <c:tickLblPos val="nextTo"/>
        <c:crossAx val="231838848"/>
        <c:crosses val="max"/>
        <c:crossBetween val="between"/>
      </c:valAx>
      <c:catAx>
        <c:axId val="231838848"/>
        <c:scaling>
          <c:orientation val="minMax"/>
        </c:scaling>
        <c:delete val="1"/>
        <c:axPos val="b"/>
        <c:tickLblPos val="none"/>
        <c:crossAx val="231836672"/>
        <c:crosses val="autoZero"/>
        <c:auto val="1"/>
        <c:lblAlgn val="ctr"/>
        <c:lblOffset val="100"/>
      </c:catAx>
    </c:plotArea>
    <c:legend>
      <c:legendPos val="b"/>
      <c:legendEntry>
        <c:idx val="0"/>
        <c:delete val="1"/>
      </c:legendEntry>
      <c:legendEntry>
        <c:idx val="1"/>
        <c:delete val="1"/>
      </c:legendEntry>
      <c:layout>
        <c:manualLayout>
          <c:xMode val="edge"/>
          <c:yMode val="edge"/>
          <c:x val="0.13419373088534667"/>
          <c:y val="0.82808259907911108"/>
          <c:w val="0.82101476532284157"/>
          <c:h val="0.15577366755533298"/>
        </c:manualLayout>
      </c:layout>
      <c:txPr>
        <a:bodyPr/>
        <a:lstStyle/>
        <a:p>
          <a:pPr>
            <a:defRPr sz="1200"/>
          </a:pPr>
          <a:endParaRPr lang="en-US"/>
        </a:p>
      </c:txPr>
    </c:legend>
    <c:plotVisOnly val="1"/>
    <c:dispBlanksAs val="gap"/>
  </c:chart>
  <c:spPr>
    <a:ln>
      <a:noFill/>
    </a:ln>
  </c:sp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lang val="en-AU"/>
  <c:style val="1"/>
  <c:clrMapOvr bg1="lt1" tx1="dk1" bg2="lt2" tx2="dk2" accent1="accent1" accent2="accent2" accent3="accent3" accent4="accent4" accent5="accent5" accent6="accent6" hlink="hlink" folHlink="folHlink"/>
  <c:chart>
    <c:plotArea>
      <c:layout>
        <c:manualLayout>
          <c:layoutTarget val="inner"/>
          <c:xMode val="edge"/>
          <c:yMode val="edge"/>
          <c:x val="0.12615507436570422"/>
          <c:y val="5.1400554097404488E-2"/>
          <c:w val="0.84328937007874039"/>
          <c:h val="0.59830818022747123"/>
        </c:manualLayout>
      </c:layout>
      <c:barChart>
        <c:barDir val="col"/>
        <c:grouping val="clustered"/>
        <c:ser>
          <c:idx val="0"/>
          <c:order val="0"/>
          <c:tx>
            <c:v>C</c:v>
          </c:tx>
          <c:spPr>
            <a:solidFill>
              <a:schemeClr val="tx1"/>
            </a:solidFill>
            <a:ln>
              <a:solidFill>
                <a:schemeClr val="tx1"/>
              </a:solidFill>
            </a:ln>
          </c:spPr>
          <c:cat>
            <c:strRef>
              <c:f>Sheet2!$A$2:$A$14</c:f>
              <c:strCache>
                <c:ptCount val="13"/>
                <c:pt idx="0">
                  <c:v>0-10</c:v>
                </c:pt>
                <c:pt idx="1">
                  <c:v>11-20</c:v>
                </c:pt>
                <c:pt idx="2">
                  <c:v>21-30</c:v>
                </c:pt>
                <c:pt idx="3">
                  <c:v>31-40</c:v>
                </c:pt>
                <c:pt idx="4">
                  <c:v>41-50</c:v>
                </c:pt>
                <c:pt idx="5">
                  <c:v>51-60</c:v>
                </c:pt>
                <c:pt idx="6">
                  <c:v>61-70</c:v>
                </c:pt>
                <c:pt idx="7">
                  <c:v>71-80</c:v>
                </c:pt>
                <c:pt idx="8">
                  <c:v>81-90</c:v>
                </c:pt>
                <c:pt idx="9">
                  <c:v>91-100</c:v>
                </c:pt>
                <c:pt idx="10">
                  <c:v>101-110</c:v>
                </c:pt>
                <c:pt idx="11">
                  <c:v>111-120</c:v>
                </c:pt>
                <c:pt idx="12">
                  <c:v>121-130</c:v>
                </c:pt>
              </c:strCache>
            </c:strRef>
          </c:cat>
          <c:val>
            <c:numRef>
              <c:f>Sheet2!$B$2:$B$14</c:f>
              <c:numCache>
                <c:formatCode>General</c:formatCode>
                <c:ptCount val="13"/>
                <c:pt idx="0">
                  <c:v>4</c:v>
                </c:pt>
                <c:pt idx="1">
                  <c:v>5</c:v>
                </c:pt>
                <c:pt idx="2">
                  <c:v>5</c:v>
                </c:pt>
                <c:pt idx="3">
                  <c:v>2</c:v>
                </c:pt>
                <c:pt idx="4">
                  <c:v>1</c:v>
                </c:pt>
                <c:pt idx="5">
                  <c:v>2</c:v>
                </c:pt>
                <c:pt idx="6">
                  <c:v>8</c:v>
                </c:pt>
                <c:pt idx="7">
                  <c:v>3</c:v>
                </c:pt>
                <c:pt idx="8">
                  <c:v>3</c:v>
                </c:pt>
                <c:pt idx="9">
                  <c:v>2</c:v>
                </c:pt>
                <c:pt idx="10">
                  <c:v>2</c:v>
                </c:pt>
                <c:pt idx="11">
                  <c:v>1</c:v>
                </c:pt>
                <c:pt idx="12">
                  <c:v>1</c:v>
                </c:pt>
              </c:numCache>
            </c:numRef>
          </c:val>
        </c:ser>
        <c:ser>
          <c:idx val="1"/>
          <c:order val="1"/>
          <c:tx>
            <c:v>NE</c:v>
          </c:tx>
          <c:spPr>
            <a:solidFill>
              <a:schemeClr val="bg1">
                <a:lumMod val="50000"/>
              </a:schemeClr>
            </a:solidFill>
            <a:ln>
              <a:solidFill>
                <a:sysClr val="windowText" lastClr="000000"/>
              </a:solidFill>
            </a:ln>
          </c:spPr>
          <c:cat>
            <c:strRef>
              <c:f>Sheet2!$A$2:$A$14</c:f>
              <c:strCache>
                <c:ptCount val="13"/>
                <c:pt idx="0">
                  <c:v>0-10</c:v>
                </c:pt>
                <c:pt idx="1">
                  <c:v>11-20</c:v>
                </c:pt>
                <c:pt idx="2">
                  <c:v>21-30</c:v>
                </c:pt>
                <c:pt idx="3">
                  <c:v>31-40</c:v>
                </c:pt>
                <c:pt idx="4">
                  <c:v>41-50</c:v>
                </c:pt>
                <c:pt idx="5">
                  <c:v>51-60</c:v>
                </c:pt>
                <c:pt idx="6">
                  <c:v>61-70</c:v>
                </c:pt>
                <c:pt idx="7">
                  <c:v>71-80</c:v>
                </c:pt>
                <c:pt idx="8">
                  <c:v>81-90</c:v>
                </c:pt>
                <c:pt idx="9">
                  <c:v>91-100</c:v>
                </c:pt>
                <c:pt idx="10">
                  <c:v>101-110</c:v>
                </c:pt>
                <c:pt idx="11">
                  <c:v>111-120</c:v>
                </c:pt>
                <c:pt idx="12">
                  <c:v>121-130</c:v>
                </c:pt>
              </c:strCache>
            </c:strRef>
          </c:cat>
          <c:val>
            <c:numRef>
              <c:f>Sheet2!$C$2:$C$14</c:f>
              <c:numCache>
                <c:formatCode>General</c:formatCode>
                <c:ptCount val="13"/>
                <c:pt idx="0">
                  <c:v>1</c:v>
                </c:pt>
                <c:pt idx="1">
                  <c:v>7</c:v>
                </c:pt>
                <c:pt idx="2">
                  <c:v>16</c:v>
                </c:pt>
                <c:pt idx="3">
                  <c:v>9</c:v>
                </c:pt>
                <c:pt idx="4">
                  <c:v>3</c:v>
                </c:pt>
                <c:pt idx="5">
                  <c:v>1</c:v>
                </c:pt>
                <c:pt idx="6">
                  <c:v>1</c:v>
                </c:pt>
                <c:pt idx="7">
                  <c:v>0</c:v>
                </c:pt>
                <c:pt idx="8">
                  <c:v>0</c:v>
                </c:pt>
                <c:pt idx="9">
                  <c:v>0</c:v>
                </c:pt>
                <c:pt idx="10">
                  <c:v>0</c:v>
                </c:pt>
                <c:pt idx="11">
                  <c:v>0</c:v>
                </c:pt>
                <c:pt idx="12">
                  <c:v>0</c:v>
                </c:pt>
              </c:numCache>
            </c:numRef>
          </c:val>
        </c:ser>
        <c:ser>
          <c:idx val="2"/>
          <c:order val="2"/>
          <c:tx>
            <c:v>NW</c:v>
          </c:tx>
          <c:spPr>
            <a:solidFill>
              <a:schemeClr val="bg1">
                <a:lumMod val="85000"/>
              </a:schemeClr>
            </a:solidFill>
            <a:ln>
              <a:solidFill>
                <a:sysClr val="windowText" lastClr="000000"/>
              </a:solidFill>
            </a:ln>
          </c:spPr>
          <c:cat>
            <c:strRef>
              <c:f>Sheet2!$A$2:$A$14</c:f>
              <c:strCache>
                <c:ptCount val="13"/>
                <c:pt idx="0">
                  <c:v>0-10</c:v>
                </c:pt>
                <c:pt idx="1">
                  <c:v>11-20</c:v>
                </c:pt>
                <c:pt idx="2">
                  <c:v>21-30</c:v>
                </c:pt>
                <c:pt idx="3">
                  <c:v>31-40</c:v>
                </c:pt>
                <c:pt idx="4">
                  <c:v>41-50</c:v>
                </c:pt>
                <c:pt idx="5">
                  <c:v>51-60</c:v>
                </c:pt>
                <c:pt idx="6">
                  <c:v>61-70</c:v>
                </c:pt>
                <c:pt idx="7">
                  <c:v>71-80</c:v>
                </c:pt>
                <c:pt idx="8">
                  <c:v>81-90</c:v>
                </c:pt>
                <c:pt idx="9">
                  <c:v>91-100</c:v>
                </c:pt>
                <c:pt idx="10">
                  <c:v>101-110</c:v>
                </c:pt>
                <c:pt idx="11">
                  <c:v>111-120</c:v>
                </c:pt>
                <c:pt idx="12">
                  <c:v>121-130</c:v>
                </c:pt>
              </c:strCache>
            </c:strRef>
          </c:cat>
          <c:val>
            <c:numRef>
              <c:f>Sheet2!$D$2:$D$14</c:f>
              <c:numCache>
                <c:formatCode>General</c:formatCode>
                <c:ptCount val="13"/>
                <c:pt idx="0">
                  <c:v>1</c:v>
                </c:pt>
                <c:pt idx="1">
                  <c:v>14</c:v>
                </c:pt>
                <c:pt idx="2">
                  <c:v>17</c:v>
                </c:pt>
                <c:pt idx="3">
                  <c:v>6</c:v>
                </c:pt>
                <c:pt idx="4">
                  <c:v>1</c:v>
                </c:pt>
                <c:pt idx="5">
                  <c:v>0</c:v>
                </c:pt>
                <c:pt idx="6">
                  <c:v>0</c:v>
                </c:pt>
                <c:pt idx="7">
                  <c:v>0</c:v>
                </c:pt>
                <c:pt idx="8">
                  <c:v>0</c:v>
                </c:pt>
                <c:pt idx="9">
                  <c:v>0</c:v>
                </c:pt>
                <c:pt idx="10">
                  <c:v>0</c:v>
                </c:pt>
                <c:pt idx="11">
                  <c:v>0</c:v>
                </c:pt>
                <c:pt idx="12">
                  <c:v>0</c:v>
                </c:pt>
              </c:numCache>
            </c:numRef>
          </c:val>
        </c:ser>
        <c:ser>
          <c:idx val="3"/>
          <c:order val="3"/>
          <c:tx>
            <c:v>SE</c:v>
          </c:tx>
          <c:spPr>
            <a:solidFill>
              <a:schemeClr val="bg1"/>
            </a:solidFill>
            <a:ln>
              <a:solidFill>
                <a:schemeClr val="tx1"/>
              </a:solidFill>
            </a:ln>
          </c:spPr>
          <c:cat>
            <c:strRef>
              <c:f>Sheet2!$A$2:$A$14</c:f>
              <c:strCache>
                <c:ptCount val="13"/>
                <c:pt idx="0">
                  <c:v>0-10</c:v>
                </c:pt>
                <c:pt idx="1">
                  <c:v>11-20</c:v>
                </c:pt>
                <c:pt idx="2">
                  <c:v>21-30</c:v>
                </c:pt>
                <c:pt idx="3">
                  <c:v>31-40</c:v>
                </c:pt>
                <c:pt idx="4">
                  <c:v>41-50</c:v>
                </c:pt>
                <c:pt idx="5">
                  <c:v>51-60</c:v>
                </c:pt>
                <c:pt idx="6">
                  <c:v>61-70</c:v>
                </c:pt>
                <c:pt idx="7">
                  <c:v>71-80</c:v>
                </c:pt>
                <c:pt idx="8">
                  <c:v>81-90</c:v>
                </c:pt>
                <c:pt idx="9">
                  <c:v>91-100</c:v>
                </c:pt>
                <c:pt idx="10">
                  <c:v>101-110</c:v>
                </c:pt>
                <c:pt idx="11">
                  <c:v>111-120</c:v>
                </c:pt>
                <c:pt idx="12">
                  <c:v>121-130</c:v>
                </c:pt>
              </c:strCache>
            </c:strRef>
          </c:cat>
          <c:val>
            <c:numRef>
              <c:f>Sheet2!$E$2:$E$14</c:f>
              <c:numCache>
                <c:formatCode>General</c:formatCode>
                <c:ptCount val="13"/>
                <c:pt idx="0">
                  <c:v>0</c:v>
                </c:pt>
                <c:pt idx="1">
                  <c:v>1</c:v>
                </c:pt>
                <c:pt idx="2">
                  <c:v>6</c:v>
                </c:pt>
                <c:pt idx="3">
                  <c:v>12</c:v>
                </c:pt>
                <c:pt idx="4">
                  <c:v>6</c:v>
                </c:pt>
                <c:pt idx="5">
                  <c:v>3</c:v>
                </c:pt>
                <c:pt idx="6">
                  <c:v>5</c:v>
                </c:pt>
                <c:pt idx="7">
                  <c:v>3</c:v>
                </c:pt>
                <c:pt idx="8">
                  <c:v>1</c:v>
                </c:pt>
                <c:pt idx="9">
                  <c:v>0</c:v>
                </c:pt>
                <c:pt idx="10">
                  <c:v>2</c:v>
                </c:pt>
                <c:pt idx="11">
                  <c:v>0</c:v>
                </c:pt>
                <c:pt idx="12">
                  <c:v>0</c:v>
                </c:pt>
              </c:numCache>
            </c:numRef>
          </c:val>
        </c:ser>
        <c:dLbls/>
        <c:gapWidth val="26"/>
        <c:axId val="162128256"/>
        <c:axId val="162130176"/>
      </c:barChart>
      <c:catAx>
        <c:axId val="162128256"/>
        <c:scaling>
          <c:orientation val="minMax"/>
        </c:scaling>
        <c:axPos val="b"/>
        <c:title>
          <c:tx>
            <c:rich>
              <a:bodyPr/>
              <a:lstStyle/>
              <a:p>
                <a:pPr>
                  <a:defRPr/>
                </a:pPr>
                <a:r>
                  <a:rPr lang="en-US"/>
                  <a:t>Density Index (possums/km</a:t>
                </a:r>
                <a:r>
                  <a:rPr lang="en-US" baseline="30000"/>
                  <a:t>2</a:t>
                </a:r>
                <a:r>
                  <a:rPr lang="en-US"/>
                  <a:t>)</a:t>
                </a:r>
              </a:p>
            </c:rich>
          </c:tx>
          <c:layout>
            <c:manualLayout>
              <c:xMode val="edge"/>
              <c:yMode val="edge"/>
              <c:x val="0.34691776027996529"/>
              <c:y val="0.8236902158063576"/>
            </c:manualLayout>
          </c:layout>
        </c:title>
        <c:tickLblPos val="nextTo"/>
        <c:crossAx val="162130176"/>
        <c:crosses val="autoZero"/>
        <c:auto val="1"/>
        <c:lblAlgn val="ctr"/>
        <c:lblOffset val="100"/>
      </c:catAx>
      <c:valAx>
        <c:axId val="162130176"/>
        <c:scaling>
          <c:orientation val="minMax"/>
        </c:scaling>
        <c:axPos val="l"/>
        <c:title>
          <c:tx>
            <c:rich>
              <a:bodyPr rot="-5400000" vert="horz"/>
              <a:lstStyle/>
              <a:p>
                <a:pPr>
                  <a:defRPr/>
                </a:pPr>
                <a:r>
                  <a:rPr lang="en-US"/>
                  <a:t>Frequency</a:t>
                </a:r>
              </a:p>
            </c:rich>
          </c:tx>
        </c:title>
        <c:numFmt formatCode="General" sourceLinked="1"/>
        <c:tickLblPos val="nextTo"/>
        <c:crossAx val="162128256"/>
        <c:crosses val="autoZero"/>
        <c:crossBetween val="between"/>
      </c:valAx>
    </c:plotArea>
    <c:legend>
      <c:legendPos val="b"/>
      <c:layout>
        <c:manualLayout>
          <c:xMode val="edge"/>
          <c:yMode val="edge"/>
          <c:x val="6.8714566929133913E-2"/>
          <c:y val="0.9023939195100612"/>
          <c:w val="0.88757086614173242"/>
          <c:h val="8.3717191601049901E-2"/>
        </c:manualLayout>
      </c:layout>
    </c:legend>
    <c:plotVisOnly val="1"/>
    <c:dispBlanksAs val="gap"/>
  </c:chart>
  <c:spPr>
    <a:ln>
      <a:noFill/>
    </a:ln>
  </c:spPr>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14082-6810-4D95-BFB3-7306651F1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64</Pages>
  <Words>17378</Words>
  <Characters>99059</Characters>
  <Application>Microsoft Office Word</Application>
  <DocSecurity>0</DocSecurity>
  <Lines>825</Lines>
  <Paragraphs>232</Paragraphs>
  <ScaleCrop>false</ScaleCrop>
  <HeadingPairs>
    <vt:vector size="2" baseType="variant">
      <vt:variant>
        <vt:lpstr>Title</vt:lpstr>
      </vt:variant>
      <vt:variant>
        <vt:i4>1</vt:i4>
      </vt:variant>
    </vt:vector>
  </HeadingPairs>
  <TitlesOfParts>
    <vt:vector size="1" baseType="lpstr">
      <vt:lpstr>WTO DRAFT 1</vt:lpstr>
    </vt:vector>
  </TitlesOfParts>
  <Company>DPIWE</Company>
  <LinksUpToDate>false</LinksUpToDate>
  <CharactersWithSpaces>116205</CharactersWithSpaces>
  <SharedDoc>false</SharedDoc>
  <HLinks>
    <vt:vector size="30" baseType="variant">
      <vt:variant>
        <vt:i4>7078006</vt:i4>
      </vt:variant>
      <vt:variant>
        <vt:i4>162</vt:i4>
      </vt:variant>
      <vt:variant>
        <vt:i4>0</vt:i4>
      </vt:variant>
      <vt:variant>
        <vt:i4>5</vt:i4>
      </vt:variant>
      <vt:variant>
        <vt:lpwstr>http://apps.isiknowledge.com.viviena.library.unsw.edu.au/full_record.do?product=WOS&amp;search_mode=Refine&amp;qid=8&amp;SID=1CChjHkMp4PnK9BMj6K&amp;page=2&amp;doc=17&amp;cacheurlFromRightClick=no</vt:lpwstr>
      </vt:variant>
      <vt:variant>
        <vt:lpwstr/>
      </vt:variant>
      <vt:variant>
        <vt:i4>6946919</vt:i4>
      </vt:variant>
      <vt:variant>
        <vt:i4>159</vt:i4>
      </vt:variant>
      <vt:variant>
        <vt:i4>0</vt:i4>
      </vt:variant>
      <vt:variant>
        <vt:i4>5</vt:i4>
      </vt:variant>
      <vt:variant>
        <vt:lpwstr>http://apps.isiknowledge.com.viviena.library.unsw.edu.au/full_record.do?product=WOS&amp;search_mode=Refine&amp;qid=4&amp;SID=4Eb4JgLabbAbPi5i6Ed&amp;page=1&amp;doc=1</vt:lpwstr>
      </vt:variant>
      <vt:variant>
        <vt:lpwstr/>
      </vt:variant>
      <vt:variant>
        <vt:i4>2359406</vt:i4>
      </vt:variant>
      <vt:variant>
        <vt:i4>156</vt:i4>
      </vt:variant>
      <vt:variant>
        <vt:i4>0</vt:i4>
      </vt:variant>
      <vt:variant>
        <vt:i4>5</vt:i4>
      </vt:variant>
      <vt:variant>
        <vt:lpwstr>http://apps.isiknowledge.com.viviena.library.unsw.edu.au/full_record.do?product=WOS&amp;search_mode=Refine&amp;qid=5&amp;SID=4D4paA5D4CopI8EN9O1&amp;page=1&amp;doc=2</vt:lpwstr>
      </vt:variant>
      <vt:variant>
        <vt:lpwstr/>
      </vt:variant>
      <vt:variant>
        <vt:i4>7929955</vt:i4>
      </vt:variant>
      <vt:variant>
        <vt:i4>153</vt:i4>
      </vt:variant>
      <vt:variant>
        <vt:i4>0</vt:i4>
      </vt:variant>
      <vt:variant>
        <vt:i4>5</vt:i4>
      </vt:variant>
      <vt:variant>
        <vt:lpwstr>http://apps.isiknowledge.com.viviena.library.unsw.edu.au/full_record.do?product=WOS&amp;search_mode=Refine&amp;qid=8&amp;SID=1CChjHkMp4PnK9BMj6K&amp;page=1&amp;doc=5</vt:lpwstr>
      </vt:variant>
      <vt:variant>
        <vt:lpwstr/>
      </vt:variant>
      <vt:variant>
        <vt:i4>6160408</vt:i4>
      </vt:variant>
      <vt:variant>
        <vt:i4>150</vt:i4>
      </vt:variant>
      <vt:variant>
        <vt:i4>0</vt:i4>
      </vt:variant>
      <vt:variant>
        <vt:i4>5</vt:i4>
      </vt:variant>
      <vt:variant>
        <vt:lpwstr>http://apps.isiknowledge.com.viviena.library.unsw.edu.au/full_record.do?product=WOS&amp;search_mode=Refine&amp;qid=8&amp;SID=1CChjHkMp4PnK9BMj6K&amp;page=1&amp;doc=6&amp;cacheurlFromRightClick=no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Plan for the Commercial Harvest and Export of Brushtail Possums in Tasmania 2015-2020</dc:title>
  <dc:creator>Department of Primary Industries, Parks, Water and Environment</dc:creator>
  <cp:lastModifiedBy>Rebecca Durack</cp:lastModifiedBy>
  <cp:revision>2</cp:revision>
  <cp:lastPrinted>2015-07-08T04:19:00Z</cp:lastPrinted>
  <dcterms:created xsi:type="dcterms:W3CDTF">2015-08-26T01:17:00Z</dcterms:created>
  <dcterms:modified xsi:type="dcterms:W3CDTF">2015-08-26T01:17:00Z</dcterms:modified>
</cp:coreProperties>
</file>